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B32849" w14:paraId="043E7EDB" w14:textId="77777777" w:rsidTr="008D2FEC">
        <w:trPr>
          <w:trHeight w:hRule="exact" w:val="3598"/>
        </w:trPr>
        <w:tc>
          <w:tcPr>
            <w:tcW w:w="9513" w:type="dxa"/>
            <w:tcBorders>
              <w:top w:val="threeDEmboss" w:sz="18" w:space="0" w:color="auto"/>
            </w:tcBorders>
            <w:vAlign w:val="center"/>
          </w:tcPr>
          <w:p w14:paraId="6066D622" w14:textId="77777777" w:rsidR="008D2FEC" w:rsidRPr="00B32849" w:rsidRDefault="00CB75F4" w:rsidP="00F46795">
            <w:pPr>
              <w:pStyle w:val="RepTitle"/>
            </w:pPr>
            <w:r>
              <w:t xml:space="preserve">FINAL </w:t>
            </w:r>
            <w:r w:rsidR="008D2FEC" w:rsidRPr="00D05E4F">
              <w:t>REGISTRATION</w:t>
            </w:r>
            <w:r w:rsidR="008D2FEC" w:rsidRPr="00B32849">
              <w:t xml:space="preserve"> REPORT</w:t>
            </w:r>
          </w:p>
          <w:p w14:paraId="6431C5B2" w14:textId="77777777" w:rsidR="00F52E35" w:rsidRPr="00B32849" w:rsidRDefault="00F52E35" w:rsidP="000006C8">
            <w:pPr>
              <w:pStyle w:val="RepTitle"/>
              <w:rPr>
                <w:b/>
              </w:rPr>
            </w:pPr>
            <w:r w:rsidRPr="00B32849">
              <w:rPr>
                <w:b/>
              </w:rPr>
              <w:t>Part B</w:t>
            </w:r>
          </w:p>
          <w:p w14:paraId="647A2B5B" w14:textId="77777777" w:rsidR="00B766E8" w:rsidRPr="00B32849" w:rsidRDefault="00B766E8" w:rsidP="00B766E8">
            <w:pPr>
              <w:pStyle w:val="RepTitleBold"/>
            </w:pPr>
            <w:r w:rsidRPr="00B32849">
              <w:t>Section 6</w:t>
            </w:r>
          </w:p>
          <w:p w14:paraId="3DDE3F44" w14:textId="77777777" w:rsidR="008D2FEC" w:rsidRPr="00B32849" w:rsidRDefault="00B766E8" w:rsidP="00B766E8">
            <w:pPr>
              <w:pStyle w:val="RepTitleBold"/>
            </w:pPr>
            <w:r w:rsidRPr="00B32849">
              <w:t>Mammalian Toxicology</w:t>
            </w:r>
            <w:r w:rsidRPr="00B32849">
              <w:br/>
            </w:r>
          </w:p>
          <w:p w14:paraId="122DDB30" w14:textId="77777777" w:rsidR="00B766E8" w:rsidRPr="00B32849" w:rsidRDefault="00B766E8" w:rsidP="000006C8">
            <w:pPr>
              <w:pStyle w:val="RepSubtitle"/>
            </w:pPr>
            <w:r w:rsidRPr="00B32849">
              <w:t>Detailed summary of the risk assessment</w:t>
            </w:r>
          </w:p>
        </w:tc>
      </w:tr>
      <w:tr w:rsidR="008D2FEC" w:rsidRPr="00B32849" w14:paraId="3D665BBE" w14:textId="77777777" w:rsidTr="008D2FEC">
        <w:trPr>
          <w:trHeight w:hRule="exact" w:val="3765"/>
        </w:trPr>
        <w:tc>
          <w:tcPr>
            <w:tcW w:w="9513" w:type="dxa"/>
            <w:vAlign w:val="center"/>
          </w:tcPr>
          <w:p w14:paraId="6C9556CC" w14:textId="77777777" w:rsidR="00B36BB4" w:rsidRPr="00B32849" w:rsidRDefault="00B36BB4" w:rsidP="00B36BB4">
            <w:pPr>
              <w:pStyle w:val="RepTitle"/>
            </w:pPr>
            <w:r w:rsidRPr="00B32849">
              <w:t xml:space="preserve">Product code: </w:t>
            </w:r>
            <w:r w:rsidR="00D05E4F">
              <w:t>IMS+MSM+MPR 2+10+30 OD</w:t>
            </w:r>
          </w:p>
          <w:p w14:paraId="382FB5A3" w14:textId="77777777" w:rsidR="00B36BB4" w:rsidRPr="00B32849" w:rsidRDefault="00B36BB4" w:rsidP="00B36BB4">
            <w:pPr>
              <w:pStyle w:val="RepTitle"/>
            </w:pPr>
            <w:r w:rsidRPr="00B32849">
              <w:t xml:space="preserve">Product name(s): </w:t>
            </w:r>
            <w:r w:rsidR="00281C2D">
              <w:t>CERENET</w:t>
            </w:r>
          </w:p>
          <w:p w14:paraId="19580CDA" w14:textId="77777777" w:rsidR="008D2FEC" w:rsidRPr="00B32849" w:rsidRDefault="00AF5C12" w:rsidP="002442E5">
            <w:pPr>
              <w:pStyle w:val="RepSubtitle"/>
            </w:pPr>
            <w:r w:rsidRPr="00B32849">
              <w:t>Chemical a</w:t>
            </w:r>
            <w:r w:rsidR="008D2FEC" w:rsidRPr="00B32849">
              <w:t xml:space="preserve">ctive </w:t>
            </w:r>
            <w:r w:rsidR="008D2FEC" w:rsidRPr="00D05E4F">
              <w:t>substances:</w:t>
            </w:r>
            <w:r w:rsidR="008D2FEC" w:rsidRPr="00B32849">
              <w:t xml:space="preserve"> </w:t>
            </w:r>
          </w:p>
          <w:p w14:paraId="61F1CA7B" w14:textId="77777777" w:rsidR="008D2FEC" w:rsidRDefault="00D05E4F" w:rsidP="007B2BB0">
            <w:pPr>
              <w:pStyle w:val="RepSubtitle"/>
              <w:rPr>
                <w:szCs w:val="32"/>
              </w:rPr>
            </w:pPr>
            <w:proofErr w:type="spellStart"/>
            <w:r>
              <w:rPr>
                <w:szCs w:val="32"/>
              </w:rPr>
              <w:t>Iodosulfuron</w:t>
            </w:r>
            <w:proofErr w:type="spellEnd"/>
            <w:r>
              <w:rPr>
                <w:szCs w:val="32"/>
              </w:rPr>
              <w:t>-methyl-sodium, 2 g/L</w:t>
            </w:r>
          </w:p>
          <w:p w14:paraId="13F1AEDF" w14:textId="77777777" w:rsidR="00D05E4F" w:rsidRDefault="00D05E4F" w:rsidP="007B2BB0">
            <w:pPr>
              <w:pStyle w:val="RepSubtitle"/>
              <w:rPr>
                <w:szCs w:val="32"/>
              </w:rPr>
            </w:pPr>
            <w:proofErr w:type="spellStart"/>
            <w:r>
              <w:rPr>
                <w:szCs w:val="32"/>
              </w:rPr>
              <w:t>Mesosulfuron</w:t>
            </w:r>
            <w:proofErr w:type="spellEnd"/>
            <w:r>
              <w:rPr>
                <w:szCs w:val="32"/>
              </w:rPr>
              <w:t>-methyl, 10 g/L</w:t>
            </w:r>
          </w:p>
          <w:p w14:paraId="39CE60DA" w14:textId="77777777" w:rsidR="00486972" w:rsidRPr="00486972" w:rsidRDefault="00486972" w:rsidP="007B2BB0">
            <w:pPr>
              <w:pStyle w:val="RepSubtitle"/>
              <w:rPr>
                <w:bCs w:val="0"/>
              </w:rPr>
            </w:pPr>
            <w:proofErr w:type="spellStart"/>
            <w:r w:rsidRPr="00486972">
              <w:rPr>
                <w:bCs w:val="0"/>
                <w:szCs w:val="32"/>
              </w:rPr>
              <w:t>Mefenpyr</w:t>
            </w:r>
            <w:proofErr w:type="spellEnd"/>
            <w:r w:rsidRPr="00486972">
              <w:rPr>
                <w:bCs w:val="0"/>
                <w:szCs w:val="32"/>
              </w:rPr>
              <w:t>-diethyl (safener), 30 g/L</w:t>
            </w:r>
          </w:p>
        </w:tc>
      </w:tr>
      <w:tr w:rsidR="008D2FEC" w:rsidRPr="00245BAA" w14:paraId="219063A3" w14:textId="77777777" w:rsidTr="008D2FEC">
        <w:trPr>
          <w:trHeight w:hRule="exact" w:val="2268"/>
        </w:trPr>
        <w:tc>
          <w:tcPr>
            <w:tcW w:w="9513" w:type="dxa"/>
            <w:vAlign w:val="center"/>
          </w:tcPr>
          <w:p w14:paraId="1ADA6BFB" w14:textId="77777777" w:rsidR="008D2FEC" w:rsidRPr="00D05E4F" w:rsidRDefault="00AD425E" w:rsidP="002442E5">
            <w:pPr>
              <w:pStyle w:val="RepTitle"/>
              <w:rPr>
                <w:lang w:val="fr-FR"/>
              </w:rPr>
            </w:pPr>
            <w:r w:rsidRPr="00D05E4F">
              <w:rPr>
                <w:lang w:val="fr-FR"/>
              </w:rPr>
              <w:t>Central</w:t>
            </w:r>
            <w:r w:rsidR="000006C8" w:rsidRPr="00D05E4F">
              <w:rPr>
                <w:lang w:val="fr-FR"/>
              </w:rPr>
              <w:t xml:space="preserve"> Zone</w:t>
            </w:r>
          </w:p>
          <w:p w14:paraId="486D3B7F" w14:textId="77777777" w:rsidR="008D2FEC" w:rsidRPr="00D05E4F" w:rsidRDefault="008D2FEC" w:rsidP="002442E5">
            <w:pPr>
              <w:pStyle w:val="RepTitle"/>
              <w:rPr>
                <w:lang w:val="fr-FR"/>
              </w:rPr>
            </w:pPr>
            <w:r w:rsidRPr="00D05E4F">
              <w:rPr>
                <w:lang w:val="fr-FR"/>
              </w:rPr>
              <w:t xml:space="preserve">Zonal Rapporteur Member State: </w:t>
            </w:r>
            <w:r w:rsidR="00D05E4F" w:rsidRPr="00D05E4F">
              <w:rPr>
                <w:lang w:val="fr-FR"/>
              </w:rPr>
              <w:t>Poland</w:t>
            </w:r>
          </w:p>
        </w:tc>
      </w:tr>
      <w:tr w:rsidR="008D2FEC" w:rsidRPr="00B32849" w14:paraId="688A22F8" w14:textId="77777777" w:rsidTr="008D2FEC">
        <w:trPr>
          <w:trHeight w:hRule="exact" w:val="2268"/>
        </w:trPr>
        <w:tc>
          <w:tcPr>
            <w:tcW w:w="9513" w:type="dxa"/>
            <w:vAlign w:val="center"/>
          </w:tcPr>
          <w:p w14:paraId="3B4B184A" w14:textId="77777777" w:rsidR="00D05E4F" w:rsidRPr="00D05E4F" w:rsidRDefault="008D2FEC" w:rsidP="00D05E4F">
            <w:pPr>
              <w:pStyle w:val="RepTitle"/>
            </w:pPr>
            <w:r w:rsidRPr="00D05E4F">
              <w:t>CORE ASSESSMENT</w:t>
            </w:r>
          </w:p>
          <w:p w14:paraId="4AEFB1F0" w14:textId="77777777" w:rsidR="008D2FEC" w:rsidRPr="00D05E4F" w:rsidRDefault="008D2FEC" w:rsidP="00D05E4F">
            <w:pPr>
              <w:pStyle w:val="RepTitle"/>
            </w:pPr>
            <w:r w:rsidRPr="00D05E4F">
              <w:t>(authori</w:t>
            </w:r>
            <w:r w:rsidR="00775A1E" w:rsidRPr="00D05E4F">
              <w:t>z</w:t>
            </w:r>
            <w:r w:rsidRPr="00D05E4F">
              <w:t>ation)</w:t>
            </w:r>
          </w:p>
        </w:tc>
      </w:tr>
      <w:tr w:rsidR="008D2FEC" w:rsidRPr="00FC2687" w14:paraId="2D0329C5" w14:textId="77777777" w:rsidTr="002442E5">
        <w:trPr>
          <w:trHeight w:hRule="exact" w:val="2102"/>
        </w:trPr>
        <w:tc>
          <w:tcPr>
            <w:tcW w:w="9513" w:type="dxa"/>
            <w:tcBorders>
              <w:bottom w:val="threeDEmboss" w:sz="18" w:space="0" w:color="auto"/>
            </w:tcBorders>
            <w:vAlign w:val="center"/>
          </w:tcPr>
          <w:p w14:paraId="166C7BAF" w14:textId="77777777" w:rsidR="008D2FEC" w:rsidRPr="00B72B09" w:rsidRDefault="008D2FEC" w:rsidP="002442E5">
            <w:pPr>
              <w:pStyle w:val="RepTitle"/>
              <w:rPr>
                <w:lang w:val="fr-FR"/>
              </w:rPr>
            </w:pPr>
            <w:r w:rsidRPr="00B72B09">
              <w:rPr>
                <w:lang w:val="fr-FR"/>
              </w:rPr>
              <w:t xml:space="preserve">Applicant: </w:t>
            </w:r>
            <w:r w:rsidR="00B72B09" w:rsidRPr="00B72B09">
              <w:rPr>
                <w:lang w:val="fr-FR"/>
              </w:rPr>
              <w:t>Certi</w:t>
            </w:r>
            <w:r w:rsidR="00B72B09">
              <w:rPr>
                <w:lang w:val="fr-FR"/>
              </w:rPr>
              <w:t>plant BV</w:t>
            </w:r>
          </w:p>
          <w:p w14:paraId="5AD19827" w14:textId="77777777" w:rsidR="008D2FEC" w:rsidRPr="00B72B09" w:rsidRDefault="008D2FEC" w:rsidP="002442E5">
            <w:pPr>
              <w:pStyle w:val="RepTitle"/>
              <w:rPr>
                <w:lang w:val="fr-FR"/>
              </w:rPr>
            </w:pPr>
            <w:r w:rsidRPr="00B72B09">
              <w:rPr>
                <w:lang w:val="fr-FR"/>
              </w:rPr>
              <w:t xml:space="preserve">Submission date: </w:t>
            </w:r>
            <w:r w:rsidR="00991AC7">
              <w:rPr>
                <w:lang w:val="fr-FR"/>
              </w:rPr>
              <w:t xml:space="preserve">June </w:t>
            </w:r>
            <w:r w:rsidR="00281C2D">
              <w:rPr>
                <w:lang w:val="fr-FR"/>
              </w:rPr>
              <w:t>2024</w:t>
            </w:r>
            <w:r w:rsidR="00CF4B6B">
              <w:rPr>
                <w:lang w:val="fr-FR"/>
              </w:rPr>
              <w:t xml:space="preserve"> </w:t>
            </w:r>
            <w:r w:rsidR="00CF4B6B" w:rsidRPr="008B489B">
              <w:rPr>
                <w:lang w:val="fr-FR"/>
              </w:rPr>
              <w:t>– January 2025</w:t>
            </w:r>
          </w:p>
          <w:p w14:paraId="35C6F71F" w14:textId="2FEA0F92" w:rsidR="008D2FEC" w:rsidRPr="00F41BBA" w:rsidRDefault="003674BF" w:rsidP="00763119">
            <w:pPr>
              <w:pStyle w:val="RepTitle"/>
              <w:rPr>
                <w:lang w:val="fr-FR"/>
              </w:rPr>
            </w:pPr>
            <w:r w:rsidRPr="00F41BBA">
              <w:rPr>
                <w:lang w:val="fr-FR"/>
              </w:rPr>
              <w:t xml:space="preserve">MS </w:t>
            </w:r>
            <w:r w:rsidR="008D2FEC" w:rsidRPr="00F41BBA">
              <w:rPr>
                <w:lang w:val="fr-FR"/>
              </w:rPr>
              <w:t>Finalisation date</w:t>
            </w:r>
            <w:r w:rsidR="008D2FEC" w:rsidRPr="005631CB">
              <w:rPr>
                <w:lang w:val="fr-FR"/>
              </w:rPr>
              <w:t xml:space="preserve">: </w:t>
            </w:r>
            <w:r w:rsidR="00CB75F4">
              <w:rPr>
                <w:lang w:val="fr-FR"/>
              </w:rPr>
              <w:t>01.</w:t>
            </w:r>
            <w:r w:rsidR="00763119" w:rsidRPr="005631CB">
              <w:rPr>
                <w:lang w:val="fr-FR"/>
              </w:rPr>
              <w:t>2025</w:t>
            </w:r>
            <w:r w:rsidR="00CB75F4">
              <w:rPr>
                <w:lang w:val="fr-FR"/>
              </w:rPr>
              <w:t>; 04.2025</w:t>
            </w:r>
            <w:r w:rsidR="001705BE">
              <w:rPr>
                <w:lang w:val="fr-FR"/>
              </w:rPr>
              <w:t xml:space="preserve"> ; </w:t>
            </w:r>
            <w:r w:rsidR="001705BE" w:rsidRPr="001705BE">
              <w:rPr>
                <w:highlight w:val="green"/>
                <w:lang w:val="fr-FR"/>
              </w:rPr>
              <w:t>1</w:t>
            </w:r>
            <w:r w:rsidR="003B3B35">
              <w:rPr>
                <w:highlight w:val="green"/>
                <w:lang w:val="fr-FR"/>
              </w:rPr>
              <w:t>2</w:t>
            </w:r>
            <w:r w:rsidR="001705BE" w:rsidRPr="001705BE">
              <w:rPr>
                <w:highlight w:val="green"/>
                <w:lang w:val="fr-FR"/>
              </w:rPr>
              <w:t>/2025</w:t>
            </w:r>
            <w:r w:rsidR="00CB75F4">
              <w:rPr>
                <w:lang w:val="fr-FR"/>
              </w:rPr>
              <w:t xml:space="preserve"> </w:t>
            </w:r>
          </w:p>
        </w:tc>
      </w:tr>
    </w:tbl>
    <w:p w14:paraId="6D66254F" w14:textId="77777777" w:rsidR="002442E5" w:rsidRPr="00F41BBA" w:rsidRDefault="002442E5" w:rsidP="002442E5">
      <w:pPr>
        <w:pStyle w:val="RepTitle"/>
        <w:rPr>
          <w:lang w:val="fr-FR"/>
        </w:rPr>
        <w:sectPr w:rsidR="002442E5" w:rsidRPr="00F41BBA" w:rsidSect="001B7AAD">
          <w:headerReference w:type="even" r:id="rId11"/>
          <w:headerReference w:type="default" r:id="rId12"/>
          <w:footerReference w:type="even" r:id="rId13"/>
          <w:footerReference w:type="default" r:id="rId14"/>
          <w:headerReference w:type="first" r:id="rId15"/>
          <w:footerReference w:type="first" r:id="rId16"/>
          <w:pgSz w:w="11906" w:h="16838" w:code="9"/>
          <w:pgMar w:top="1417" w:right="1134" w:bottom="1134" w:left="1417" w:header="709" w:footer="142" w:gutter="0"/>
          <w:pgNumType w:chapSep="period"/>
          <w:cols w:space="708"/>
          <w:titlePg/>
          <w:docGrid w:linePitch="360"/>
        </w:sectPr>
      </w:pPr>
    </w:p>
    <w:p w14:paraId="02B23121" w14:textId="77777777" w:rsidR="00E83884" w:rsidRPr="00B32849" w:rsidRDefault="008D2FEC" w:rsidP="002442E5">
      <w:pPr>
        <w:pStyle w:val="RepTitle"/>
      </w:pPr>
      <w:r w:rsidRPr="00B32849">
        <w:lastRenderedPageBreak/>
        <w:t>V</w:t>
      </w:r>
      <w:r w:rsidR="00E83884" w:rsidRPr="00B32849">
        <w:t xml:space="preserve">ersion </w:t>
      </w:r>
      <w:r w:rsidR="006701D3" w:rsidRPr="00B32849">
        <w:t>h</w:t>
      </w:r>
      <w:r w:rsidR="00E83884" w:rsidRPr="00B32849">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7"/>
        <w:gridCol w:w="7962"/>
      </w:tblGrid>
      <w:tr w:rsidR="00E83884" w:rsidRPr="00B32849" w14:paraId="46E15E5B" w14:textId="77777777" w:rsidTr="000006C8">
        <w:tc>
          <w:tcPr>
            <w:tcW w:w="796" w:type="pct"/>
          </w:tcPr>
          <w:p w14:paraId="091361FC" w14:textId="77777777" w:rsidR="00E83884" w:rsidRPr="00B32849" w:rsidRDefault="00E83884" w:rsidP="00A241B7">
            <w:pPr>
              <w:pStyle w:val="RepTableHeader"/>
              <w:jc w:val="center"/>
              <w:rPr>
                <w:lang w:val="en-GB"/>
              </w:rPr>
            </w:pPr>
            <w:r w:rsidRPr="00B32849">
              <w:rPr>
                <w:lang w:val="en-GB"/>
              </w:rPr>
              <w:t>When</w:t>
            </w:r>
          </w:p>
        </w:tc>
        <w:tc>
          <w:tcPr>
            <w:tcW w:w="4204" w:type="pct"/>
          </w:tcPr>
          <w:p w14:paraId="47A2AD5B" w14:textId="77777777" w:rsidR="00E83884" w:rsidRPr="00B32849" w:rsidRDefault="00E83884" w:rsidP="00A241B7">
            <w:pPr>
              <w:pStyle w:val="RepTableHeader"/>
              <w:jc w:val="center"/>
              <w:rPr>
                <w:lang w:val="en-GB"/>
              </w:rPr>
            </w:pPr>
            <w:r w:rsidRPr="00B32849">
              <w:rPr>
                <w:lang w:val="en-GB"/>
              </w:rPr>
              <w:t>What</w:t>
            </w:r>
          </w:p>
        </w:tc>
      </w:tr>
      <w:tr w:rsidR="00E83884" w:rsidRPr="00B32849" w14:paraId="532D0E45" w14:textId="77777777" w:rsidTr="000006C8">
        <w:tc>
          <w:tcPr>
            <w:tcW w:w="796" w:type="pct"/>
          </w:tcPr>
          <w:p w14:paraId="4EED9F9A" w14:textId="77777777" w:rsidR="00E83884" w:rsidRPr="00B32849" w:rsidRDefault="00FC2687" w:rsidP="002442E5">
            <w:pPr>
              <w:pStyle w:val="RepTable"/>
              <w:rPr>
                <w:noProof w:val="0"/>
              </w:rPr>
            </w:pPr>
            <w:r>
              <w:rPr>
                <w:noProof w:val="0"/>
              </w:rPr>
              <w:t>June 2024</w:t>
            </w:r>
          </w:p>
        </w:tc>
        <w:tc>
          <w:tcPr>
            <w:tcW w:w="4204" w:type="pct"/>
          </w:tcPr>
          <w:p w14:paraId="0D10A8EC" w14:textId="77777777" w:rsidR="00E83884" w:rsidRPr="00B32849" w:rsidRDefault="00FC2687" w:rsidP="002442E5">
            <w:pPr>
              <w:pStyle w:val="RepTable"/>
              <w:rPr>
                <w:noProof w:val="0"/>
              </w:rPr>
            </w:pPr>
            <w:r>
              <w:rPr>
                <w:noProof w:val="0"/>
              </w:rPr>
              <w:t>dRR submission by applicant</w:t>
            </w:r>
          </w:p>
        </w:tc>
      </w:tr>
      <w:tr w:rsidR="00E83884" w:rsidRPr="00B32849" w14:paraId="1FBD2C0E" w14:textId="77777777" w:rsidTr="000006C8">
        <w:tc>
          <w:tcPr>
            <w:tcW w:w="796" w:type="pct"/>
          </w:tcPr>
          <w:p w14:paraId="0289512D" w14:textId="77777777" w:rsidR="00E83884" w:rsidRPr="00D33F34" w:rsidRDefault="00FC2687" w:rsidP="002442E5">
            <w:pPr>
              <w:pStyle w:val="RepTable"/>
              <w:rPr>
                <w:noProof w:val="0"/>
                <w:highlight w:val="cyan"/>
              </w:rPr>
            </w:pPr>
            <w:r w:rsidRPr="00D33F34">
              <w:rPr>
                <w:noProof w:val="0"/>
                <w:highlight w:val="cyan"/>
              </w:rPr>
              <w:t>January 2025</w:t>
            </w:r>
          </w:p>
        </w:tc>
        <w:tc>
          <w:tcPr>
            <w:tcW w:w="4204" w:type="pct"/>
          </w:tcPr>
          <w:p w14:paraId="68FBD23C" w14:textId="77777777" w:rsidR="00E83884" w:rsidRPr="00D33F34" w:rsidRDefault="00FC2687" w:rsidP="002442E5">
            <w:pPr>
              <w:pStyle w:val="RepTable"/>
              <w:rPr>
                <w:noProof w:val="0"/>
                <w:highlight w:val="cyan"/>
              </w:rPr>
            </w:pPr>
            <w:r w:rsidRPr="00D33F34">
              <w:rPr>
                <w:noProof w:val="0"/>
                <w:highlight w:val="cyan"/>
              </w:rPr>
              <w:t>dRR updated by applicant in response to evaluator questions</w:t>
            </w:r>
          </w:p>
        </w:tc>
      </w:tr>
      <w:tr w:rsidR="005631CB" w:rsidRPr="00763119" w14:paraId="1D5FC467" w14:textId="77777777" w:rsidTr="000006C8">
        <w:tc>
          <w:tcPr>
            <w:tcW w:w="796" w:type="pct"/>
          </w:tcPr>
          <w:p w14:paraId="374FE0EA" w14:textId="77777777" w:rsidR="005631CB" w:rsidRPr="00D96967" w:rsidRDefault="005631CB" w:rsidP="005631CB">
            <w:pPr>
              <w:pStyle w:val="RepTable"/>
              <w:rPr>
                <w:noProof w:val="0"/>
                <w:highlight w:val="lightGray"/>
              </w:rPr>
            </w:pPr>
            <w:r>
              <w:rPr>
                <w:noProof w:val="0"/>
                <w:highlight w:val="lightGray"/>
              </w:rPr>
              <w:t>January 2025</w:t>
            </w:r>
          </w:p>
        </w:tc>
        <w:tc>
          <w:tcPr>
            <w:tcW w:w="4204" w:type="pct"/>
          </w:tcPr>
          <w:p w14:paraId="0E7443F5" w14:textId="77777777" w:rsidR="005631CB" w:rsidRPr="00D96967" w:rsidRDefault="005631CB" w:rsidP="005631CB">
            <w:pPr>
              <w:rPr>
                <w:highlight w:val="lightGray"/>
              </w:rPr>
            </w:pPr>
            <w:r w:rsidRPr="005631CB">
              <w:rPr>
                <w:sz w:val="20"/>
                <w:highlight w:val="lightGray"/>
              </w:rPr>
              <w:t xml:space="preserve">Initial evaluation </w:t>
            </w:r>
          </w:p>
        </w:tc>
      </w:tr>
      <w:tr w:rsidR="00E83884" w:rsidRPr="00B32849" w14:paraId="753552E8" w14:textId="77777777" w:rsidTr="000006C8">
        <w:tc>
          <w:tcPr>
            <w:tcW w:w="796" w:type="pct"/>
          </w:tcPr>
          <w:p w14:paraId="7DFE784F" w14:textId="77777777" w:rsidR="00E83884" w:rsidRPr="006D1359" w:rsidRDefault="004B6BBC" w:rsidP="002442E5">
            <w:pPr>
              <w:pStyle w:val="RepTable"/>
              <w:rPr>
                <w:noProof w:val="0"/>
                <w:color w:val="FF0000"/>
              </w:rPr>
            </w:pPr>
            <w:r w:rsidRPr="006D1359">
              <w:rPr>
                <w:noProof w:val="0"/>
                <w:color w:val="FF0000"/>
              </w:rPr>
              <w:t>April 2025</w:t>
            </w:r>
          </w:p>
        </w:tc>
        <w:tc>
          <w:tcPr>
            <w:tcW w:w="4204" w:type="pct"/>
          </w:tcPr>
          <w:p w14:paraId="265A6730" w14:textId="77777777" w:rsidR="00E83884" w:rsidRPr="006D1359" w:rsidRDefault="004B6BBC" w:rsidP="002442E5">
            <w:pPr>
              <w:pStyle w:val="RepTable"/>
              <w:rPr>
                <w:noProof w:val="0"/>
                <w:color w:val="FF0000"/>
              </w:rPr>
            </w:pPr>
            <w:r w:rsidRPr="006D1359">
              <w:rPr>
                <w:noProof w:val="0"/>
                <w:color w:val="FF0000"/>
              </w:rPr>
              <w:t xml:space="preserve">Assessment after </w:t>
            </w:r>
            <w:r w:rsidR="003D6AEC">
              <w:rPr>
                <w:noProof w:val="0"/>
                <w:color w:val="FF0000"/>
              </w:rPr>
              <w:t xml:space="preserve">an update </w:t>
            </w:r>
            <w:r w:rsidRPr="006D1359">
              <w:rPr>
                <w:noProof w:val="0"/>
                <w:color w:val="FF0000"/>
              </w:rPr>
              <w:t xml:space="preserve">by </w:t>
            </w:r>
            <w:r w:rsidR="003D6AEC">
              <w:rPr>
                <w:noProof w:val="0"/>
                <w:color w:val="FF0000"/>
              </w:rPr>
              <w:t xml:space="preserve">the </w:t>
            </w:r>
            <w:r w:rsidRPr="006D1359">
              <w:rPr>
                <w:noProof w:val="0"/>
                <w:color w:val="FF0000"/>
              </w:rPr>
              <w:t>Applicant</w:t>
            </w:r>
          </w:p>
        </w:tc>
      </w:tr>
      <w:tr w:rsidR="00C65B73" w:rsidRPr="00B32849" w14:paraId="3BD2FE30" w14:textId="77777777" w:rsidTr="0097790E">
        <w:tc>
          <w:tcPr>
            <w:tcW w:w="796" w:type="pct"/>
          </w:tcPr>
          <w:p w14:paraId="6D3D8609" w14:textId="5880D36F" w:rsidR="00C65B73" w:rsidRPr="00C65B73" w:rsidRDefault="003B3B35" w:rsidP="0097790E">
            <w:pPr>
              <w:pStyle w:val="RepTable"/>
              <w:rPr>
                <w:noProof w:val="0"/>
                <w:highlight w:val="yellow"/>
              </w:rPr>
            </w:pPr>
            <w:r>
              <w:rPr>
                <w:noProof w:val="0"/>
                <w:highlight w:val="green"/>
              </w:rPr>
              <w:t>December</w:t>
            </w:r>
            <w:r w:rsidR="001705BE" w:rsidRPr="001705BE">
              <w:rPr>
                <w:noProof w:val="0"/>
                <w:highlight w:val="green"/>
              </w:rPr>
              <w:t xml:space="preserve"> 2025</w:t>
            </w:r>
          </w:p>
        </w:tc>
        <w:tc>
          <w:tcPr>
            <w:tcW w:w="4204" w:type="pct"/>
          </w:tcPr>
          <w:p w14:paraId="6C4C07C5" w14:textId="4FEC5E4C" w:rsidR="00C65B73" w:rsidRPr="00C65B73" w:rsidRDefault="00D17A25" w:rsidP="0097790E">
            <w:pPr>
              <w:pStyle w:val="RepTable"/>
              <w:rPr>
                <w:noProof w:val="0"/>
                <w:highlight w:val="yellow"/>
              </w:rPr>
            </w:pPr>
            <w:r>
              <w:rPr>
                <w:noProof w:val="0"/>
                <w:highlight w:val="green"/>
              </w:rPr>
              <w:t>Updated</w:t>
            </w:r>
          </w:p>
        </w:tc>
      </w:tr>
    </w:tbl>
    <w:p w14:paraId="19BA9082" w14:textId="77777777" w:rsidR="00E83884" w:rsidRPr="00B32849" w:rsidRDefault="00E83884" w:rsidP="002442E5">
      <w:pPr>
        <w:pStyle w:val="RepStandard"/>
      </w:pPr>
    </w:p>
    <w:p w14:paraId="25469961" w14:textId="77777777" w:rsidR="002442E5" w:rsidRPr="00B32849" w:rsidRDefault="002442E5" w:rsidP="002442E5">
      <w:pPr>
        <w:pStyle w:val="RepSubtitle"/>
        <w:sectPr w:rsidR="002442E5" w:rsidRPr="00B32849" w:rsidSect="001B7AAD">
          <w:pgSz w:w="11906" w:h="16838" w:code="9"/>
          <w:pgMar w:top="1417" w:right="1134" w:bottom="1134" w:left="1417" w:header="709" w:footer="142" w:gutter="0"/>
          <w:pgNumType w:chapSep="period"/>
          <w:cols w:space="708"/>
          <w:docGrid w:linePitch="360"/>
        </w:sectPr>
      </w:pPr>
    </w:p>
    <w:p w14:paraId="2076E306" w14:textId="77777777" w:rsidR="0075737D" w:rsidRPr="00B32849" w:rsidRDefault="00BC0503" w:rsidP="002442E5">
      <w:pPr>
        <w:pStyle w:val="RepSubtitle"/>
      </w:pPr>
      <w:r w:rsidRPr="00B32849">
        <w:lastRenderedPageBreak/>
        <w:t>Table</w:t>
      </w:r>
      <w:r w:rsidR="0075737D" w:rsidRPr="00B32849">
        <w:t xml:space="preserve"> of </w:t>
      </w:r>
      <w:r w:rsidR="002442E5" w:rsidRPr="00B32849">
        <w:t>C</w:t>
      </w:r>
      <w:r w:rsidR="0075737D" w:rsidRPr="00B32849">
        <w:t>ontents</w:t>
      </w:r>
    </w:p>
    <w:p w14:paraId="0BF02D48" w14:textId="395477A5" w:rsidR="009D3867" w:rsidRDefault="00E74F3B">
      <w:pPr>
        <w:pStyle w:val="Spistreci1"/>
        <w:rPr>
          <w:rFonts w:asciiTheme="minorHAnsi" w:eastAsiaTheme="minorEastAsia" w:hAnsiTheme="minorHAnsi" w:cstheme="minorBidi"/>
          <w:b w:val="0"/>
          <w:kern w:val="2"/>
          <w:sz w:val="22"/>
          <w:szCs w:val="22"/>
          <w:lang w:val="nl-BE" w:eastAsia="nl-BE"/>
        </w:rPr>
      </w:pPr>
      <w:r>
        <w:fldChar w:fldCharType="begin"/>
      </w:r>
      <w:r w:rsidR="00495F42">
        <w:instrText xml:space="preserve"> TOC \o "1-4" \h \z \t "Rep Appendix 3;3" </w:instrText>
      </w:r>
      <w:r>
        <w:fldChar w:fldCharType="separate"/>
      </w:r>
      <w:hyperlink w:anchor="_Toc167789031" w:history="1">
        <w:r w:rsidR="009D3867" w:rsidRPr="006F2CF5">
          <w:rPr>
            <w:rStyle w:val="Hipercze"/>
          </w:rPr>
          <w:t>6</w:t>
        </w:r>
        <w:r w:rsidR="009D3867">
          <w:rPr>
            <w:rFonts w:asciiTheme="minorHAnsi" w:eastAsiaTheme="minorEastAsia" w:hAnsiTheme="minorHAnsi" w:cstheme="minorBidi"/>
            <w:b w:val="0"/>
            <w:kern w:val="2"/>
            <w:sz w:val="22"/>
            <w:szCs w:val="22"/>
            <w:lang w:val="nl-BE" w:eastAsia="nl-BE"/>
          </w:rPr>
          <w:tab/>
        </w:r>
        <w:r w:rsidR="009D3867" w:rsidRPr="006F2CF5">
          <w:rPr>
            <w:rStyle w:val="Hipercze"/>
          </w:rPr>
          <w:t>Mammalian Toxicology (KCP 7)</w:t>
        </w:r>
        <w:r w:rsidR="009D3867">
          <w:rPr>
            <w:webHidden/>
          </w:rPr>
          <w:tab/>
        </w:r>
        <w:r>
          <w:rPr>
            <w:webHidden/>
          </w:rPr>
          <w:fldChar w:fldCharType="begin"/>
        </w:r>
        <w:r w:rsidR="009D3867">
          <w:rPr>
            <w:webHidden/>
          </w:rPr>
          <w:instrText xml:space="preserve"> PAGEREF _Toc167789031 \h </w:instrText>
        </w:r>
        <w:r>
          <w:rPr>
            <w:webHidden/>
          </w:rPr>
        </w:r>
        <w:r>
          <w:rPr>
            <w:webHidden/>
          </w:rPr>
          <w:fldChar w:fldCharType="separate"/>
        </w:r>
        <w:r w:rsidR="009564C7">
          <w:rPr>
            <w:webHidden/>
          </w:rPr>
          <w:t>4</w:t>
        </w:r>
        <w:r>
          <w:rPr>
            <w:webHidden/>
          </w:rPr>
          <w:fldChar w:fldCharType="end"/>
        </w:r>
      </w:hyperlink>
    </w:p>
    <w:p w14:paraId="1805DD4E" w14:textId="3506125D" w:rsidR="009D3867" w:rsidRDefault="009D3867">
      <w:pPr>
        <w:pStyle w:val="Spistreci2"/>
        <w:rPr>
          <w:rFonts w:asciiTheme="minorHAnsi" w:eastAsiaTheme="minorEastAsia" w:hAnsiTheme="minorHAnsi" w:cstheme="minorBidi"/>
          <w:kern w:val="2"/>
          <w:sz w:val="22"/>
          <w:lang w:val="nl-BE" w:eastAsia="nl-BE"/>
        </w:rPr>
      </w:pPr>
      <w:hyperlink w:anchor="_Toc167789032" w:history="1">
        <w:r w:rsidRPr="006F2CF5">
          <w:rPr>
            <w:rStyle w:val="Hipercze"/>
          </w:rPr>
          <w:t>6.1</w:t>
        </w:r>
        <w:r>
          <w:rPr>
            <w:rFonts w:asciiTheme="minorHAnsi" w:eastAsiaTheme="minorEastAsia" w:hAnsiTheme="minorHAnsi" w:cstheme="minorBidi"/>
            <w:kern w:val="2"/>
            <w:sz w:val="22"/>
            <w:lang w:val="nl-BE" w:eastAsia="nl-BE"/>
          </w:rPr>
          <w:tab/>
        </w:r>
        <w:r w:rsidRPr="006F2CF5">
          <w:rPr>
            <w:rStyle w:val="Hipercze"/>
          </w:rPr>
          <w:t>Summary</w:t>
        </w:r>
        <w:r>
          <w:rPr>
            <w:webHidden/>
          </w:rPr>
          <w:tab/>
        </w:r>
        <w:r w:rsidR="00E74F3B">
          <w:rPr>
            <w:webHidden/>
          </w:rPr>
          <w:fldChar w:fldCharType="begin"/>
        </w:r>
        <w:r>
          <w:rPr>
            <w:webHidden/>
          </w:rPr>
          <w:instrText xml:space="preserve"> PAGEREF _Toc167789032 \h </w:instrText>
        </w:r>
        <w:r w:rsidR="00E74F3B">
          <w:rPr>
            <w:webHidden/>
          </w:rPr>
        </w:r>
        <w:r w:rsidR="00E74F3B">
          <w:rPr>
            <w:webHidden/>
          </w:rPr>
          <w:fldChar w:fldCharType="separate"/>
        </w:r>
        <w:r w:rsidR="009564C7">
          <w:rPr>
            <w:webHidden/>
          </w:rPr>
          <w:t>4</w:t>
        </w:r>
        <w:r w:rsidR="00E74F3B">
          <w:rPr>
            <w:webHidden/>
          </w:rPr>
          <w:fldChar w:fldCharType="end"/>
        </w:r>
      </w:hyperlink>
    </w:p>
    <w:p w14:paraId="3407AB04" w14:textId="75431B25" w:rsidR="009D3867" w:rsidRDefault="009D3867">
      <w:pPr>
        <w:pStyle w:val="Spistreci2"/>
        <w:rPr>
          <w:rFonts w:asciiTheme="minorHAnsi" w:eastAsiaTheme="minorEastAsia" w:hAnsiTheme="minorHAnsi" w:cstheme="minorBidi"/>
          <w:kern w:val="2"/>
          <w:sz w:val="22"/>
          <w:lang w:val="nl-BE" w:eastAsia="nl-BE"/>
        </w:rPr>
      </w:pPr>
      <w:hyperlink w:anchor="_Toc167789033" w:history="1">
        <w:r w:rsidRPr="006F2CF5">
          <w:rPr>
            <w:rStyle w:val="Hipercze"/>
          </w:rPr>
          <w:t>6.2</w:t>
        </w:r>
        <w:r>
          <w:rPr>
            <w:rFonts w:asciiTheme="minorHAnsi" w:eastAsiaTheme="minorEastAsia" w:hAnsiTheme="minorHAnsi" w:cstheme="minorBidi"/>
            <w:kern w:val="2"/>
            <w:sz w:val="22"/>
            <w:lang w:val="nl-BE" w:eastAsia="nl-BE"/>
          </w:rPr>
          <w:tab/>
        </w:r>
        <w:r w:rsidRPr="006F2CF5">
          <w:rPr>
            <w:rStyle w:val="Hipercze"/>
          </w:rPr>
          <w:t>Toxicological Information on Active Substance(s)</w:t>
        </w:r>
        <w:r>
          <w:rPr>
            <w:webHidden/>
          </w:rPr>
          <w:tab/>
        </w:r>
        <w:r w:rsidR="00E74F3B">
          <w:rPr>
            <w:webHidden/>
          </w:rPr>
          <w:fldChar w:fldCharType="begin"/>
        </w:r>
        <w:r>
          <w:rPr>
            <w:webHidden/>
          </w:rPr>
          <w:instrText xml:space="preserve"> PAGEREF _Toc167789033 \h </w:instrText>
        </w:r>
        <w:r w:rsidR="00E74F3B">
          <w:rPr>
            <w:webHidden/>
          </w:rPr>
        </w:r>
        <w:r w:rsidR="00E74F3B">
          <w:rPr>
            <w:webHidden/>
          </w:rPr>
          <w:fldChar w:fldCharType="separate"/>
        </w:r>
        <w:r w:rsidR="009564C7">
          <w:rPr>
            <w:webHidden/>
          </w:rPr>
          <w:t>6</w:t>
        </w:r>
        <w:r w:rsidR="00E74F3B">
          <w:rPr>
            <w:webHidden/>
          </w:rPr>
          <w:fldChar w:fldCharType="end"/>
        </w:r>
      </w:hyperlink>
    </w:p>
    <w:p w14:paraId="25387C57" w14:textId="70491E89" w:rsidR="009D3867" w:rsidRDefault="009D3867">
      <w:pPr>
        <w:pStyle w:val="Spistreci2"/>
        <w:rPr>
          <w:rFonts w:asciiTheme="minorHAnsi" w:eastAsiaTheme="minorEastAsia" w:hAnsiTheme="minorHAnsi" w:cstheme="minorBidi"/>
          <w:kern w:val="2"/>
          <w:sz w:val="22"/>
          <w:lang w:val="nl-BE" w:eastAsia="nl-BE"/>
        </w:rPr>
      </w:pPr>
      <w:hyperlink w:anchor="_Toc167789034" w:history="1">
        <w:r w:rsidRPr="006F2CF5">
          <w:rPr>
            <w:rStyle w:val="Hipercze"/>
          </w:rPr>
          <w:t>6.3</w:t>
        </w:r>
        <w:r>
          <w:rPr>
            <w:rFonts w:asciiTheme="minorHAnsi" w:eastAsiaTheme="minorEastAsia" w:hAnsiTheme="minorHAnsi" w:cstheme="minorBidi"/>
            <w:kern w:val="2"/>
            <w:sz w:val="22"/>
            <w:lang w:val="nl-BE" w:eastAsia="nl-BE"/>
          </w:rPr>
          <w:tab/>
        </w:r>
        <w:r w:rsidRPr="006F2CF5">
          <w:rPr>
            <w:rStyle w:val="Hipercze"/>
          </w:rPr>
          <w:t>Toxicological Evaluation of Plant Protection Product</w:t>
        </w:r>
        <w:r>
          <w:rPr>
            <w:webHidden/>
          </w:rPr>
          <w:tab/>
        </w:r>
        <w:r w:rsidR="00E74F3B">
          <w:rPr>
            <w:webHidden/>
          </w:rPr>
          <w:fldChar w:fldCharType="begin"/>
        </w:r>
        <w:r>
          <w:rPr>
            <w:webHidden/>
          </w:rPr>
          <w:instrText xml:space="preserve"> PAGEREF _Toc167789034 \h </w:instrText>
        </w:r>
        <w:r w:rsidR="00E74F3B">
          <w:rPr>
            <w:webHidden/>
          </w:rPr>
        </w:r>
        <w:r w:rsidR="00E74F3B">
          <w:rPr>
            <w:webHidden/>
          </w:rPr>
          <w:fldChar w:fldCharType="separate"/>
        </w:r>
        <w:r w:rsidR="009564C7">
          <w:rPr>
            <w:webHidden/>
          </w:rPr>
          <w:t>6</w:t>
        </w:r>
        <w:r w:rsidR="00E74F3B">
          <w:rPr>
            <w:webHidden/>
          </w:rPr>
          <w:fldChar w:fldCharType="end"/>
        </w:r>
      </w:hyperlink>
    </w:p>
    <w:p w14:paraId="0306DED1" w14:textId="73D6BF35" w:rsidR="009D3867" w:rsidRDefault="009D3867">
      <w:pPr>
        <w:pStyle w:val="Spistreci2"/>
        <w:rPr>
          <w:rFonts w:asciiTheme="minorHAnsi" w:eastAsiaTheme="minorEastAsia" w:hAnsiTheme="minorHAnsi" w:cstheme="minorBidi"/>
          <w:kern w:val="2"/>
          <w:sz w:val="22"/>
          <w:lang w:val="nl-BE" w:eastAsia="nl-BE"/>
        </w:rPr>
      </w:pPr>
      <w:hyperlink w:anchor="_Toc167789035" w:history="1">
        <w:r w:rsidRPr="006F2CF5">
          <w:rPr>
            <w:rStyle w:val="Hipercze"/>
          </w:rPr>
          <w:t>6.4</w:t>
        </w:r>
        <w:r>
          <w:rPr>
            <w:rFonts w:asciiTheme="minorHAnsi" w:eastAsiaTheme="minorEastAsia" w:hAnsiTheme="minorHAnsi" w:cstheme="minorBidi"/>
            <w:kern w:val="2"/>
            <w:sz w:val="22"/>
            <w:lang w:val="nl-BE" w:eastAsia="nl-BE"/>
          </w:rPr>
          <w:tab/>
        </w:r>
        <w:r w:rsidRPr="006F2CF5">
          <w:rPr>
            <w:rStyle w:val="Hipercze"/>
          </w:rPr>
          <w:t>Toxicological Evaluation of Groundwater Metabolites</w:t>
        </w:r>
        <w:r>
          <w:rPr>
            <w:webHidden/>
          </w:rPr>
          <w:tab/>
        </w:r>
        <w:r w:rsidR="00E74F3B">
          <w:rPr>
            <w:webHidden/>
          </w:rPr>
          <w:fldChar w:fldCharType="begin"/>
        </w:r>
        <w:r>
          <w:rPr>
            <w:webHidden/>
          </w:rPr>
          <w:instrText xml:space="preserve"> PAGEREF _Toc167789035 \h </w:instrText>
        </w:r>
        <w:r w:rsidR="00E74F3B">
          <w:rPr>
            <w:webHidden/>
          </w:rPr>
        </w:r>
        <w:r w:rsidR="00E74F3B">
          <w:rPr>
            <w:webHidden/>
          </w:rPr>
          <w:fldChar w:fldCharType="separate"/>
        </w:r>
        <w:r w:rsidR="009564C7">
          <w:rPr>
            <w:webHidden/>
          </w:rPr>
          <w:t>8</w:t>
        </w:r>
        <w:r w:rsidR="00E74F3B">
          <w:rPr>
            <w:webHidden/>
          </w:rPr>
          <w:fldChar w:fldCharType="end"/>
        </w:r>
      </w:hyperlink>
    </w:p>
    <w:p w14:paraId="399E96CC" w14:textId="0CE2810B" w:rsidR="009D3867" w:rsidRDefault="009D3867">
      <w:pPr>
        <w:pStyle w:val="Spistreci3"/>
        <w:rPr>
          <w:rFonts w:asciiTheme="minorHAnsi" w:eastAsiaTheme="minorEastAsia" w:hAnsiTheme="minorHAnsi" w:cstheme="minorBidi"/>
          <w:kern w:val="2"/>
          <w:sz w:val="22"/>
          <w:szCs w:val="22"/>
          <w:lang w:val="nl-BE" w:eastAsia="nl-BE"/>
        </w:rPr>
      </w:pPr>
      <w:hyperlink w:anchor="_Toc167789036" w:history="1">
        <w:r w:rsidRPr="006F2CF5">
          <w:rPr>
            <w:rStyle w:val="Hipercze"/>
          </w:rPr>
          <w:t>6.4.1</w:t>
        </w:r>
        <w:r>
          <w:rPr>
            <w:rFonts w:asciiTheme="minorHAnsi" w:eastAsiaTheme="minorEastAsia" w:hAnsiTheme="minorHAnsi" w:cstheme="minorBidi"/>
            <w:kern w:val="2"/>
            <w:sz w:val="22"/>
            <w:szCs w:val="22"/>
            <w:lang w:val="nl-BE" w:eastAsia="nl-BE"/>
          </w:rPr>
          <w:tab/>
        </w:r>
        <w:r w:rsidRPr="006F2CF5">
          <w:rPr>
            <w:rStyle w:val="Hipercze"/>
          </w:rPr>
          <w:t>Metabolite 1 – AE F160460, metabolite of mesosulfuron-methyl</w:t>
        </w:r>
        <w:r>
          <w:rPr>
            <w:webHidden/>
          </w:rPr>
          <w:tab/>
        </w:r>
        <w:r w:rsidR="00E74F3B">
          <w:rPr>
            <w:webHidden/>
          </w:rPr>
          <w:fldChar w:fldCharType="begin"/>
        </w:r>
        <w:r>
          <w:rPr>
            <w:webHidden/>
          </w:rPr>
          <w:instrText xml:space="preserve"> PAGEREF _Toc167789036 \h </w:instrText>
        </w:r>
        <w:r w:rsidR="00E74F3B">
          <w:rPr>
            <w:webHidden/>
          </w:rPr>
        </w:r>
        <w:r w:rsidR="00E74F3B">
          <w:rPr>
            <w:webHidden/>
          </w:rPr>
          <w:fldChar w:fldCharType="separate"/>
        </w:r>
        <w:r w:rsidR="009564C7">
          <w:rPr>
            <w:webHidden/>
          </w:rPr>
          <w:t>9</w:t>
        </w:r>
        <w:r w:rsidR="00E74F3B">
          <w:rPr>
            <w:webHidden/>
          </w:rPr>
          <w:fldChar w:fldCharType="end"/>
        </w:r>
      </w:hyperlink>
    </w:p>
    <w:p w14:paraId="140BE3A9" w14:textId="2A1D8969" w:rsidR="009D3867" w:rsidRDefault="009D3867">
      <w:pPr>
        <w:pStyle w:val="Spistreci3"/>
        <w:rPr>
          <w:rFonts w:asciiTheme="minorHAnsi" w:eastAsiaTheme="minorEastAsia" w:hAnsiTheme="minorHAnsi" w:cstheme="minorBidi"/>
          <w:kern w:val="2"/>
          <w:sz w:val="22"/>
          <w:szCs w:val="22"/>
          <w:lang w:val="nl-BE" w:eastAsia="nl-BE"/>
        </w:rPr>
      </w:pPr>
      <w:hyperlink w:anchor="_Toc167789037" w:history="1">
        <w:r w:rsidRPr="006F2CF5">
          <w:rPr>
            <w:rStyle w:val="Hipercze"/>
          </w:rPr>
          <w:t>6.4.2</w:t>
        </w:r>
        <w:r>
          <w:rPr>
            <w:rFonts w:asciiTheme="minorHAnsi" w:eastAsiaTheme="minorEastAsia" w:hAnsiTheme="minorHAnsi" w:cstheme="minorBidi"/>
            <w:kern w:val="2"/>
            <w:sz w:val="22"/>
            <w:szCs w:val="22"/>
            <w:lang w:val="nl-BE" w:eastAsia="nl-BE"/>
          </w:rPr>
          <w:tab/>
        </w:r>
        <w:r w:rsidRPr="006F2CF5">
          <w:rPr>
            <w:rStyle w:val="Hipercze"/>
          </w:rPr>
          <w:t>Metabolite 2 – AE F147447, metabolite of mesosulfuron-methyl</w:t>
        </w:r>
        <w:r>
          <w:rPr>
            <w:webHidden/>
          </w:rPr>
          <w:tab/>
        </w:r>
        <w:r w:rsidR="00E74F3B">
          <w:rPr>
            <w:webHidden/>
          </w:rPr>
          <w:fldChar w:fldCharType="begin"/>
        </w:r>
        <w:r>
          <w:rPr>
            <w:webHidden/>
          </w:rPr>
          <w:instrText xml:space="preserve"> PAGEREF _Toc167789037 \h </w:instrText>
        </w:r>
        <w:r w:rsidR="00E74F3B">
          <w:rPr>
            <w:webHidden/>
          </w:rPr>
        </w:r>
        <w:r w:rsidR="00E74F3B">
          <w:rPr>
            <w:webHidden/>
          </w:rPr>
          <w:fldChar w:fldCharType="separate"/>
        </w:r>
        <w:r w:rsidR="009564C7">
          <w:rPr>
            <w:webHidden/>
          </w:rPr>
          <w:t>9</w:t>
        </w:r>
        <w:r w:rsidR="00E74F3B">
          <w:rPr>
            <w:webHidden/>
          </w:rPr>
          <w:fldChar w:fldCharType="end"/>
        </w:r>
      </w:hyperlink>
    </w:p>
    <w:p w14:paraId="272982D1" w14:textId="469E4306" w:rsidR="009D3867" w:rsidRDefault="009D3867">
      <w:pPr>
        <w:pStyle w:val="Spistreci3"/>
        <w:rPr>
          <w:rFonts w:asciiTheme="minorHAnsi" w:eastAsiaTheme="minorEastAsia" w:hAnsiTheme="minorHAnsi" w:cstheme="minorBidi"/>
          <w:kern w:val="2"/>
          <w:sz w:val="22"/>
          <w:szCs w:val="22"/>
          <w:lang w:val="nl-BE" w:eastAsia="nl-BE"/>
        </w:rPr>
      </w:pPr>
      <w:hyperlink w:anchor="_Toc167789038" w:history="1">
        <w:r w:rsidRPr="006F2CF5">
          <w:rPr>
            <w:rStyle w:val="Hipercze"/>
          </w:rPr>
          <w:t>6.4.3</w:t>
        </w:r>
        <w:r>
          <w:rPr>
            <w:rFonts w:asciiTheme="minorHAnsi" w:eastAsiaTheme="minorEastAsia" w:hAnsiTheme="minorHAnsi" w:cstheme="minorBidi"/>
            <w:kern w:val="2"/>
            <w:sz w:val="22"/>
            <w:szCs w:val="22"/>
            <w:lang w:val="nl-BE" w:eastAsia="nl-BE"/>
          </w:rPr>
          <w:tab/>
        </w:r>
        <w:r w:rsidRPr="006F2CF5">
          <w:rPr>
            <w:rStyle w:val="Hipercze"/>
          </w:rPr>
          <w:t>Metabolite 3 – BCS-CV14885, metabolite of mesosulfuron-methyl</w:t>
        </w:r>
        <w:r>
          <w:rPr>
            <w:webHidden/>
          </w:rPr>
          <w:tab/>
        </w:r>
        <w:r w:rsidR="00E74F3B">
          <w:rPr>
            <w:webHidden/>
          </w:rPr>
          <w:fldChar w:fldCharType="begin"/>
        </w:r>
        <w:r>
          <w:rPr>
            <w:webHidden/>
          </w:rPr>
          <w:instrText xml:space="preserve"> PAGEREF _Toc167789038 \h </w:instrText>
        </w:r>
        <w:r w:rsidR="00E74F3B">
          <w:rPr>
            <w:webHidden/>
          </w:rPr>
        </w:r>
        <w:r w:rsidR="00E74F3B">
          <w:rPr>
            <w:webHidden/>
          </w:rPr>
          <w:fldChar w:fldCharType="separate"/>
        </w:r>
        <w:r w:rsidR="009564C7">
          <w:rPr>
            <w:webHidden/>
          </w:rPr>
          <w:t>9</w:t>
        </w:r>
        <w:r w:rsidR="00E74F3B">
          <w:rPr>
            <w:webHidden/>
          </w:rPr>
          <w:fldChar w:fldCharType="end"/>
        </w:r>
      </w:hyperlink>
    </w:p>
    <w:p w14:paraId="7E8C5D25" w14:textId="40C186ED" w:rsidR="009D3867" w:rsidRDefault="009D3867">
      <w:pPr>
        <w:pStyle w:val="Spistreci2"/>
        <w:rPr>
          <w:rFonts w:asciiTheme="minorHAnsi" w:eastAsiaTheme="minorEastAsia" w:hAnsiTheme="minorHAnsi" w:cstheme="minorBidi"/>
          <w:kern w:val="2"/>
          <w:sz w:val="22"/>
          <w:lang w:val="nl-BE" w:eastAsia="nl-BE"/>
        </w:rPr>
      </w:pPr>
      <w:hyperlink w:anchor="_Toc167789039" w:history="1">
        <w:r w:rsidRPr="006F2CF5">
          <w:rPr>
            <w:rStyle w:val="Hipercze"/>
          </w:rPr>
          <w:t>6.5</w:t>
        </w:r>
        <w:r>
          <w:rPr>
            <w:rFonts w:asciiTheme="minorHAnsi" w:eastAsiaTheme="minorEastAsia" w:hAnsiTheme="minorHAnsi" w:cstheme="minorBidi"/>
            <w:kern w:val="2"/>
            <w:sz w:val="22"/>
            <w:lang w:val="nl-BE" w:eastAsia="nl-BE"/>
          </w:rPr>
          <w:tab/>
        </w:r>
        <w:r w:rsidRPr="006F2CF5">
          <w:rPr>
            <w:rStyle w:val="Hipercze"/>
          </w:rPr>
          <w:t>Dermal Absorption (KCP 7.3)</w:t>
        </w:r>
        <w:r>
          <w:rPr>
            <w:webHidden/>
          </w:rPr>
          <w:tab/>
        </w:r>
        <w:r w:rsidR="00E74F3B">
          <w:rPr>
            <w:webHidden/>
          </w:rPr>
          <w:fldChar w:fldCharType="begin"/>
        </w:r>
        <w:r>
          <w:rPr>
            <w:webHidden/>
          </w:rPr>
          <w:instrText xml:space="preserve"> PAGEREF _Toc167789039 \h </w:instrText>
        </w:r>
        <w:r w:rsidR="00E74F3B">
          <w:rPr>
            <w:webHidden/>
          </w:rPr>
        </w:r>
        <w:r w:rsidR="00E74F3B">
          <w:rPr>
            <w:webHidden/>
          </w:rPr>
          <w:fldChar w:fldCharType="separate"/>
        </w:r>
        <w:r w:rsidR="009564C7">
          <w:rPr>
            <w:webHidden/>
          </w:rPr>
          <w:t>10</w:t>
        </w:r>
        <w:r w:rsidR="00E74F3B">
          <w:rPr>
            <w:webHidden/>
          </w:rPr>
          <w:fldChar w:fldCharType="end"/>
        </w:r>
      </w:hyperlink>
    </w:p>
    <w:p w14:paraId="69DE50BF" w14:textId="5D900F6A" w:rsidR="009D3867" w:rsidRDefault="009D3867">
      <w:pPr>
        <w:pStyle w:val="Spistreci3"/>
        <w:rPr>
          <w:rFonts w:asciiTheme="minorHAnsi" w:eastAsiaTheme="minorEastAsia" w:hAnsiTheme="minorHAnsi" w:cstheme="minorBidi"/>
          <w:kern w:val="2"/>
          <w:sz w:val="22"/>
          <w:szCs w:val="22"/>
          <w:lang w:val="nl-BE" w:eastAsia="nl-BE"/>
        </w:rPr>
      </w:pPr>
      <w:hyperlink w:anchor="_Toc167789040" w:history="1">
        <w:r w:rsidRPr="006F2CF5">
          <w:rPr>
            <w:rStyle w:val="Hipercze"/>
          </w:rPr>
          <w:t>6.5.1</w:t>
        </w:r>
        <w:r>
          <w:rPr>
            <w:rFonts w:asciiTheme="minorHAnsi" w:eastAsiaTheme="minorEastAsia" w:hAnsiTheme="minorHAnsi" w:cstheme="minorBidi"/>
            <w:kern w:val="2"/>
            <w:sz w:val="22"/>
            <w:szCs w:val="22"/>
            <w:lang w:val="nl-BE" w:eastAsia="nl-BE"/>
          </w:rPr>
          <w:tab/>
        </w:r>
        <w:r w:rsidRPr="006F2CF5">
          <w:rPr>
            <w:rStyle w:val="Hipercze"/>
          </w:rPr>
          <w:t>Justification for proposed values – Iodosulfuron-methyl-sodium</w:t>
        </w:r>
        <w:r>
          <w:rPr>
            <w:webHidden/>
          </w:rPr>
          <w:tab/>
        </w:r>
        <w:r w:rsidR="00E74F3B">
          <w:rPr>
            <w:webHidden/>
          </w:rPr>
          <w:fldChar w:fldCharType="begin"/>
        </w:r>
        <w:r>
          <w:rPr>
            <w:webHidden/>
          </w:rPr>
          <w:instrText xml:space="preserve"> PAGEREF _Toc167789040 \h </w:instrText>
        </w:r>
        <w:r w:rsidR="00E74F3B">
          <w:rPr>
            <w:webHidden/>
          </w:rPr>
        </w:r>
        <w:r w:rsidR="00E74F3B">
          <w:rPr>
            <w:webHidden/>
          </w:rPr>
          <w:fldChar w:fldCharType="separate"/>
        </w:r>
        <w:r w:rsidR="009564C7">
          <w:rPr>
            <w:webHidden/>
          </w:rPr>
          <w:t>10</w:t>
        </w:r>
        <w:r w:rsidR="00E74F3B">
          <w:rPr>
            <w:webHidden/>
          </w:rPr>
          <w:fldChar w:fldCharType="end"/>
        </w:r>
      </w:hyperlink>
    </w:p>
    <w:p w14:paraId="10CC966B" w14:textId="3E922D9C" w:rsidR="009D3867" w:rsidRDefault="009D3867">
      <w:pPr>
        <w:pStyle w:val="Spistreci3"/>
        <w:rPr>
          <w:rFonts w:asciiTheme="minorHAnsi" w:eastAsiaTheme="minorEastAsia" w:hAnsiTheme="minorHAnsi" w:cstheme="minorBidi"/>
          <w:kern w:val="2"/>
          <w:sz w:val="22"/>
          <w:szCs w:val="22"/>
          <w:lang w:val="nl-BE" w:eastAsia="nl-BE"/>
        </w:rPr>
      </w:pPr>
      <w:hyperlink w:anchor="_Toc167789041" w:history="1">
        <w:r w:rsidRPr="006F2CF5">
          <w:rPr>
            <w:rStyle w:val="Hipercze"/>
          </w:rPr>
          <w:t>6.5.2</w:t>
        </w:r>
        <w:r>
          <w:rPr>
            <w:rFonts w:asciiTheme="minorHAnsi" w:eastAsiaTheme="minorEastAsia" w:hAnsiTheme="minorHAnsi" w:cstheme="minorBidi"/>
            <w:kern w:val="2"/>
            <w:sz w:val="22"/>
            <w:szCs w:val="22"/>
            <w:lang w:val="nl-BE" w:eastAsia="nl-BE"/>
          </w:rPr>
          <w:tab/>
        </w:r>
        <w:r w:rsidRPr="006F2CF5">
          <w:rPr>
            <w:rStyle w:val="Hipercze"/>
          </w:rPr>
          <w:t>Justification for proposed values – mesosulfuron-methyl</w:t>
        </w:r>
        <w:r>
          <w:rPr>
            <w:webHidden/>
          </w:rPr>
          <w:tab/>
        </w:r>
        <w:r w:rsidR="00E74F3B">
          <w:rPr>
            <w:webHidden/>
          </w:rPr>
          <w:fldChar w:fldCharType="begin"/>
        </w:r>
        <w:r>
          <w:rPr>
            <w:webHidden/>
          </w:rPr>
          <w:instrText xml:space="preserve"> PAGEREF _Toc167789041 \h </w:instrText>
        </w:r>
        <w:r w:rsidR="00E74F3B">
          <w:rPr>
            <w:webHidden/>
          </w:rPr>
        </w:r>
        <w:r w:rsidR="00E74F3B">
          <w:rPr>
            <w:webHidden/>
          </w:rPr>
          <w:fldChar w:fldCharType="separate"/>
        </w:r>
        <w:r w:rsidR="009564C7">
          <w:rPr>
            <w:webHidden/>
          </w:rPr>
          <w:t>11</w:t>
        </w:r>
        <w:r w:rsidR="00E74F3B">
          <w:rPr>
            <w:webHidden/>
          </w:rPr>
          <w:fldChar w:fldCharType="end"/>
        </w:r>
      </w:hyperlink>
    </w:p>
    <w:p w14:paraId="13B330FC" w14:textId="78878761" w:rsidR="009D3867" w:rsidRDefault="009D3867">
      <w:pPr>
        <w:pStyle w:val="Spistreci2"/>
        <w:rPr>
          <w:rFonts w:asciiTheme="minorHAnsi" w:eastAsiaTheme="minorEastAsia" w:hAnsiTheme="minorHAnsi" w:cstheme="minorBidi"/>
          <w:kern w:val="2"/>
          <w:sz w:val="22"/>
          <w:lang w:val="nl-BE" w:eastAsia="nl-BE"/>
        </w:rPr>
      </w:pPr>
      <w:hyperlink w:anchor="_Toc167789042" w:history="1">
        <w:r w:rsidRPr="006F2CF5">
          <w:rPr>
            <w:rStyle w:val="Hipercze"/>
          </w:rPr>
          <w:t>6.6</w:t>
        </w:r>
        <w:r>
          <w:rPr>
            <w:rFonts w:asciiTheme="minorHAnsi" w:eastAsiaTheme="minorEastAsia" w:hAnsiTheme="minorHAnsi" w:cstheme="minorBidi"/>
            <w:kern w:val="2"/>
            <w:sz w:val="22"/>
            <w:lang w:val="nl-BE" w:eastAsia="nl-BE"/>
          </w:rPr>
          <w:tab/>
        </w:r>
        <w:r w:rsidRPr="006F2CF5">
          <w:rPr>
            <w:rStyle w:val="Hipercze"/>
          </w:rPr>
          <w:t>Exposure Assessment of Plant Protection Product (KCP 7.2)</w:t>
        </w:r>
        <w:r>
          <w:rPr>
            <w:webHidden/>
          </w:rPr>
          <w:tab/>
        </w:r>
        <w:r w:rsidR="00E74F3B">
          <w:rPr>
            <w:webHidden/>
          </w:rPr>
          <w:fldChar w:fldCharType="begin"/>
        </w:r>
        <w:r>
          <w:rPr>
            <w:webHidden/>
          </w:rPr>
          <w:instrText xml:space="preserve"> PAGEREF _Toc167789042 \h </w:instrText>
        </w:r>
        <w:r w:rsidR="00E74F3B">
          <w:rPr>
            <w:webHidden/>
          </w:rPr>
        </w:r>
        <w:r w:rsidR="00E74F3B">
          <w:rPr>
            <w:webHidden/>
          </w:rPr>
          <w:fldChar w:fldCharType="separate"/>
        </w:r>
        <w:r w:rsidR="009564C7">
          <w:rPr>
            <w:webHidden/>
          </w:rPr>
          <w:t>11</w:t>
        </w:r>
        <w:r w:rsidR="00E74F3B">
          <w:rPr>
            <w:webHidden/>
          </w:rPr>
          <w:fldChar w:fldCharType="end"/>
        </w:r>
      </w:hyperlink>
    </w:p>
    <w:p w14:paraId="5C6AEA2B" w14:textId="708932D6" w:rsidR="009D3867" w:rsidRDefault="009D3867">
      <w:pPr>
        <w:pStyle w:val="Spistreci3"/>
        <w:rPr>
          <w:rFonts w:asciiTheme="minorHAnsi" w:eastAsiaTheme="minorEastAsia" w:hAnsiTheme="minorHAnsi" w:cstheme="minorBidi"/>
          <w:kern w:val="2"/>
          <w:sz w:val="22"/>
          <w:szCs w:val="22"/>
          <w:lang w:val="nl-BE" w:eastAsia="nl-BE"/>
        </w:rPr>
      </w:pPr>
      <w:hyperlink w:anchor="_Toc167789043" w:history="1">
        <w:r w:rsidRPr="006F2CF5">
          <w:rPr>
            <w:rStyle w:val="Hipercze"/>
          </w:rPr>
          <w:t>6.6.1</w:t>
        </w:r>
        <w:r>
          <w:rPr>
            <w:rFonts w:asciiTheme="minorHAnsi" w:eastAsiaTheme="minorEastAsia" w:hAnsiTheme="minorHAnsi" w:cstheme="minorBidi"/>
            <w:kern w:val="2"/>
            <w:sz w:val="22"/>
            <w:szCs w:val="22"/>
            <w:lang w:val="nl-BE" w:eastAsia="nl-BE"/>
          </w:rPr>
          <w:tab/>
        </w:r>
        <w:r w:rsidRPr="006F2CF5">
          <w:rPr>
            <w:rStyle w:val="Hipercze"/>
          </w:rPr>
          <w:t>Selection of critical use(s) and justification</w:t>
        </w:r>
        <w:r>
          <w:rPr>
            <w:webHidden/>
          </w:rPr>
          <w:tab/>
        </w:r>
        <w:r w:rsidR="00E74F3B">
          <w:rPr>
            <w:webHidden/>
          </w:rPr>
          <w:fldChar w:fldCharType="begin"/>
        </w:r>
        <w:r>
          <w:rPr>
            <w:webHidden/>
          </w:rPr>
          <w:instrText xml:space="preserve"> PAGEREF _Toc167789043 \h </w:instrText>
        </w:r>
        <w:r w:rsidR="00E74F3B">
          <w:rPr>
            <w:webHidden/>
          </w:rPr>
        </w:r>
        <w:r w:rsidR="00E74F3B">
          <w:rPr>
            <w:webHidden/>
          </w:rPr>
          <w:fldChar w:fldCharType="separate"/>
        </w:r>
        <w:r w:rsidR="009564C7">
          <w:rPr>
            <w:webHidden/>
          </w:rPr>
          <w:t>12</w:t>
        </w:r>
        <w:r w:rsidR="00E74F3B">
          <w:rPr>
            <w:webHidden/>
          </w:rPr>
          <w:fldChar w:fldCharType="end"/>
        </w:r>
      </w:hyperlink>
    </w:p>
    <w:p w14:paraId="0CA65D6C" w14:textId="1B576298" w:rsidR="009D3867" w:rsidRDefault="009D3867">
      <w:pPr>
        <w:pStyle w:val="Spistreci3"/>
        <w:rPr>
          <w:rFonts w:asciiTheme="minorHAnsi" w:eastAsiaTheme="minorEastAsia" w:hAnsiTheme="minorHAnsi" w:cstheme="minorBidi"/>
          <w:kern w:val="2"/>
          <w:sz w:val="22"/>
          <w:szCs w:val="22"/>
          <w:lang w:val="nl-BE" w:eastAsia="nl-BE"/>
        </w:rPr>
      </w:pPr>
      <w:hyperlink w:anchor="_Toc167789044" w:history="1">
        <w:r w:rsidRPr="006F2CF5">
          <w:rPr>
            <w:rStyle w:val="Hipercze"/>
          </w:rPr>
          <w:t>6.6.2</w:t>
        </w:r>
        <w:r>
          <w:rPr>
            <w:rFonts w:asciiTheme="minorHAnsi" w:eastAsiaTheme="minorEastAsia" w:hAnsiTheme="minorHAnsi" w:cstheme="minorBidi"/>
            <w:kern w:val="2"/>
            <w:sz w:val="22"/>
            <w:szCs w:val="22"/>
            <w:lang w:val="nl-BE" w:eastAsia="nl-BE"/>
          </w:rPr>
          <w:tab/>
        </w:r>
        <w:r w:rsidRPr="006F2CF5">
          <w:rPr>
            <w:rStyle w:val="Hipercze"/>
          </w:rPr>
          <w:t>Operator exposure (KCP 7.2.1)</w:t>
        </w:r>
        <w:r>
          <w:rPr>
            <w:webHidden/>
          </w:rPr>
          <w:tab/>
        </w:r>
        <w:r w:rsidR="00E74F3B">
          <w:rPr>
            <w:webHidden/>
          </w:rPr>
          <w:fldChar w:fldCharType="begin"/>
        </w:r>
        <w:r>
          <w:rPr>
            <w:webHidden/>
          </w:rPr>
          <w:instrText xml:space="preserve"> PAGEREF _Toc167789044 \h </w:instrText>
        </w:r>
        <w:r w:rsidR="00E74F3B">
          <w:rPr>
            <w:webHidden/>
          </w:rPr>
        </w:r>
        <w:r w:rsidR="00E74F3B">
          <w:rPr>
            <w:webHidden/>
          </w:rPr>
          <w:fldChar w:fldCharType="separate"/>
        </w:r>
        <w:r w:rsidR="009564C7">
          <w:rPr>
            <w:webHidden/>
          </w:rPr>
          <w:t>12</w:t>
        </w:r>
        <w:r w:rsidR="00E74F3B">
          <w:rPr>
            <w:webHidden/>
          </w:rPr>
          <w:fldChar w:fldCharType="end"/>
        </w:r>
      </w:hyperlink>
    </w:p>
    <w:p w14:paraId="655ABDFE" w14:textId="55A6909E" w:rsidR="009D3867" w:rsidRDefault="009D3867">
      <w:pPr>
        <w:pStyle w:val="Spistreci4"/>
        <w:rPr>
          <w:rFonts w:asciiTheme="minorHAnsi" w:eastAsiaTheme="minorEastAsia" w:hAnsiTheme="minorHAnsi" w:cstheme="minorBidi"/>
          <w:kern w:val="2"/>
          <w:sz w:val="22"/>
          <w:szCs w:val="22"/>
          <w:lang w:val="nl-BE" w:eastAsia="nl-BE"/>
        </w:rPr>
      </w:pPr>
      <w:hyperlink w:anchor="_Toc167789045" w:history="1">
        <w:r w:rsidRPr="006F2CF5">
          <w:rPr>
            <w:rStyle w:val="Hipercze"/>
            <w:lang w:val="en-GB"/>
          </w:rPr>
          <w:t>6.6.2.1</w:t>
        </w:r>
        <w:r>
          <w:rPr>
            <w:rFonts w:asciiTheme="minorHAnsi" w:eastAsiaTheme="minorEastAsia" w:hAnsiTheme="minorHAnsi" w:cstheme="minorBidi"/>
            <w:kern w:val="2"/>
            <w:sz w:val="22"/>
            <w:szCs w:val="22"/>
            <w:lang w:val="nl-BE" w:eastAsia="nl-BE"/>
          </w:rPr>
          <w:tab/>
        </w:r>
        <w:r w:rsidRPr="006F2CF5">
          <w:rPr>
            <w:rStyle w:val="Hipercze"/>
            <w:lang w:val="en-GB"/>
          </w:rPr>
          <w:t>Estimation of operator exposure</w:t>
        </w:r>
        <w:r>
          <w:rPr>
            <w:webHidden/>
          </w:rPr>
          <w:tab/>
        </w:r>
        <w:r w:rsidR="00E74F3B">
          <w:rPr>
            <w:webHidden/>
          </w:rPr>
          <w:fldChar w:fldCharType="begin"/>
        </w:r>
        <w:r>
          <w:rPr>
            <w:webHidden/>
          </w:rPr>
          <w:instrText xml:space="preserve"> PAGEREF _Toc167789045 \h </w:instrText>
        </w:r>
        <w:r w:rsidR="00E74F3B">
          <w:rPr>
            <w:webHidden/>
          </w:rPr>
        </w:r>
        <w:r w:rsidR="00E74F3B">
          <w:rPr>
            <w:webHidden/>
          </w:rPr>
          <w:fldChar w:fldCharType="separate"/>
        </w:r>
        <w:r w:rsidR="009564C7">
          <w:rPr>
            <w:webHidden/>
          </w:rPr>
          <w:t>12</w:t>
        </w:r>
        <w:r w:rsidR="00E74F3B">
          <w:rPr>
            <w:webHidden/>
          </w:rPr>
          <w:fldChar w:fldCharType="end"/>
        </w:r>
      </w:hyperlink>
    </w:p>
    <w:p w14:paraId="6537973B" w14:textId="0D0BB5DD" w:rsidR="009D3867" w:rsidRDefault="009D3867">
      <w:pPr>
        <w:pStyle w:val="Spistreci4"/>
        <w:rPr>
          <w:rFonts w:asciiTheme="minorHAnsi" w:eastAsiaTheme="minorEastAsia" w:hAnsiTheme="minorHAnsi" w:cstheme="minorBidi"/>
          <w:kern w:val="2"/>
          <w:sz w:val="22"/>
          <w:szCs w:val="22"/>
          <w:lang w:val="nl-BE" w:eastAsia="nl-BE"/>
        </w:rPr>
      </w:pPr>
      <w:hyperlink w:anchor="_Toc167789046" w:history="1">
        <w:r w:rsidRPr="006F2CF5">
          <w:rPr>
            <w:rStyle w:val="Hipercze"/>
          </w:rPr>
          <w:t>6.6.2.2</w:t>
        </w:r>
        <w:r>
          <w:rPr>
            <w:rFonts w:asciiTheme="minorHAnsi" w:eastAsiaTheme="minorEastAsia" w:hAnsiTheme="minorHAnsi" w:cstheme="minorBidi"/>
            <w:kern w:val="2"/>
            <w:sz w:val="22"/>
            <w:szCs w:val="22"/>
            <w:lang w:val="nl-BE" w:eastAsia="nl-BE"/>
          </w:rPr>
          <w:tab/>
        </w:r>
        <w:r w:rsidRPr="006F2CF5">
          <w:rPr>
            <w:rStyle w:val="Hipercze"/>
          </w:rPr>
          <w:t>Measurement of operator exposure</w:t>
        </w:r>
        <w:r>
          <w:rPr>
            <w:webHidden/>
          </w:rPr>
          <w:tab/>
        </w:r>
        <w:r w:rsidR="00E74F3B">
          <w:rPr>
            <w:webHidden/>
          </w:rPr>
          <w:fldChar w:fldCharType="begin"/>
        </w:r>
        <w:r>
          <w:rPr>
            <w:webHidden/>
          </w:rPr>
          <w:instrText xml:space="preserve"> PAGEREF _Toc167789046 \h </w:instrText>
        </w:r>
        <w:r w:rsidR="00E74F3B">
          <w:rPr>
            <w:webHidden/>
          </w:rPr>
        </w:r>
        <w:r w:rsidR="00E74F3B">
          <w:rPr>
            <w:webHidden/>
          </w:rPr>
          <w:fldChar w:fldCharType="separate"/>
        </w:r>
        <w:r w:rsidR="009564C7">
          <w:rPr>
            <w:webHidden/>
          </w:rPr>
          <w:t>13</w:t>
        </w:r>
        <w:r w:rsidR="00E74F3B">
          <w:rPr>
            <w:webHidden/>
          </w:rPr>
          <w:fldChar w:fldCharType="end"/>
        </w:r>
      </w:hyperlink>
    </w:p>
    <w:p w14:paraId="20B1AA19" w14:textId="349EA069" w:rsidR="009D3867" w:rsidRDefault="009D3867">
      <w:pPr>
        <w:pStyle w:val="Spistreci3"/>
        <w:rPr>
          <w:rFonts w:asciiTheme="minorHAnsi" w:eastAsiaTheme="minorEastAsia" w:hAnsiTheme="minorHAnsi" w:cstheme="minorBidi"/>
          <w:kern w:val="2"/>
          <w:sz w:val="22"/>
          <w:szCs w:val="22"/>
          <w:lang w:val="nl-BE" w:eastAsia="nl-BE"/>
        </w:rPr>
      </w:pPr>
      <w:hyperlink w:anchor="_Toc167789047" w:history="1">
        <w:r w:rsidRPr="006F2CF5">
          <w:rPr>
            <w:rStyle w:val="Hipercze"/>
          </w:rPr>
          <w:t>6.6.3</w:t>
        </w:r>
        <w:r>
          <w:rPr>
            <w:rFonts w:asciiTheme="minorHAnsi" w:eastAsiaTheme="minorEastAsia" w:hAnsiTheme="minorHAnsi" w:cstheme="minorBidi"/>
            <w:kern w:val="2"/>
            <w:sz w:val="22"/>
            <w:szCs w:val="22"/>
            <w:lang w:val="nl-BE" w:eastAsia="nl-BE"/>
          </w:rPr>
          <w:tab/>
        </w:r>
        <w:r w:rsidRPr="006F2CF5">
          <w:rPr>
            <w:rStyle w:val="Hipercze"/>
          </w:rPr>
          <w:t>Worker exposure (KCP 7.2.3)</w:t>
        </w:r>
        <w:r>
          <w:rPr>
            <w:webHidden/>
          </w:rPr>
          <w:tab/>
        </w:r>
        <w:r w:rsidR="00E74F3B">
          <w:rPr>
            <w:webHidden/>
          </w:rPr>
          <w:fldChar w:fldCharType="begin"/>
        </w:r>
        <w:r>
          <w:rPr>
            <w:webHidden/>
          </w:rPr>
          <w:instrText xml:space="preserve"> PAGEREF _Toc167789047 \h </w:instrText>
        </w:r>
        <w:r w:rsidR="00E74F3B">
          <w:rPr>
            <w:webHidden/>
          </w:rPr>
        </w:r>
        <w:r w:rsidR="00E74F3B">
          <w:rPr>
            <w:webHidden/>
          </w:rPr>
          <w:fldChar w:fldCharType="separate"/>
        </w:r>
        <w:r w:rsidR="009564C7">
          <w:rPr>
            <w:webHidden/>
          </w:rPr>
          <w:t>13</w:t>
        </w:r>
        <w:r w:rsidR="00E74F3B">
          <w:rPr>
            <w:webHidden/>
          </w:rPr>
          <w:fldChar w:fldCharType="end"/>
        </w:r>
      </w:hyperlink>
    </w:p>
    <w:p w14:paraId="5AD737A1" w14:textId="7EA09EC0" w:rsidR="009D3867" w:rsidRDefault="009D3867">
      <w:pPr>
        <w:pStyle w:val="Spistreci4"/>
        <w:rPr>
          <w:rFonts w:asciiTheme="minorHAnsi" w:eastAsiaTheme="minorEastAsia" w:hAnsiTheme="minorHAnsi" w:cstheme="minorBidi"/>
          <w:kern w:val="2"/>
          <w:sz w:val="22"/>
          <w:szCs w:val="22"/>
          <w:lang w:val="nl-BE" w:eastAsia="nl-BE"/>
        </w:rPr>
      </w:pPr>
      <w:hyperlink w:anchor="_Toc167789048" w:history="1">
        <w:r w:rsidRPr="006F2CF5">
          <w:rPr>
            <w:rStyle w:val="Hipercze"/>
            <w:lang w:val="en-GB"/>
          </w:rPr>
          <w:t>6.6.3.1</w:t>
        </w:r>
        <w:r>
          <w:rPr>
            <w:rFonts w:asciiTheme="minorHAnsi" w:eastAsiaTheme="minorEastAsia" w:hAnsiTheme="minorHAnsi" w:cstheme="minorBidi"/>
            <w:kern w:val="2"/>
            <w:sz w:val="22"/>
            <w:szCs w:val="22"/>
            <w:lang w:val="nl-BE" w:eastAsia="nl-BE"/>
          </w:rPr>
          <w:tab/>
        </w:r>
        <w:r w:rsidRPr="006F2CF5">
          <w:rPr>
            <w:rStyle w:val="Hipercze"/>
            <w:lang w:val="en-GB"/>
          </w:rPr>
          <w:t>Estimation of worker exposure</w:t>
        </w:r>
        <w:r>
          <w:rPr>
            <w:webHidden/>
          </w:rPr>
          <w:tab/>
        </w:r>
        <w:r w:rsidR="00E74F3B">
          <w:rPr>
            <w:webHidden/>
          </w:rPr>
          <w:fldChar w:fldCharType="begin"/>
        </w:r>
        <w:r>
          <w:rPr>
            <w:webHidden/>
          </w:rPr>
          <w:instrText xml:space="preserve"> PAGEREF _Toc167789048 \h </w:instrText>
        </w:r>
        <w:r w:rsidR="00E74F3B">
          <w:rPr>
            <w:webHidden/>
          </w:rPr>
        </w:r>
        <w:r w:rsidR="00E74F3B">
          <w:rPr>
            <w:webHidden/>
          </w:rPr>
          <w:fldChar w:fldCharType="separate"/>
        </w:r>
        <w:r w:rsidR="009564C7">
          <w:rPr>
            <w:webHidden/>
          </w:rPr>
          <w:t>13</w:t>
        </w:r>
        <w:r w:rsidR="00E74F3B">
          <w:rPr>
            <w:webHidden/>
          </w:rPr>
          <w:fldChar w:fldCharType="end"/>
        </w:r>
      </w:hyperlink>
    </w:p>
    <w:p w14:paraId="0D7DFE52" w14:textId="0FD0FC38" w:rsidR="009D3867" w:rsidRDefault="009D3867">
      <w:pPr>
        <w:pStyle w:val="Spistreci4"/>
        <w:rPr>
          <w:rFonts w:asciiTheme="minorHAnsi" w:eastAsiaTheme="minorEastAsia" w:hAnsiTheme="minorHAnsi" w:cstheme="minorBidi"/>
          <w:kern w:val="2"/>
          <w:sz w:val="22"/>
          <w:szCs w:val="22"/>
          <w:lang w:val="nl-BE" w:eastAsia="nl-BE"/>
        </w:rPr>
      </w:pPr>
      <w:hyperlink w:anchor="_Toc167789049" w:history="1">
        <w:r w:rsidRPr="006F2CF5">
          <w:rPr>
            <w:rStyle w:val="Hipercze"/>
            <w:lang w:val="en-GB"/>
          </w:rPr>
          <w:t>6.6.3.2</w:t>
        </w:r>
        <w:r>
          <w:rPr>
            <w:rFonts w:asciiTheme="minorHAnsi" w:eastAsiaTheme="minorEastAsia" w:hAnsiTheme="minorHAnsi" w:cstheme="minorBidi"/>
            <w:kern w:val="2"/>
            <w:sz w:val="22"/>
            <w:szCs w:val="22"/>
            <w:lang w:val="nl-BE" w:eastAsia="nl-BE"/>
          </w:rPr>
          <w:tab/>
        </w:r>
        <w:r w:rsidRPr="006F2CF5">
          <w:rPr>
            <w:rStyle w:val="Hipercze"/>
            <w:lang w:val="en-GB"/>
          </w:rPr>
          <w:t>Refinement of generic DFR value (KCP 7.2)</w:t>
        </w:r>
        <w:r>
          <w:rPr>
            <w:webHidden/>
          </w:rPr>
          <w:tab/>
        </w:r>
        <w:r w:rsidR="00E74F3B">
          <w:rPr>
            <w:webHidden/>
          </w:rPr>
          <w:fldChar w:fldCharType="begin"/>
        </w:r>
        <w:r>
          <w:rPr>
            <w:webHidden/>
          </w:rPr>
          <w:instrText xml:space="preserve"> PAGEREF _Toc167789049 \h </w:instrText>
        </w:r>
        <w:r w:rsidR="00E74F3B">
          <w:rPr>
            <w:webHidden/>
          </w:rPr>
        </w:r>
        <w:r w:rsidR="00E74F3B">
          <w:rPr>
            <w:webHidden/>
          </w:rPr>
          <w:fldChar w:fldCharType="separate"/>
        </w:r>
        <w:r w:rsidR="009564C7">
          <w:rPr>
            <w:webHidden/>
          </w:rPr>
          <w:t>14</w:t>
        </w:r>
        <w:r w:rsidR="00E74F3B">
          <w:rPr>
            <w:webHidden/>
          </w:rPr>
          <w:fldChar w:fldCharType="end"/>
        </w:r>
      </w:hyperlink>
    </w:p>
    <w:p w14:paraId="359259AB" w14:textId="4BA9893D" w:rsidR="009D3867" w:rsidRDefault="009D3867">
      <w:pPr>
        <w:pStyle w:val="Spistreci4"/>
        <w:rPr>
          <w:rFonts w:asciiTheme="minorHAnsi" w:eastAsiaTheme="minorEastAsia" w:hAnsiTheme="minorHAnsi" w:cstheme="minorBidi"/>
          <w:kern w:val="2"/>
          <w:sz w:val="22"/>
          <w:szCs w:val="22"/>
          <w:lang w:val="nl-BE" w:eastAsia="nl-BE"/>
        </w:rPr>
      </w:pPr>
      <w:hyperlink w:anchor="_Toc167789050" w:history="1">
        <w:r w:rsidRPr="006F2CF5">
          <w:rPr>
            <w:rStyle w:val="Hipercze"/>
            <w:lang w:val="en-GB"/>
          </w:rPr>
          <w:t>6.6.3.3</w:t>
        </w:r>
        <w:r>
          <w:rPr>
            <w:rFonts w:asciiTheme="minorHAnsi" w:eastAsiaTheme="minorEastAsia" w:hAnsiTheme="minorHAnsi" w:cstheme="minorBidi"/>
            <w:kern w:val="2"/>
            <w:sz w:val="22"/>
            <w:szCs w:val="22"/>
            <w:lang w:val="nl-BE" w:eastAsia="nl-BE"/>
          </w:rPr>
          <w:tab/>
        </w:r>
        <w:r w:rsidRPr="006F2CF5">
          <w:rPr>
            <w:rStyle w:val="Hipercze"/>
            <w:lang w:val="en-GB"/>
          </w:rPr>
          <w:t>Measurement of worker exposure</w:t>
        </w:r>
        <w:r>
          <w:rPr>
            <w:webHidden/>
          </w:rPr>
          <w:tab/>
        </w:r>
        <w:r w:rsidR="00E74F3B">
          <w:rPr>
            <w:webHidden/>
          </w:rPr>
          <w:fldChar w:fldCharType="begin"/>
        </w:r>
        <w:r>
          <w:rPr>
            <w:webHidden/>
          </w:rPr>
          <w:instrText xml:space="preserve"> PAGEREF _Toc167789050 \h </w:instrText>
        </w:r>
        <w:r w:rsidR="00E74F3B">
          <w:rPr>
            <w:webHidden/>
          </w:rPr>
        </w:r>
        <w:r w:rsidR="00E74F3B">
          <w:rPr>
            <w:webHidden/>
          </w:rPr>
          <w:fldChar w:fldCharType="separate"/>
        </w:r>
        <w:r w:rsidR="009564C7">
          <w:rPr>
            <w:webHidden/>
          </w:rPr>
          <w:t>14</w:t>
        </w:r>
        <w:r w:rsidR="00E74F3B">
          <w:rPr>
            <w:webHidden/>
          </w:rPr>
          <w:fldChar w:fldCharType="end"/>
        </w:r>
      </w:hyperlink>
    </w:p>
    <w:p w14:paraId="4A86D2B5" w14:textId="7E3671B9" w:rsidR="009D3867" w:rsidRDefault="009D3867">
      <w:pPr>
        <w:pStyle w:val="Spistreci3"/>
        <w:rPr>
          <w:rFonts w:asciiTheme="minorHAnsi" w:eastAsiaTheme="minorEastAsia" w:hAnsiTheme="minorHAnsi" w:cstheme="minorBidi"/>
          <w:kern w:val="2"/>
          <w:sz w:val="22"/>
          <w:szCs w:val="22"/>
          <w:lang w:val="nl-BE" w:eastAsia="nl-BE"/>
        </w:rPr>
      </w:pPr>
      <w:hyperlink w:anchor="_Toc167789051" w:history="1">
        <w:r w:rsidRPr="006F2CF5">
          <w:rPr>
            <w:rStyle w:val="Hipercze"/>
          </w:rPr>
          <w:t>6.6.4</w:t>
        </w:r>
        <w:r>
          <w:rPr>
            <w:rFonts w:asciiTheme="minorHAnsi" w:eastAsiaTheme="minorEastAsia" w:hAnsiTheme="minorHAnsi" w:cstheme="minorBidi"/>
            <w:kern w:val="2"/>
            <w:sz w:val="22"/>
            <w:szCs w:val="22"/>
            <w:lang w:val="nl-BE" w:eastAsia="nl-BE"/>
          </w:rPr>
          <w:tab/>
        </w:r>
        <w:r w:rsidRPr="006F2CF5">
          <w:rPr>
            <w:rStyle w:val="Hipercze"/>
          </w:rPr>
          <w:t>Resident and bystander exposure (KCP 7.2.2)</w:t>
        </w:r>
        <w:r>
          <w:rPr>
            <w:webHidden/>
          </w:rPr>
          <w:tab/>
        </w:r>
        <w:r w:rsidR="00E74F3B">
          <w:rPr>
            <w:webHidden/>
          </w:rPr>
          <w:fldChar w:fldCharType="begin"/>
        </w:r>
        <w:r>
          <w:rPr>
            <w:webHidden/>
          </w:rPr>
          <w:instrText xml:space="preserve"> PAGEREF _Toc167789051 \h </w:instrText>
        </w:r>
        <w:r w:rsidR="00E74F3B">
          <w:rPr>
            <w:webHidden/>
          </w:rPr>
        </w:r>
        <w:r w:rsidR="00E74F3B">
          <w:rPr>
            <w:webHidden/>
          </w:rPr>
          <w:fldChar w:fldCharType="separate"/>
        </w:r>
        <w:r w:rsidR="009564C7">
          <w:rPr>
            <w:webHidden/>
          </w:rPr>
          <w:t>14</w:t>
        </w:r>
        <w:r w:rsidR="00E74F3B">
          <w:rPr>
            <w:webHidden/>
          </w:rPr>
          <w:fldChar w:fldCharType="end"/>
        </w:r>
      </w:hyperlink>
    </w:p>
    <w:p w14:paraId="314E3E93" w14:textId="1AB51C7C" w:rsidR="009D3867" w:rsidRDefault="009D3867">
      <w:pPr>
        <w:pStyle w:val="Spistreci4"/>
        <w:rPr>
          <w:rFonts w:asciiTheme="minorHAnsi" w:eastAsiaTheme="minorEastAsia" w:hAnsiTheme="minorHAnsi" w:cstheme="minorBidi"/>
          <w:kern w:val="2"/>
          <w:sz w:val="22"/>
          <w:szCs w:val="22"/>
          <w:lang w:val="nl-BE" w:eastAsia="nl-BE"/>
        </w:rPr>
      </w:pPr>
      <w:hyperlink w:anchor="_Toc167789052" w:history="1">
        <w:r w:rsidRPr="006F2CF5">
          <w:rPr>
            <w:rStyle w:val="Hipercze"/>
            <w:lang w:val="en-GB"/>
          </w:rPr>
          <w:t>6.6.4.1</w:t>
        </w:r>
        <w:r>
          <w:rPr>
            <w:rFonts w:asciiTheme="minorHAnsi" w:eastAsiaTheme="minorEastAsia" w:hAnsiTheme="minorHAnsi" w:cstheme="minorBidi"/>
            <w:kern w:val="2"/>
            <w:sz w:val="22"/>
            <w:szCs w:val="22"/>
            <w:lang w:val="nl-BE" w:eastAsia="nl-BE"/>
          </w:rPr>
          <w:tab/>
        </w:r>
        <w:r w:rsidRPr="006F2CF5">
          <w:rPr>
            <w:rStyle w:val="Hipercze"/>
            <w:lang w:val="en-GB"/>
          </w:rPr>
          <w:t>Estimation of resident and bystander exposure</w:t>
        </w:r>
        <w:r>
          <w:rPr>
            <w:webHidden/>
          </w:rPr>
          <w:tab/>
        </w:r>
        <w:r w:rsidR="00E74F3B">
          <w:rPr>
            <w:webHidden/>
          </w:rPr>
          <w:fldChar w:fldCharType="begin"/>
        </w:r>
        <w:r>
          <w:rPr>
            <w:webHidden/>
          </w:rPr>
          <w:instrText xml:space="preserve"> PAGEREF _Toc167789052 \h </w:instrText>
        </w:r>
        <w:r w:rsidR="00E74F3B">
          <w:rPr>
            <w:webHidden/>
          </w:rPr>
        </w:r>
        <w:r w:rsidR="00E74F3B">
          <w:rPr>
            <w:webHidden/>
          </w:rPr>
          <w:fldChar w:fldCharType="separate"/>
        </w:r>
        <w:r w:rsidR="009564C7">
          <w:rPr>
            <w:webHidden/>
          </w:rPr>
          <w:t>14</w:t>
        </w:r>
        <w:r w:rsidR="00E74F3B">
          <w:rPr>
            <w:webHidden/>
          </w:rPr>
          <w:fldChar w:fldCharType="end"/>
        </w:r>
      </w:hyperlink>
    </w:p>
    <w:p w14:paraId="21C3588F" w14:textId="2D6E9A72" w:rsidR="009D3867" w:rsidRDefault="009D3867">
      <w:pPr>
        <w:pStyle w:val="Spistreci4"/>
        <w:rPr>
          <w:rFonts w:asciiTheme="minorHAnsi" w:eastAsiaTheme="minorEastAsia" w:hAnsiTheme="minorHAnsi" w:cstheme="minorBidi"/>
          <w:kern w:val="2"/>
          <w:sz w:val="22"/>
          <w:szCs w:val="22"/>
          <w:lang w:val="nl-BE" w:eastAsia="nl-BE"/>
        </w:rPr>
      </w:pPr>
      <w:hyperlink w:anchor="_Toc167789053" w:history="1">
        <w:r w:rsidRPr="006F2CF5">
          <w:rPr>
            <w:rStyle w:val="Hipercze"/>
            <w:lang w:val="en-GB"/>
          </w:rPr>
          <w:t>6.6.4.2</w:t>
        </w:r>
        <w:r>
          <w:rPr>
            <w:rFonts w:asciiTheme="minorHAnsi" w:eastAsiaTheme="minorEastAsia" w:hAnsiTheme="minorHAnsi" w:cstheme="minorBidi"/>
            <w:kern w:val="2"/>
            <w:sz w:val="22"/>
            <w:szCs w:val="22"/>
            <w:lang w:val="nl-BE" w:eastAsia="nl-BE"/>
          </w:rPr>
          <w:tab/>
        </w:r>
        <w:r w:rsidRPr="006F2CF5">
          <w:rPr>
            <w:rStyle w:val="Hipercze"/>
            <w:lang w:val="en-GB"/>
          </w:rPr>
          <w:t>Measurement of resident and/or bystander exposure</w:t>
        </w:r>
        <w:r>
          <w:rPr>
            <w:webHidden/>
          </w:rPr>
          <w:tab/>
        </w:r>
        <w:r w:rsidR="00E74F3B">
          <w:rPr>
            <w:webHidden/>
          </w:rPr>
          <w:fldChar w:fldCharType="begin"/>
        </w:r>
        <w:r>
          <w:rPr>
            <w:webHidden/>
          </w:rPr>
          <w:instrText xml:space="preserve"> PAGEREF _Toc167789053 \h </w:instrText>
        </w:r>
        <w:r w:rsidR="00E74F3B">
          <w:rPr>
            <w:webHidden/>
          </w:rPr>
        </w:r>
        <w:r w:rsidR="00E74F3B">
          <w:rPr>
            <w:webHidden/>
          </w:rPr>
          <w:fldChar w:fldCharType="separate"/>
        </w:r>
        <w:r w:rsidR="009564C7">
          <w:rPr>
            <w:webHidden/>
          </w:rPr>
          <w:t>16</w:t>
        </w:r>
        <w:r w:rsidR="00E74F3B">
          <w:rPr>
            <w:webHidden/>
          </w:rPr>
          <w:fldChar w:fldCharType="end"/>
        </w:r>
      </w:hyperlink>
    </w:p>
    <w:p w14:paraId="5E29208B" w14:textId="1EAEBB29" w:rsidR="009D3867" w:rsidRDefault="009D3867">
      <w:pPr>
        <w:pStyle w:val="Spistreci3"/>
        <w:rPr>
          <w:rFonts w:asciiTheme="minorHAnsi" w:eastAsiaTheme="minorEastAsia" w:hAnsiTheme="minorHAnsi" w:cstheme="minorBidi"/>
          <w:kern w:val="2"/>
          <w:sz w:val="22"/>
          <w:szCs w:val="22"/>
          <w:lang w:val="nl-BE" w:eastAsia="nl-BE"/>
        </w:rPr>
      </w:pPr>
      <w:hyperlink w:anchor="_Toc167789054" w:history="1">
        <w:r w:rsidRPr="006F2CF5">
          <w:rPr>
            <w:rStyle w:val="Hipercze"/>
          </w:rPr>
          <w:t>6.6.5</w:t>
        </w:r>
        <w:r>
          <w:rPr>
            <w:rFonts w:asciiTheme="minorHAnsi" w:eastAsiaTheme="minorEastAsia" w:hAnsiTheme="minorHAnsi" w:cstheme="minorBidi"/>
            <w:kern w:val="2"/>
            <w:sz w:val="22"/>
            <w:szCs w:val="22"/>
            <w:lang w:val="nl-BE" w:eastAsia="nl-BE"/>
          </w:rPr>
          <w:tab/>
        </w:r>
        <w:r w:rsidRPr="006F2CF5">
          <w:rPr>
            <w:rStyle w:val="Hipercze"/>
          </w:rPr>
          <w:t>Combined exposure</w:t>
        </w:r>
        <w:r>
          <w:rPr>
            <w:webHidden/>
          </w:rPr>
          <w:tab/>
        </w:r>
        <w:r w:rsidR="00E74F3B">
          <w:rPr>
            <w:webHidden/>
          </w:rPr>
          <w:fldChar w:fldCharType="begin"/>
        </w:r>
        <w:r>
          <w:rPr>
            <w:webHidden/>
          </w:rPr>
          <w:instrText xml:space="preserve"> PAGEREF _Toc167789054 \h </w:instrText>
        </w:r>
        <w:r w:rsidR="00E74F3B">
          <w:rPr>
            <w:webHidden/>
          </w:rPr>
        </w:r>
        <w:r w:rsidR="00E74F3B">
          <w:rPr>
            <w:webHidden/>
          </w:rPr>
          <w:fldChar w:fldCharType="separate"/>
        </w:r>
        <w:r w:rsidR="009564C7">
          <w:rPr>
            <w:webHidden/>
          </w:rPr>
          <w:t>16</w:t>
        </w:r>
        <w:r w:rsidR="00E74F3B">
          <w:rPr>
            <w:webHidden/>
          </w:rPr>
          <w:fldChar w:fldCharType="end"/>
        </w:r>
      </w:hyperlink>
    </w:p>
    <w:p w14:paraId="6AD24FFB" w14:textId="5B3A628D" w:rsidR="009D3867" w:rsidRDefault="009D3867">
      <w:pPr>
        <w:pStyle w:val="Spistreci4"/>
        <w:rPr>
          <w:rFonts w:asciiTheme="minorHAnsi" w:eastAsiaTheme="minorEastAsia" w:hAnsiTheme="minorHAnsi" w:cstheme="minorBidi"/>
          <w:kern w:val="2"/>
          <w:sz w:val="22"/>
          <w:szCs w:val="22"/>
          <w:lang w:val="nl-BE" w:eastAsia="nl-BE"/>
        </w:rPr>
      </w:pPr>
      <w:hyperlink w:anchor="_Toc167789055" w:history="1">
        <w:r w:rsidRPr="006F2CF5">
          <w:rPr>
            <w:rStyle w:val="Hipercze"/>
            <w:lang w:val="en-GB"/>
          </w:rPr>
          <w:t>6.6.5.1</w:t>
        </w:r>
        <w:r>
          <w:rPr>
            <w:rFonts w:asciiTheme="minorHAnsi" w:eastAsiaTheme="minorEastAsia" w:hAnsiTheme="minorHAnsi" w:cstheme="minorBidi"/>
            <w:kern w:val="2"/>
            <w:sz w:val="22"/>
            <w:szCs w:val="22"/>
            <w:lang w:val="nl-BE" w:eastAsia="nl-BE"/>
          </w:rPr>
          <w:tab/>
        </w:r>
        <w:r w:rsidRPr="006F2CF5">
          <w:rPr>
            <w:rStyle w:val="Hipercze"/>
            <w:lang w:val="en-GB"/>
          </w:rPr>
          <w:t>Exposure assessment of iodosulfuron-methyl-sodium and mesosulfuron-methyl in IMS+MSM+MPR 2+10+30 OD</w:t>
        </w:r>
        <w:r>
          <w:rPr>
            <w:webHidden/>
          </w:rPr>
          <w:tab/>
        </w:r>
        <w:r w:rsidR="00E74F3B">
          <w:rPr>
            <w:webHidden/>
          </w:rPr>
          <w:fldChar w:fldCharType="begin"/>
        </w:r>
        <w:r>
          <w:rPr>
            <w:webHidden/>
          </w:rPr>
          <w:instrText xml:space="preserve"> PAGEREF _Toc167789055 \h </w:instrText>
        </w:r>
        <w:r w:rsidR="00E74F3B">
          <w:rPr>
            <w:webHidden/>
          </w:rPr>
        </w:r>
        <w:r w:rsidR="00E74F3B">
          <w:rPr>
            <w:webHidden/>
          </w:rPr>
          <w:fldChar w:fldCharType="separate"/>
        </w:r>
        <w:r w:rsidR="009564C7">
          <w:rPr>
            <w:webHidden/>
          </w:rPr>
          <w:t>16</w:t>
        </w:r>
        <w:r w:rsidR="00E74F3B">
          <w:rPr>
            <w:webHidden/>
          </w:rPr>
          <w:fldChar w:fldCharType="end"/>
        </w:r>
      </w:hyperlink>
    </w:p>
    <w:p w14:paraId="21534812" w14:textId="5BF12BF0" w:rsidR="009D3867" w:rsidRDefault="009D3867">
      <w:pPr>
        <w:pStyle w:val="Spistreci1"/>
        <w:rPr>
          <w:rFonts w:asciiTheme="minorHAnsi" w:eastAsiaTheme="minorEastAsia" w:hAnsiTheme="minorHAnsi" w:cstheme="minorBidi"/>
          <w:b w:val="0"/>
          <w:kern w:val="2"/>
          <w:sz w:val="22"/>
          <w:szCs w:val="22"/>
          <w:lang w:val="nl-BE" w:eastAsia="nl-BE"/>
        </w:rPr>
      </w:pPr>
      <w:hyperlink w:anchor="_Toc167789056" w:history="1">
        <w:r w:rsidRPr="006F2CF5">
          <w:rPr>
            <w:rStyle w:val="Hipercze"/>
          </w:rPr>
          <w:t>Appendix 1</w:t>
        </w:r>
        <w:r>
          <w:rPr>
            <w:rFonts w:asciiTheme="minorHAnsi" w:eastAsiaTheme="minorEastAsia" w:hAnsiTheme="minorHAnsi" w:cstheme="minorBidi"/>
            <w:b w:val="0"/>
            <w:kern w:val="2"/>
            <w:sz w:val="22"/>
            <w:szCs w:val="22"/>
            <w:lang w:val="nl-BE" w:eastAsia="nl-BE"/>
          </w:rPr>
          <w:tab/>
        </w:r>
        <w:r w:rsidRPr="006F2CF5">
          <w:rPr>
            <w:rStyle w:val="Hipercze"/>
          </w:rPr>
          <w:t>Lists of data considered in support of the evaluation</w:t>
        </w:r>
        <w:r>
          <w:rPr>
            <w:webHidden/>
          </w:rPr>
          <w:tab/>
        </w:r>
        <w:r w:rsidR="00E74F3B">
          <w:rPr>
            <w:webHidden/>
          </w:rPr>
          <w:fldChar w:fldCharType="begin"/>
        </w:r>
        <w:r>
          <w:rPr>
            <w:webHidden/>
          </w:rPr>
          <w:instrText xml:space="preserve"> PAGEREF _Toc167789056 \h </w:instrText>
        </w:r>
        <w:r w:rsidR="00E74F3B">
          <w:rPr>
            <w:webHidden/>
          </w:rPr>
        </w:r>
        <w:r w:rsidR="00E74F3B">
          <w:rPr>
            <w:webHidden/>
          </w:rPr>
          <w:fldChar w:fldCharType="separate"/>
        </w:r>
        <w:r w:rsidR="009564C7">
          <w:rPr>
            <w:webHidden/>
          </w:rPr>
          <w:t>18</w:t>
        </w:r>
        <w:r w:rsidR="00E74F3B">
          <w:rPr>
            <w:webHidden/>
          </w:rPr>
          <w:fldChar w:fldCharType="end"/>
        </w:r>
      </w:hyperlink>
    </w:p>
    <w:p w14:paraId="1300A5FF" w14:textId="102E0896" w:rsidR="009D3867" w:rsidRDefault="009D3867">
      <w:pPr>
        <w:pStyle w:val="Spistreci1"/>
        <w:rPr>
          <w:rFonts w:asciiTheme="minorHAnsi" w:eastAsiaTheme="minorEastAsia" w:hAnsiTheme="minorHAnsi" w:cstheme="minorBidi"/>
          <w:b w:val="0"/>
          <w:kern w:val="2"/>
          <w:sz w:val="22"/>
          <w:szCs w:val="22"/>
          <w:lang w:val="nl-BE" w:eastAsia="nl-BE"/>
        </w:rPr>
      </w:pPr>
      <w:hyperlink w:anchor="_Toc167789057" w:history="1">
        <w:r w:rsidRPr="006F2CF5">
          <w:rPr>
            <w:rStyle w:val="Hipercze"/>
          </w:rPr>
          <w:t>Appendix 2</w:t>
        </w:r>
        <w:r>
          <w:rPr>
            <w:rFonts w:asciiTheme="minorHAnsi" w:eastAsiaTheme="minorEastAsia" w:hAnsiTheme="minorHAnsi" w:cstheme="minorBidi"/>
            <w:b w:val="0"/>
            <w:kern w:val="2"/>
            <w:sz w:val="22"/>
            <w:szCs w:val="22"/>
            <w:lang w:val="nl-BE" w:eastAsia="nl-BE"/>
          </w:rPr>
          <w:tab/>
        </w:r>
        <w:r w:rsidRPr="006F2CF5">
          <w:rPr>
            <w:rStyle w:val="Hipercze"/>
          </w:rPr>
          <w:t>Detailed evaluation of the studies relied upon</w:t>
        </w:r>
        <w:r>
          <w:rPr>
            <w:webHidden/>
          </w:rPr>
          <w:tab/>
        </w:r>
        <w:r w:rsidR="00E74F3B">
          <w:rPr>
            <w:webHidden/>
          </w:rPr>
          <w:fldChar w:fldCharType="begin"/>
        </w:r>
        <w:r>
          <w:rPr>
            <w:webHidden/>
          </w:rPr>
          <w:instrText xml:space="preserve"> PAGEREF _Toc167789057 \h </w:instrText>
        </w:r>
        <w:r w:rsidR="00E74F3B">
          <w:rPr>
            <w:webHidden/>
          </w:rPr>
        </w:r>
        <w:r w:rsidR="00E74F3B">
          <w:rPr>
            <w:webHidden/>
          </w:rPr>
          <w:fldChar w:fldCharType="separate"/>
        </w:r>
        <w:r w:rsidR="009564C7">
          <w:rPr>
            <w:webHidden/>
          </w:rPr>
          <w:t>47</w:t>
        </w:r>
        <w:r w:rsidR="00E74F3B">
          <w:rPr>
            <w:webHidden/>
          </w:rPr>
          <w:fldChar w:fldCharType="end"/>
        </w:r>
      </w:hyperlink>
    </w:p>
    <w:p w14:paraId="1AECD7BE" w14:textId="56240EBE" w:rsidR="009D3867" w:rsidRDefault="009D3867">
      <w:pPr>
        <w:pStyle w:val="Spistreci1"/>
        <w:rPr>
          <w:rFonts w:asciiTheme="minorHAnsi" w:eastAsiaTheme="minorEastAsia" w:hAnsiTheme="minorHAnsi" w:cstheme="minorBidi"/>
          <w:b w:val="0"/>
          <w:kern w:val="2"/>
          <w:sz w:val="22"/>
          <w:szCs w:val="22"/>
          <w:lang w:val="nl-BE" w:eastAsia="nl-BE"/>
        </w:rPr>
      </w:pPr>
      <w:hyperlink w:anchor="_Toc167789058" w:history="1">
        <w:r w:rsidRPr="006F2CF5">
          <w:rPr>
            <w:rStyle w:val="Hipercze"/>
          </w:rPr>
          <w:t>Appendix 3</w:t>
        </w:r>
        <w:r>
          <w:rPr>
            <w:rFonts w:asciiTheme="minorHAnsi" w:eastAsiaTheme="minorEastAsia" w:hAnsiTheme="minorHAnsi" w:cstheme="minorBidi"/>
            <w:b w:val="0"/>
            <w:kern w:val="2"/>
            <w:sz w:val="22"/>
            <w:szCs w:val="22"/>
            <w:lang w:val="nl-BE" w:eastAsia="nl-BE"/>
          </w:rPr>
          <w:tab/>
        </w:r>
        <w:r w:rsidRPr="006F2CF5">
          <w:rPr>
            <w:rStyle w:val="Hipercze"/>
          </w:rPr>
          <w:t>Exposure calculations</w:t>
        </w:r>
        <w:r>
          <w:rPr>
            <w:webHidden/>
          </w:rPr>
          <w:tab/>
        </w:r>
        <w:r w:rsidR="00E74F3B">
          <w:rPr>
            <w:webHidden/>
          </w:rPr>
          <w:fldChar w:fldCharType="begin"/>
        </w:r>
        <w:r>
          <w:rPr>
            <w:webHidden/>
          </w:rPr>
          <w:instrText xml:space="preserve"> PAGEREF _Toc167789058 \h </w:instrText>
        </w:r>
        <w:r w:rsidR="00E74F3B">
          <w:rPr>
            <w:webHidden/>
          </w:rPr>
        </w:r>
        <w:r w:rsidR="00E74F3B">
          <w:rPr>
            <w:webHidden/>
          </w:rPr>
          <w:fldChar w:fldCharType="separate"/>
        </w:r>
        <w:r w:rsidR="009564C7">
          <w:rPr>
            <w:webHidden/>
          </w:rPr>
          <w:t>48</w:t>
        </w:r>
        <w:r w:rsidR="00E74F3B">
          <w:rPr>
            <w:webHidden/>
          </w:rPr>
          <w:fldChar w:fldCharType="end"/>
        </w:r>
      </w:hyperlink>
    </w:p>
    <w:p w14:paraId="0B1D5F08" w14:textId="4D8BDD42" w:rsidR="009D3867" w:rsidRDefault="009D3867">
      <w:pPr>
        <w:pStyle w:val="Spistreci2"/>
        <w:rPr>
          <w:rFonts w:asciiTheme="minorHAnsi" w:eastAsiaTheme="minorEastAsia" w:hAnsiTheme="minorHAnsi" w:cstheme="minorBidi"/>
          <w:kern w:val="2"/>
          <w:sz w:val="22"/>
          <w:lang w:val="nl-BE" w:eastAsia="nl-BE"/>
        </w:rPr>
      </w:pPr>
      <w:hyperlink w:anchor="_Toc167789059" w:history="1">
        <w:r w:rsidRPr="006F2CF5">
          <w:rPr>
            <w:rStyle w:val="Hipercze"/>
          </w:rPr>
          <w:t>A 3.1</w:t>
        </w:r>
        <w:r>
          <w:rPr>
            <w:rFonts w:asciiTheme="minorHAnsi" w:eastAsiaTheme="minorEastAsia" w:hAnsiTheme="minorHAnsi" w:cstheme="minorBidi"/>
            <w:kern w:val="2"/>
            <w:sz w:val="22"/>
            <w:lang w:val="nl-BE" w:eastAsia="nl-BE"/>
          </w:rPr>
          <w:tab/>
        </w:r>
        <w:r w:rsidRPr="006F2CF5">
          <w:rPr>
            <w:rStyle w:val="Hipercze"/>
          </w:rPr>
          <w:t>Operator exposure calculations (KCP 7.2.1.1)</w:t>
        </w:r>
        <w:r>
          <w:rPr>
            <w:webHidden/>
          </w:rPr>
          <w:tab/>
        </w:r>
        <w:r w:rsidR="00E74F3B">
          <w:rPr>
            <w:webHidden/>
          </w:rPr>
          <w:fldChar w:fldCharType="begin"/>
        </w:r>
        <w:r>
          <w:rPr>
            <w:webHidden/>
          </w:rPr>
          <w:instrText xml:space="preserve"> PAGEREF _Toc167789059 \h </w:instrText>
        </w:r>
        <w:r w:rsidR="00E74F3B">
          <w:rPr>
            <w:webHidden/>
          </w:rPr>
        </w:r>
        <w:r w:rsidR="00E74F3B">
          <w:rPr>
            <w:webHidden/>
          </w:rPr>
          <w:fldChar w:fldCharType="separate"/>
        </w:r>
        <w:r w:rsidR="009564C7">
          <w:rPr>
            <w:webHidden/>
          </w:rPr>
          <w:t>48</w:t>
        </w:r>
        <w:r w:rsidR="00E74F3B">
          <w:rPr>
            <w:webHidden/>
          </w:rPr>
          <w:fldChar w:fldCharType="end"/>
        </w:r>
      </w:hyperlink>
    </w:p>
    <w:p w14:paraId="00D36291" w14:textId="5CB8179A" w:rsidR="009D3867" w:rsidRDefault="009D3867">
      <w:pPr>
        <w:pStyle w:val="Spistreci3"/>
        <w:rPr>
          <w:rFonts w:asciiTheme="minorHAnsi" w:eastAsiaTheme="minorEastAsia" w:hAnsiTheme="minorHAnsi" w:cstheme="minorBidi"/>
          <w:kern w:val="2"/>
          <w:sz w:val="22"/>
          <w:szCs w:val="22"/>
          <w:lang w:val="nl-BE" w:eastAsia="nl-BE"/>
        </w:rPr>
      </w:pPr>
      <w:hyperlink w:anchor="_Toc167789060" w:history="1">
        <w:r w:rsidRPr="006F2CF5">
          <w:rPr>
            <w:rStyle w:val="Hipercze"/>
          </w:rPr>
          <w:t>A 3.1.1</w:t>
        </w:r>
        <w:r>
          <w:rPr>
            <w:rFonts w:asciiTheme="minorHAnsi" w:eastAsiaTheme="minorEastAsia" w:hAnsiTheme="minorHAnsi" w:cstheme="minorBidi"/>
            <w:kern w:val="2"/>
            <w:sz w:val="22"/>
            <w:szCs w:val="22"/>
            <w:lang w:val="nl-BE" w:eastAsia="nl-BE"/>
          </w:rPr>
          <w:tab/>
        </w:r>
        <w:r w:rsidRPr="006F2CF5">
          <w:rPr>
            <w:rStyle w:val="Hipercze"/>
          </w:rPr>
          <w:t>Calculations for iodosulfuron-methyl-sodium, mesosulfuron-methyl and mefenpyr-diethyl</w:t>
        </w:r>
        <w:r>
          <w:rPr>
            <w:webHidden/>
          </w:rPr>
          <w:tab/>
        </w:r>
        <w:r w:rsidR="00E74F3B">
          <w:rPr>
            <w:webHidden/>
          </w:rPr>
          <w:fldChar w:fldCharType="begin"/>
        </w:r>
        <w:r>
          <w:rPr>
            <w:webHidden/>
          </w:rPr>
          <w:instrText xml:space="preserve"> PAGEREF _Toc167789060 \h </w:instrText>
        </w:r>
        <w:r w:rsidR="00E74F3B">
          <w:rPr>
            <w:webHidden/>
          </w:rPr>
        </w:r>
        <w:r w:rsidR="00E74F3B">
          <w:rPr>
            <w:webHidden/>
          </w:rPr>
          <w:fldChar w:fldCharType="separate"/>
        </w:r>
        <w:r w:rsidR="009564C7">
          <w:rPr>
            <w:webHidden/>
          </w:rPr>
          <w:t>48</w:t>
        </w:r>
        <w:r w:rsidR="00E74F3B">
          <w:rPr>
            <w:webHidden/>
          </w:rPr>
          <w:fldChar w:fldCharType="end"/>
        </w:r>
      </w:hyperlink>
    </w:p>
    <w:p w14:paraId="4879120B" w14:textId="2D329E71" w:rsidR="009D3867" w:rsidRDefault="009D3867">
      <w:pPr>
        <w:pStyle w:val="Spistreci4"/>
        <w:rPr>
          <w:rFonts w:asciiTheme="minorHAnsi" w:eastAsiaTheme="minorEastAsia" w:hAnsiTheme="minorHAnsi" w:cstheme="minorBidi"/>
          <w:kern w:val="2"/>
          <w:sz w:val="22"/>
          <w:szCs w:val="22"/>
          <w:lang w:val="nl-BE" w:eastAsia="nl-BE"/>
        </w:rPr>
      </w:pPr>
      <w:hyperlink w:anchor="_Toc167789061" w:history="1">
        <w:r w:rsidRPr="006F2CF5">
          <w:rPr>
            <w:rStyle w:val="Hipercze"/>
            <w:lang w:val="en-US"/>
          </w:rPr>
          <w:t>6.6.5.2</w:t>
        </w:r>
        <w:r>
          <w:rPr>
            <w:rFonts w:asciiTheme="minorHAnsi" w:eastAsiaTheme="minorEastAsia" w:hAnsiTheme="minorHAnsi" w:cstheme="minorBidi"/>
            <w:kern w:val="2"/>
            <w:sz w:val="22"/>
            <w:szCs w:val="22"/>
            <w:lang w:val="nl-BE" w:eastAsia="nl-BE"/>
          </w:rPr>
          <w:tab/>
        </w:r>
        <w:r w:rsidRPr="006F2CF5">
          <w:rPr>
            <w:rStyle w:val="Hipercze"/>
          </w:rPr>
          <w:t>Summary data - Short term exposure</w:t>
        </w:r>
        <w:r>
          <w:rPr>
            <w:webHidden/>
          </w:rPr>
          <w:tab/>
        </w:r>
        <w:r w:rsidR="00E74F3B">
          <w:rPr>
            <w:webHidden/>
          </w:rPr>
          <w:fldChar w:fldCharType="begin"/>
        </w:r>
        <w:r>
          <w:rPr>
            <w:webHidden/>
          </w:rPr>
          <w:instrText xml:space="preserve"> PAGEREF _Toc167789061 \h </w:instrText>
        </w:r>
        <w:r w:rsidR="00E74F3B">
          <w:rPr>
            <w:webHidden/>
          </w:rPr>
        </w:r>
        <w:r w:rsidR="00E74F3B">
          <w:rPr>
            <w:webHidden/>
          </w:rPr>
          <w:fldChar w:fldCharType="separate"/>
        </w:r>
        <w:r w:rsidR="009564C7">
          <w:rPr>
            <w:webHidden/>
          </w:rPr>
          <w:t>48</w:t>
        </w:r>
        <w:r w:rsidR="00E74F3B">
          <w:rPr>
            <w:webHidden/>
          </w:rPr>
          <w:fldChar w:fldCharType="end"/>
        </w:r>
      </w:hyperlink>
    </w:p>
    <w:p w14:paraId="67B600C5" w14:textId="196048B1" w:rsidR="009D3867" w:rsidRDefault="009D3867">
      <w:pPr>
        <w:pStyle w:val="Spistreci2"/>
        <w:rPr>
          <w:rFonts w:asciiTheme="minorHAnsi" w:eastAsiaTheme="minorEastAsia" w:hAnsiTheme="minorHAnsi" w:cstheme="minorBidi"/>
          <w:kern w:val="2"/>
          <w:sz w:val="22"/>
          <w:lang w:val="nl-BE" w:eastAsia="nl-BE"/>
        </w:rPr>
      </w:pPr>
      <w:hyperlink w:anchor="_Toc167789062" w:history="1">
        <w:r w:rsidRPr="006F2CF5">
          <w:rPr>
            <w:rStyle w:val="Hipercze"/>
          </w:rPr>
          <w:t>A 3.2</w:t>
        </w:r>
        <w:r>
          <w:rPr>
            <w:rFonts w:asciiTheme="minorHAnsi" w:eastAsiaTheme="minorEastAsia" w:hAnsiTheme="minorHAnsi" w:cstheme="minorBidi"/>
            <w:kern w:val="2"/>
            <w:sz w:val="22"/>
            <w:lang w:val="nl-BE" w:eastAsia="nl-BE"/>
          </w:rPr>
          <w:tab/>
        </w:r>
        <w:r w:rsidRPr="006F2CF5">
          <w:rPr>
            <w:rStyle w:val="Hipercze"/>
          </w:rPr>
          <w:t>Worker exposure calculations (KCP 7.2.3.1)</w:t>
        </w:r>
        <w:r>
          <w:rPr>
            <w:webHidden/>
          </w:rPr>
          <w:tab/>
        </w:r>
        <w:r w:rsidR="00E74F3B">
          <w:rPr>
            <w:webHidden/>
          </w:rPr>
          <w:fldChar w:fldCharType="begin"/>
        </w:r>
        <w:r>
          <w:rPr>
            <w:webHidden/>
          </w:rPr>
          <w:instrText xml:space="preserve"> PAGEREF _Toc167789062 \h </w:instrText>
        </w:r>
        <w:r w:rsidR="00E74F3B">
          <w:rPr>
            <w:webHidden/>
          </w:rPr>
        </w:r>
        <w:r w:rsidR="00E74F3B">
          <w:rPr>
            <w:webHidden/>
          </w:rPr>
          <w:fldChar w:fldCharType="separate"/>
        </w:r>
        <w:r w:rsidR="009564C7">
          <w:rPr>
            <w:webHidden/>
          </w:rPr>
          <w:t>49</w:t>
        </w:r>
        <w:r w:rsidR="00E74F3B">
          <w:rPr>
            <w:webHidden/>
          </w:rPr>
          <w:fldChar w:fldCharType="end"/>
        </w:r>
      </w:hyperlink>
    </w:p>
    <w:p w14:paraId="4C486387" w14:textId="049E0119" w:rsidR="009D3867" w:rsidRDefault="009D3867">
      <w:pPr>
        <w:pStyle w:val="Spistreci3"/>
        <w:rPr>
          <w:rFonts w:asciiTheme="minorHAnsi" w:eastAsiaTheme="minorEastAsia" w:hAnsiTheme="minorHAnsi" w:cstheme="minorBidi"/>
          <w:kern w:val="2"/>
          <w:sz w:val="22"/>
          <w:szCs w:val="22"/>
          <w:lang w:val="nl-BE" w:eastAsia="nl-BE"/>
        </w:rPr>
      </w:pPr>
      <w:hyperlink w:anchor="_Toc167789063" w:history="1">
        <w:r w:rsidRPr="006F2CF5">
          <w:rPr>
            <w:rStyle w:val="Hipercze"/>
          </w:rPr>
          <w:t>A 3.2.1</w:t>
        </w:r>
        <w:r>
          <w:rPr>
            <w:rFonts w:asciiTheme="minorHAnsi" w:eastAsiaTheme="minorEastAsia" w:hAnsiTheme="minorHAnsi" w:cstheme="minorBidi"/>
            <w:kern w:val="2"/>
            <w:sz w:val="22"/>
            <w:szCs w:val="22"/>
            <w:lang w:val="nl-BE" w:eastAsia="nl-BE"/>
          </w:rPr>
          <w:tab/>
        </w:r>
        <w:r w:rsidRPr="006F2CF5">
          <w:rPr>
            <w:rStyle w:val="Hipercze"/>
          </w:rPr>
          <w:t>Calculations for iodosulfuron-methyl-sodium, mesosulfuron-methyl and mefenpyr-diethyl</w:t>
        </w:r>
        <w:r>
          <w:rPr>
            <w:webHidden/>
          </w:rPr>
          <w:tab/>
        </w:r>
        <w:r w:rsidR="00E74F3B">
          <w:rPr>
            <w:webHidden/>
          </w:rPr>
          <w:fldChar w:fldCharType="begin"/>
        </w:r>
        <w:r>
          <w:rPr>
            <w:webHidden/>
          </w:rPr>
          <w:instrText xml:space="preserve"> PAGEREF _Toc167789063 \h </w:instrText>
        </w:r>
        <w:r w:rsidR="00E74F3B">
          <w:rPr>
            <w:webHidden/>
          </w:rPr>
        </w:r>
        <w:r w:rsidR="00E74F3B">
          <w:rPr>
            <w:webHidden/>
          </w:rPr>
          <w:fldChar w:fldCharType="separate"/>
        </w:r>
        <w:r w:rsidR="009564C7">
          <w:rPr>
            <w:webHidden/>
          </w:rPr>
          <w:t>49</w:t>
        </w:r>
        <w:r w:rsidR="00E74F3B">
          <w:rPr>
            <w:webHidden/>
          </w:rPr>
          <w:fldChar w:fldCharType="end"/>
        </w:r>
      </w:hyperlink>
    </w:p>
    <w:p w14:paraId="101F0358" w14:textId="67604C48" w:rsidR="009D3867" w:rsidRDefault="009D3867">
      <w:pPr>
        <w:pStyle w:val="Spistreci2"/>
        <w:rPr>
          <w:rFonts w:asciiTheme="minorHAnsi" w:eastAsiaTheme="minorEastAsia" w:hAnsiTheme="minorHAnsi" w:cstheme="minorBidi"/>
          <w:kern w:val="2"/>
          <w:sz w:val="22"/>
          <w:lang w:val="nl-BE" w:eastAsia="nl-BE"/>
        </w:rPr>
      </w:pPr>
      <w:hyperlink w:anchor="_Toc167789064" w:history="1">
        <w:r w:rsidRPr="006F2CF5">
          <w:rPr>
            <w:rStyle w:val="Hipercze"/>
          </w:rPr>
          <w:t>A 3.3</w:t>
        </w:r>
        <w:r>
          <w:rPr>
            <w:rFonts w:asciiTheme="minorHAnsi" w:eastAsiaTheme="minorEastAsia" w:hAnsiTheme="minorHAnsi" w:cstheme="minorBidi"/>
            <w:kern w:val="2"/>
            <w:sz w:val="22"/>
            <w:lang w:val="nl-BE" w:eastAsia="nl-BE"/>
          </w:rPr>
          <w:tab/>
        </w:r>
        <w:r w:rsidRPr="006F2CF5">
          <w:rPr>
            <w:rStyle w:val="Hipercze"/>
          </w:rPr>
          <w:t>Resident and bystander exposure calculations (KCP 7.2.2.1)</w:t>
        </w:r>
        <w:r>
          <w:rPr>
            <w:webHidden/>
          </w:rPr>
          <w:tab/>
        </w:r>
        <w:r w:rsidR="00E74F3B">
          <w:rPr>
            <w:webHidden/>
          </w:rPr>
          <w:fldChar w:fldCharType="begin"/>
        </w:r>
        <w:r>
          <w:rPr>
            <w:webHidden/>
          </w:rPr>
          <w:instrText xml:space="preserve"> PAGEREF _Toc167789064 \h </w:instrText>
        </w:r>
        <w:r w:rsidR="00E74F3B">
          <w:rPr>
            <w:webHidden/>
          </w:rPr>
        </w:r>
        <w:r w:rsidR="00E74F3B">
          <w:rPr>
            <w:webHidden/>
          </w:rPr>
          <w:fldChar w:fldCharType="separate"/>
        </w:r>
        <w:r w:rsidR="009564C7">
          <w:rPr>
            <w:webHidden/>
          </w:rPr>
          <w:t>50</w:t>
        </w:r>
        <w:r w:rsidR="00E74F3B">
          <w:rPr>
            <w:webHidden/>
          </w:rPr>
          <w:fldChar w:fldCharType="end"/>
        </w:r>
      </w:hyperlink>
    </w:p>
    <w:p w14:paraId="10CFFD85" w14:textId="6FDD5B53" w:rsidR="009D3867" w:rsidRDefault="009D3867">
      <w:pPr>
        <w:pStyle w:val="Spistreci3"/>
        <w:rPr>
          <w:rFonts w:asciiTheme="minorHAnsi" w:eastAsiaTheme="minorEastAsia" w:hAnsiTheme="minorHAnsi" w:cstheme="minorBidi"/>
          <w:kern w:val="2"/>
          <w:sz w:val="22"/>
          <w:szCs w:val="22"/>
          <w:lang w:val="nl-BE" w:eastAsia="nl-BE"/>
        </w:rPr>
      </w:pPr>
      <w:hyperlink w:anchor="_Toc167789065" w:history="1">
        <w:r w:rsidRPr="006F2CF5">
          <w:rPr>
            <w:rStyle w:val="Hipercze"/>
          </w:rPr>
          <w:t>A 3.3.1</w:t>
        </w:r>
        <w:r>
          <w:rPr>
            <w:rFonts w:asciiTheme="minorHAnsi" w:eastAsiaTheme="minorEastAsia" w:hAnsiTheme="minorHAnsi" w:cstheme="minorBidi"/>
            <w:kern w:val="2"/>
            <w:sz w:val="22"/>
            <w:szCs w:val="22"/>
            <w:lang w:val="nl-BE" w:eastAsia="nl-BE"/>
          </w:rPr>
          <w:tab/>
        </w:r>
        <w:r w:rsidRPr="006F2CF5">
          <w:rPr>
            <w:rStyle w:val="Hipercze"/>
          </w:rPr>
          <w:t>Calculations for iodosulfuron-methyl-sodium, mesosulfuron-methyl and mefenpyr-diethyl</w:t>
        </w:r>
        <w:r>
          <w:rPr>
            <w:webHidden/>
          </w:rPr>
          <w:tab/>
        </w:r>
        <w:r w:rsidR="00E74F3B">
          <w:rPr>
            <w:webHidden/>
          </w:rPr>
          <w:fldChar w:fldCharType="begin"/>
        </w:r>
        <w:r>
          <w:rPr>
            <w:webHidden/>
          </w:rPr>
          <w:instrText xml:space="preserve"> PAGEREF _Toc167789065 \h </w:instrText>
        </w:r>
        <w:r w:rsidR="00E74F3B">
          <w:rPr>
            <w:webHidden/>
          </w:rPr>
        </w:r>
        <w:r w:rsidR="00E74F3B">
          <w:rPr>
            <w:webHidden/>
          </w:rPr>
          <w:fldChar w:fldCharType="separate"/>
        </w:r>
        <w:r w:rsidR="009564C7">
          <w:rPr>
            <w:webHidden/>
          </w:rPr>
          <w:t>51</w:t>
        </w:r>
        <w:r w:rsidR="00E74F3B">
          <w:rPr>
            <w:webHidden/>
          </w:rPr>
          <w:fldChar w:fldCharType="end"/>
        </w:r>
      </w:hyperlink>
    </w:p>
    <w:p w14:paraId="163D93C9" w14:textId="77777777" w:rsidR="00C87689" w:rsidRPr="00B32849" w:rsidRDefault="00E74F3B" w:rsidP="002442E5">
      <w:pPr>
        <w:pStyle w:val="RepStandard"/>
      </w:pPr>
      <w:r>
        <w:fldChar w:fldCharType="end"/>
      </w:r>
    </w:p>
    <w:p w14:paraId="535B4FE6" w14:textId="77777777" w:rsidR="007000DA" w:rsidRPr="00B32849" w:rsidRDefault="007000DA" w:rsidP="002442E5">
      <w:pPr>
        <w:pStyle w:val="RepStandard"/>
        <w:sectPr w:rsidR="007000DA" w:rsidRPr="00B32849" w:rsidSect="001B7AAD">
          <w:pgSz w:w="11906" w:h="16838" w:code="9"/>
          <w:pgMar w:top="1417" w:right="1134" w:bottom="1134" w:left="1417" w:header="709" w:footer="142" w:gutter="0"/>
          <w:pgNumType w:chapSep="period"/>
          <w:cols w:space="708"/>
          <w:docGrid w:linePitch="360"/>
        </w:sectPr>
      </w:pPr>
    </w:p>
    <w:p w14:paraId="71150823" w14:textId="77777777" w:rsidR="00C81348" w:rsidRDefault="00C81348" w:rsidP="008725E2">
      <w:pPr>
        <w:pStyle w:val="Nagwek1"/>
      </w:pPr>
      <w:bookmarkStart w:id="0" w:name="_Toc328552143"/>
      <w:bookmarkStart w:id="1" w:name="_Toc332020587"/>
      <w:bookmarkStart w:id="2" w:name="_Toc332203430"/>
      <w:bookmarkStart w:id="3" w:name="_Toc332206982"/>
      <w:bookmarkStart w:id="4" w:name="_Toc332296154"/>
      <w:bookmarkStart w:id="5" w:name="_Toc336434721"/>
      <w:bookmarkStart w:id="6" w:name="_Toc397516872"/>
      <w:bookmarkStart w:id="7" w:name="_Toc398627852"/>
      <w:bookmarkStart w:id="8" w:name="_Toc399335707"/>
      <w:bookmarkStart w:id="9" w:name="_Toc399764847"/>
      <w:bookmarkStart w:id="10" w:name="_Toc412562639"/>
      <w:bookmarkStart w:id="11" w:name="_Toc412562716"/>
      <w:bookmarkStart w:id="12" w:name="_Toc413662708"/>
      <w:bookmarkStart w:id="13" w:name="_Toc413673565"/>
      <w:bookmarkStart w:id="14" w:name="_Toc413673663"/>
      <w:bookmarkStart w:id="15" w:name="_Toc413673734"/>
      <w:bookmarkStart w:id="16" w:name="_Toc413928633"/>
      <w:bookmarkStart w:id="17" w:name="_Toc413936247"/>
      <w:bookmarkStart w:id="18" w:name="_Toc413937958"/>
      <w:bookmarkStart w:id="19" w:name="_Toc414026685"/>
      <w:bookmarkStart w:id="20" w:name="_Toc414974064"/>
      <w:bookmarkStart w:id="21" w:name="_Toc450900938"/>
      <w:bookmarkStart w:id="22" w:name="_Toc450920604"/>
      <w:bookmarkStart w:id="23" w:name="_Toc450923725"/>
      <w:bookmarkStart w:id="24" w:name="_Toc454460958"/>
      <w:bookmarkStart w:id="25" w:name="_Toc454462794"/>
      <w:bookmarkStart w:id="26" w:name="_Toc167789031"/>
      <w:r w:rsidRPr="00B32849">
        <w:lastRenderedPageBreak/>
        <w:t>Mammalian Toxicology (KCP 7)</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4EE621E5" w14:textId="77777777" w:rsidR="00583C7F" w:rsidRDefault="00583C7F" w:rsidP="00583C7F">
      <w:pPr>
        <w:pStyle w:val="RepStandard"/>
      </w:pPr>
      <w:r>
        <w:t xml:space="preserve">This document is a summary of the data submitted to support the registration of the plant protection product IMS+MSM+MPR 2+10+30 OD. </w:t>
      </w:r>
    </w:p>
    <w:p w14:paraId="6DAF3FB5" w14:textId="77777777" w:rsidR="00451EF9" w:rsidRDefault="00451EF9" w:rsidP="00583C7F">
      <w:pPr>
        <w:pStyle w:val="RepStandard"/>
      </w:pPr>
    </w:p>
    <w:p w14:paraId="772BE3B5" w14:textId="77777777" w:rsidR="00583C7F" w:rsidRPr="00583C7F" w:rsidRDefault="00583C7F" w:rsidP="00583C7F">
      <w:pPr>
        <w:pStyle w:val="RepStandard"/>
      </w:pPr>
    </w:p>
    <w:p w14:paraId="69CB98C1" w14:textId="77777777" w:rsidR="00C81348" w:rsidRPr="00B32849" w:rsidRDefault="00C81348" w:rsidP="00636FE1">
      <w:pPr>
        <w:pStyle w:val="Nagwek2"/>
      </w:pPr>
      <w:bookmarkStart w:id="27" w:name="_Toc328552144"/>
      <w:bookmarkStart w:id="28" w:name="_Toc332020588"/>
      <w:bookmarkStart w:id="29" w:name="_Toc332203431"/>
      <w:bookmarkStart w:id="30" w:name="_Toc332206983"/>
      <w:bookmarkStart w:id="31" w:name="_Toc332296155"/>
      <w:bookmarkStart w:id="32" w:name="_Toc336434722"/>
      <w:bookmarkStart w:id="33" w:name="_Toc397516873"/>
      <w:bookmarkStart w:id="34" w:name="_Toc398627853"/>
      <w:bookmarkStart w:id="35" w:name="_Toc399335708"/>
      <w:bookmarkStart w:id="36" w:name="_Toc399764848"/>
      <w:bookmarkStart w:id="37" w:name="_Toc412562640"/>
      <w:bookmarkStart w:id="38" w:name="_Toc412562717"/>
      <w:bookmarkStart w:id="39" w:name="_Toc413662709"/>
      <w:bookmarkStart w:id="40" w:name="_Toc413673566"/>
      <w:bookmarkStart w:id="41" w:name="_Toc413673664"/>
      <w:bookmarkStart w:id="42" w:name="_Toc413673735"/>
      <w:bookmarkStart w:id="43" w:name="_Toc413928634"/>
      <w:bookmarkStart w:id="44" w:name="_Toc413936248"/>
      <w:bookmarkStart w:id="45" w:name="_Toc413937959"/>
      <w:bookmarkStart w:id="46" w:name="_Toc414026686"/>
      <w:bookmarkStart w:id="47" w:name="_Toc414974065"/>
      <w:bookmarkStart w:id="48" w:name="_Toc450900939"/>
      <w:bookmarkStart w:id="49" w:name="_Toc450920605"/>
      <w:bookmarkStart w:id="50" w:name="_Toc450923726"/>
      <w:bookmarkStart w:id="51" w:name="_Toc454460959"/>
      <w:bookmarkStart w:id="52" w:name="_Toc454462795"/>
      <w:bookmarkStart w:id="53" w:name="_Toc167789032"/>
      <w:r w:rsidRPr="00B32849">
        <w:t>Summary</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14:paraId="42B003A6" w14:textId="77777777" w:rsidR="00C81348" w:rsidRPr="00B32849" w:rsidRDefault="00C81348" w:rsidP="00C81348">
      <w:pPr>
        <w:pStyle w:val="RepLabel"/>
        <w:spacing w:before="240"/>
      </w:pPr>
      <w:bookmarkStart w:id="54" w:name="_Ref325720970"/>
      <w:r w:rsidRPr="00B32849">
        <w:t>Table </w:t>
      </w:r>
      <w:r w:rsidR="00E74F3B">
        <w:fldChar w:fldCharType="begin"/>
      </w:r>
      <w:r w:rsidR="001F20EF">
        <w:instrText xml:space="preserve"> STYLEREF 2 \s </w:instrText>
      </w:r>
      <w:r w:rsidR="00E74F3B">
        <w:fldChar w:fldCharType="separate"/>
      </w:r>
      <w:r w:rsidR="007C0A62">
        <w:rPr>
          <w:noProof/>
        </w:rPr>
        <w:t>6.1</w:t>
      </w:r>
      <w:r w:rsidR="00E74F3B">
        <w:fldChar w:fldCharType="end"/>
      </w:r>
      <w:r w:rsidR="001F20EF">
        <w:noBreakHyphen/>
      </w:r>
      <w:r w:rsidR="00E74F3B">
        <w:fldChar w:fldCharType="begin"/>
      </w:r>
      <w:r w:rsidR="001F20EF">
        <w:instrText xml:space="preserve"> SEQ Table \* ARABIC \s 2 </w:instrText>
      </w:r>
      <w:r w:rsidR="00E74F3B">
        <w:fldChar w:fldCharType="separate"/>
      </w:r>
      <w:r w:rsidR="007C0A62">
        <w:rPr>
          <w:noProof/>
        </w:rPr>
        <w:t>1</w:t>
      </w:r>
      <w:r w:rsidR="00E74F3B">
        <w:fldChar w:fldCharType="end"/>
      </w:r>
      <w:bookmarkEnd w:id="54"/>
      <w:r w:rsidRPr="00B32849">
        <w:t>:</w:t>
      </w:r>
      <w:r w:rsidRPr="00B32849">
        <w:tab/>
        <w:t xml:space="preserve">Information on </w:t>
      </w:r>
      <w:r w:rsidR="00E47A4A">
        <w:t>IMS+MSM+MPR 2+10+30 OD</w:t>
      </w:r>
      <w:r w:rsidRPr="00B32849">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15"/>
        <w:gridCol w:w="4857"/>
      </w:tblGrid>
      <w:tr w:rsidR="00C81348" w:rsidRPr="004F7C26" w14:paraId="5CC7A0D9" w14:textId="77777777" w:rsidTr="00B27CEC">
        <w:tc>
          <w:tcPr>
            <w:tcW w:w="2436" w:type="pct"/>
          </w:tcPr>
          <w:p w14:paraId="7588C17B" w14:textId="77777777" w:rsidR="00C81348" w:rsidRPr="00B32849" w:rsidRDefault="00C81348" w:rsidP="00B766E8">
            <w:pPr>
              <w:pStyle w:val="RepTable"/>
            </w:pPr>
            <w:r w:rsidRPr="00B32849">
              <w:t>Product name and code</w:t>
            </w:r>
          </w:p>
        </w:tc>
        <w:tc>
          <w:tcPr>
            <w:tcW w:w="2564" w:type="pct"/>
          </w:tcPr>
          <w:p w14:paraId="1A738525" w14:textId="77777777" w:rsidR="00E74F3B" w:rsidRDefault="00883588">
            <w:pPr>
              <w:pStyle w:val="RepTable"/>
              <w:numPr>
                <w:ilvl w:val="0"/>
                <w:numId w:val="3"/>
              </w:numPr>
              <w:spacing w:before="480" w:after="240"/>
              <w:outlineLvl w:val="0"/>
              <w:rPr>
                <w:rFonts w:eastAsia="MS Mincho"/>
                <w:b/>
                <w:bCs/>
                <w:highlight w:val="yellow"/>
                <w:lang w:val="en-US"/>
              </w:rPr>
            </w:pPr>
            <w:r w:rsidRPr="00883588">
              <w:rPr>
                <w:lang w:val="en-US"/>
              </w:rPr>
              <w:t xml:space="preserve">IMS+MSM+MPR 2+10+30 OD / </w:t>
            </w:r>
            <w:del w:id="55" w:author="Hilde Grosemans" w:date="2025-04-11T10:37:00Z">
              <w:r w:rsidRPr="00615E4F">
                <w:rPr>
                  <w:color w:val="FF0000"/>
                  <w:highlight w:val="yellow"/>
                  <w:lang w:val="en-US"/>
                </w:rPr>
                <w:delText>name</w:delText>
              </w:r>
            </w:del>
            <w:ins w:id="56" w:author="Hilde Grosemans" w:date="2025-04-11T10:37:00Z">
              <w:r w:rsidRPr="00615E4F">
                <w:rPr>
                  <w:color w:val="FF0000"/>
                  <w:highlight w:val="yellow"/>
                  <w:lang w:val="en-US"/>
                </w:rPr>
                <w:t>CER</w:t>
              </w:r>
              <w:r w:rsidR="004F7C26" w:rsidRPr="00615E4F">
                <w:rPr>
                  <w:color w:val="FF0000"/>
                  <w:highlight w:val="yellow"/>
                  <w:lang w:val="en-US"/>
                </w:rPr>
                <w:t>ENET</w:t>
              </w:r>
            </w:ins>
          </w:p>
        </w:tc>
      </w:tr>
      <w:tr w:rsidR="00C81348" w:rsidRPr="00EC6216" w14:paraId="1A927118" w14:textId="77777777" w:rsidTr="00B27CEC">
        <w:tc>
          <w:tcPr>
            <w:tcW w:w="2436" w:type="pct"/>
          </w:tcPr>
          <w:p w14:paraId="71729ED0" w14:textId="77777777" w:rsidR="00C81348" w:rsidRPr="00B32849" w:rsidRDefault="00C81348" w:rsidP="00B766E8">
            <w:pPr>
              <w:pStyle w:val="RepTable"/>
            </w:pPr>
            <w:r w:rsidRPr="00B32849">
              <w:t>Formulation type</w:t>
            </w:r>
          </w:p>
        </w:tc>
        <w:tc>
          <w:tcPr>
            <w:tcW w:w="2564" w:type="pct"/>
          </w:tcPr>
          <w:p w14:paraId="554386AD" w14:textId="77777777" w:rsidR="00C81348" w:rsidRPr="00EC6216" w:rsidRDefault="0064386E" w:rsidP="00B766E8">
            <w:pPr>
              <w:pStyle w:val="RepTable"/>
              <w:rPr>
                <w:lang w:val="en-US"/>
              </w:rPr>
            </w:pPr>
            <w:r>
              <w:t xml:space="preserve">Oil dispersion </w:t>
            </w:r>
            <w:r w:rsidR="00EB25D3" w:rsidRPr="00EC6216">
              <w:rPr>
                <w:lang w:val="en-US"/>
              </w:rPr>
              <w:t>(OD)</w:t>
            </w:r>
          </w:p>
        </w:tc>
      </w:tr>
      <w:tr w:rsidR="00C81348" w:rsidRPr="00245BAA" w14:paraId="5F5D1A52" w14:textId="77777777" w:rsidTr="00B27CEC">
        <w:tc>
          <w:tcPr>
            <w:tcW w:w="2436" w:type="pct"/>
          </w:tcPr>
          <w:p w14:paraId="7F095BD0" w14:textId="77777777" w:rsidR="00C81348" w:rsidRPr="00B32849" w:rsidRDefault="00C81348" w:rsidP="00B766E8">
            <w:pPr>
              <w:pStyle w:val="RepTable"/>
            </w:pPr>
            <w:r w:rsidRPr="00B32849">
              <w:t>Active substance(s) (incl. content)</w:t>
            </w:r>
          </w:p>
        </w:tc>
        <w:tc>
          <w:tcPr>
            <w:tcW w:w="2564" w:type="pct"/>
          </w:tcPr>
          <w:p w14:paraId="25144050" w14:textId="77777777" w:rsidR="00C81348" w:rsidRPr="00ED282B" w:rsidRDefault="00F72861" w:rsidP="00A241B7">
            <w:pPr>
              <w:pStyle w:val="RepTable"/>
              <w:jc w:val="both"/>
            </w:pPr>
            <w:r w:rsidRPr="00ED282B">
              <w:t>Iodosulfuron-methyl-sodium; 2 g/L</w:t>
            </w:r>
          </w:p>
          <w:p w14:paraId="14F3F962" w14:textId="77777777" w:rsidR="00F72861" w:rsidRPr="00ED282B" w:rsidRDefault="00F72861" w:rsidP="00A241B7">
            <w:pPr>
              <w:pStyle w:val="RepTable"/>
              <w:jc w:val="both"/>
            </w:pPr>
            <w:r w:rsidRPr="00ED282B">
              <w:t>Mesosulfuron-methyl; 10 g/L</w:t>
            </w:r>
          </w:p>
          <w:p w14:paraId="6EB2E08B" w14:textId="77777777" w:rsidR="00F72861" w:rsidRPr="00281C2D" w:rsidRDefault="00F72861" w:rsidP="00A241B7">
            <w:pPr>
              <w:pStyle w:val="RepTable"/>
              <w:jc w:val="both"/>
              <w:rPr>
                <w:lang w:val="de-DE"/>
              </w:rPr>
            </w:pPr>
            <w:r w:rsidRPr="00281C2D">
              <w:rPr>
                <w:lang w:val="de-DE"/>
              </w:rPr>
              <w:t>Mefenpyr-diethyl (safener); 30 g/L</w:t>
            </w:r>
          </w:p>
        </w:tc>
      </w:tr>
      <w:tr w:rsidR="00C81348" w:rsidRPr="00B32849" w14:paraId="3D0C3D9D" w14:textId="77777777" w:rsidTr="00B27CEC">
        <w:tc>
          <w:tcPr>
            <w:tcW w:w="2436" w:type="pct"/>
          </w:tcPr>
          <w:p w14:paraId="11C7B64D" w14:textId="77777777" w:rsidR="00C81348" w:rsidRPr="00B32849" w:rsidRDefault="00C81348" w:rsidP="00B766E8">
            <w:pPr>
              <w:pStyle w:val="RepTable"/>
            </w:pPr>
            <w:r w:rsidRPr="00B32849">
              <w:t>Function</w:t>
            </w:r>
          </w:p>
        </w:tc>
        <w:tc>
          <w:tcPr>
            <w:tcW w:w="2564" w:type="pct"/>
          </w:tcPr>
          <w:p w14:paraId="35A95AC6" w14:textId="77777777" w:rsidR="00C81348" w:rsidRPr="00ED282B" w:rsidRDefault="00F72861" w:rsidP="00F075A9">
            <w:pPr>
              <w:pStyle w:val="RepTable"/>
            </w:pPr>
            <w:r w:rsidRPr="00ED282B">
              <w:t>Herbicide</w:t>
            </w:r>
          </w:p>
        </w:tc>
      </w:tr>
      <w:tr w:rsidR="00C81348" w:rsidRPr="00B32849" w14:paraId="479BAA43" w14:textId="77777777" w:rsidTr="00B27CEC">
        <w:tc>
          <w:tcPr>
            <w:tcW w:w="2436" w:type="pct"/>
          </w:tcPr>
          <w:p w14:paraId="19A48827" w14:textId="77777777" w:rsidR="00C81348" w:rsidRPr="00B32849" w:rsidRDefault="00C81348" w:rsidP="00B766E8">
            <w:pPr>
              <w:pStyle w:val="RepTable"/>
            </w:pPr>
            <w:r w:rsidRPr="00B32849">
              <w:t>Product already evaluated as the ‘representative formulation’ during the approval of the active substance(s)</w:t>
            </w:r>
          </w:p>
        </w:tc>
        <w:tc>
          <w:tcPr>
            <w:tcW w:w="2564" w:type="pct"/>
          </w:tcPr>
          <w:p w14:paraId="58080B05" w14:textId="77777777" w:rsidR="00C81348" w:rsidRPr="00ED282B" w:rsidRDefault="00F72861" w:rsidP="00B766E8">
            <w:pPr>
              <w:pStyle w:val="RepTable"/>
            </w:pPr>
            <w:r w:rsidRPr="00ED282B">
              <w:t>No</w:t>
            </w:r>
          </w:p>
        </w:tc>
      </w:tr>
      <w:tr w:rsidR="00C81348" w:rsidRPr="00B32849" w14:paraId="05001689" w14:textId="77777777" w:rsidTr="00B27CEC">
        <w:tc>
          <w:tcPr>
            <w:tcW w:w="2436" w:type="pct"/>
          </w:tcPr>
          <w:p w14:paraId="39DFB850" w14:textId="77777777" w:rsidR="00C81348" w:rsidRPr="00B32849" w:rsidRDefault="00C81348" w:rsidP="00B766E8">
            <w:pPr>
              <w:pStyle w:val="RepTable"/>
            </w:pPr>
            <w:r w:rsidRPr="00B32849">
              <w:t>Product previously evaluated in another MS according to Uniform Principles</w:t>
            </w:r>
          </w:p>
        </w:tc>
        <w:tc>
          <w:tcPr>
            <w:tcW w:w="2564" w:type="pct"/>
          </w:tcPr>
          <w:p w14:paraId="56AEA516" w14:textId="77777777" w:rsidR="00C81348" w:rsidRPr="00ED282B" w:rsidRDefault="00ED282B" w:rsidP="00775A1E">
            <w:pPr>
              <w:pStyle w:val="RepTable"/>
            </w:pPr>
            <w:r w:rsidRPr="00ED282B">
              <w:t>No</w:t>
            </w:r>
          </w:p>
        </w:tc>
      </w:tr>
    </w:tbl>
    <w:p w14:paraId="6F6D3B91" w14:textId="77777777" w:rsidR="00C81348" w:rsidRPr="00B32849" w:rsidRDefault="00B766E8" w:rsidP="00E16338">
      <w:pPr>
        <w:pStyle w:val="RepTableFootnote"/>
        <w:jc w:val="both"/>
        <w:rPr>
          <w:lang w:val="en-GB"/>
        </w:rPr>
      </w:pPr>
      <w:r w:rsidRPr="00B32849">
        <w:rPr>
          <w:lang w:val="en-GB"/>
        </w:rPr>
        <w:t>*</w:t>
      </w:r>
      <w:r w:rsidRPr="00B32849">
        <w:rPr>
          <w:lang w:val="en-GB"/>
        </w:rPr>
        <w:tab/>
      </w:r>
      <w:r w:rsidR="00C81348" w:rsidRPr="00B32849">
        <w:rPr>
          <w:lang w:val="en-GB"/>
        </w:rPr>
        <w:t xml:space="preserve">Information on the detailed composition of </w:t>
      </w:r>
      <w:r w:rsidR="00ED282B">
        <w:rPr>
          <w:lang w:val="en-GB"/>
        </w:rPr>
        <w:t>IMS+MSM+MPR 2+10+30 OD</w:t>
      </w:r>
      <w:r w:rsidR="00C81348" w:rsidRPr="00B32849">
        <w:rPr>
          <w:lang w:val="en-GB"/>
        </w:rPr>
        <w:t xml:space="preserve"> can be found in the confidential dRR Part C.</w:t>
      </w:r>
    </w:p>
    <w:p w14:paraId="4C93138D" w14:textId="77777777" w:rsidR="00C81348" w:rsidRPr="00B32849" w:rsidRDefault="00C81348" w:rsidP="00C81348">
      <w:pPr>
        <w:rPr>
          <w:lang w:val="en-GB"/>
        </w:rPr>
      </w:pPr>
    </w:p>
    <w:p w14:paraId="4161D506" w14:textId="77777777" w:rsidR="00C81348" w:rsidRPr="00B32849" w:rsidRDefault="00C81348" w:rsidP="00C81348">
      <w:pPr>
        <w:pStyle w:val="RepNewPart"/>
        <w:keepNext w:val="0"/>
        <w:keepLines w:val="0"/>
        <w:widowControl/>
        <w:spacing w:before="0" w:after="0"/>
        <w:outlineLvl w:val="9"/>
      </w:pPr>
      <w:r w:rsidRPr="00B32849">
        <w:t>Justified proposals for classification and labelling</w:t>
      </w:r>
    </w:p>
    <w:p w14:paraId="613627FC" w14:textId="77777777" w:rsidR="00C81348" w:rsidRPr="00B32849" w:rsidRDefault="00C81348" w:rsidP="00C81348">
      <w:pPr>
        <w:pStyle w:val="RepStandard"/>
      </w:pPr>
    </w:p>
    <w:p w14:paraId="75A8E275" w14:textId="77777777" w:rsidR="00C81348" w:rsidRPr="00B32849" w:rsidRDefault="00C81348" w:rsidP="00C81348">
      <w:pPr>
        <w:pStyle w:val="RepStandard"/>
      </w:pPr>
      <w:r w:rsidRPr="00B32849">
        <w:t>According to the criteria given in Regulation (EC) No 1272/2008 of the European Parliament and of the Council of 16 December 2008</w:t>
      </w:r>
      <w:r w:rsidR="00B27CEC" w:rsidRPr="00B32849">
        <w:t>,</w:t>
      </w:r>
      <w:r w:rsidRPr="00B32849">
        <w:t xml:space="preserve"> the following classification and labelling with regard to toxicological data is proposed for the preparation:</w:t>
      </w:r>
    </w:p>
    <w:p w14:paraId="6B04A2A1" w14:textId="77777777" w:rsidR="00C81348" w:rsidRPr="00B32849" w:rsidRDefault="00C81348" w:rsidP="00C81348">
      <w:pPr>
        <w:pStyle w:val="RepLabel"/>
        <w:spacing w:before="240"/>
      </w:pPr>
      <w:r w:rsidRPr="00B32849">
        <w:lastRenderedPageBreak/>
        <w:t>Table </w:t>
      </w:r>
      <w:r w:rsidR="00E74F3B">
        <w:fldChar w:fldCharType="begin"/>
      </w:r>
      <w:r w:rsidR="001F20EF">
        <w:instrText xml:space="preserve"> STYLEREF 2 \s </w:instrText>
      </w:r>
      <w:r w:rsidR="00E74F3B">
        <w:fldChar w:fldCharType="separate"/>
      </w:r>
      <w:r w:rsidR="007C0A62">
        <w:rPr>
          <w:noProof/>
        </w:rPr>
        <w:t>6.1</w:t>
      </w:r>
      <w:r w:rsidR="00E74F3B">
        <w:fldChar w:fldCharType="end"/>
      </w:r>
      <w:r w:rsidR="001F20EF">
        <w:noBreakHyphen/>
      </w:r>
      <w:r w:rsidR="00E74F3B">
        <w:fldChar w:fldCharType="begin"/>
      </w:r>
      <w:r w:rsidR="001F20EF">
        <w:instrText xml:space="preserve"> SEQ Table \* ARABIC \s 2 </w:instrText>
      </w:r>
      <w:r w:rsidR="00E74F3B">
        <w:fldChar w:fldCharType="separate"/>
      </w:r>
      <w:r w:rsidR="007C0A62">
        <w:rPr>
          <w:noProof/>
        </w:rPr>
        <w:t>2</w:t>
      </w:r>
      <w:r w:rsidR="00E74F3B">
        <w:fldChar w:fldCharType="end"/>
      </w:r>
      <w:r w:rsidRPr="00B32849">
        <w:t>:</w:t>
      </w:r>
      <w:r w:rsidRPr="00B32849">
        <w:tab/>
        <w:t xml:space="preserve">Justified proposals for classification and labelling for </w:t>
      </w:r>
      <w:r w:rsidR="00B103D7">
        <w:t>IMS+MSM+MPR 2+10+30 OD</w:t>
      </w:r>
      <w:r w:rsidR="00B766E8" w:rsidRPr="00B32849">
        <w:t xml:space="preserve"> according to Regulation (EC) No 1272/2008</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850"/>
        <w:gridCol w:w="6622"/>
      </w:tblGrid>
      <w:tr w:rsidR="00C81348" w:rsidRPr="0071548F" w14:paraId="7CD43495" w14:textId="77777777" w:rsidTr="000A6076">
        <w:tc>
          <w:tcPr>
            <w:tcW w:w="2850" w:type="dxa"/>
          </w:tcPr>
          <w:p w14:paraId="2BDFEBB5" w14:textId="77777777" w:rsidR="00C81348" w:rsidRPr="00B32849" w:rsidRDefault="009F554F" w:rsidP="00A241B7">
            <w:pPr>
              <w:pStyle w:val="RepTable"/>
              <w:keepNext/>
            </w:pPr>
            <w:r>
              <w:t>Hazard class(es), categories</w:t>
            </w:r>
          </w:p>
        </w:tc>
        <w:tc>
          <w:tcPr>
            <w:tcW w:w="6622" w:type="dxa"/>
          </w:tcPr>
          <w:p w14:paraId="486243EA" w14:textId="77777777" w:rsidR="00C81348" w:rsidRPr="00893A2E" w:rsidRDefault="00C81348" w:rsidP="00A241B7">
            <w:pPr>
              <w:pStyle w:val="RepTable"/>
              <w:keepNext/>
              <w:tabs>
                <w:tab w:val="left" w:pos="720"/>
              </w:tabs>
              <w:rPr>
                <w:lang w:val="fr-FR"/>
              </w:rPr>
            </w:pPr>
            <w:r w:rsidRPr="00893A2E">
              <w:rPr>
                <w:lang w:val="fr-FR"/>
              </w:rPr>
              <w:t>Skin Sens. 1</w:t>
            </w:r>
            <w:r w:rsidR="004B3000" w:rsidRPr="00893A2E">
              <w:rPr>
                <w:lang w:val="fr-FR"/>
              </w:rPr>
              <w:t xml:space="preserve">B, </w:t>
            </w:r>
            <w:r w:rsidR="0071548F" w:rsidRPr="00893A2E">
              <w:rPr>
                <w:lang w:val="fr-FR"/>
              </w:rPr>
              <w:t xml:space="preserve">Eye Dam 1, </w:t>
            </w:r>
            <w:r w:rsidR="0008438F" w:rsidRPr="00893A2E">
              <w:rPr>
                <w:lang w:val="fr-FR"/>
              </w:rPr>
              <w:t>Aquatic Chronic 2</w:t>
            </w:r>
          </w:p>
        </w:tc>
      </w:tr>
      <w:tr w:rsidR="00C81348" w:rsidRPr="00B32849" w14:paraId="43DE78E5" w14:textId="77777777" w:rsidTr="000A6076">
        <w:tc>
          <w:tcPr>
            <w:tcW w:w="2850" w:type="dxa"/>
          </w:tcPr>
          <w:p w14:paraId="73F22A64" w14:textId="77777777" w:rsidR="00C81348" w:rsidRPr="00B32849" w:rsidRDefault="00C81348" w:rsidP="00A241B7">
            <w:pPr>
              <w:pStyle w:val="RepTable"/>
              <w:keepNext/>
            </w:pPr>
            <w:r w:rsidRPr="00B32849">
              <w:t xml:space="preserve">Hazard pictograms or </w:t>
            </w:r>
            <w:r w:rsidR="009F554F">
              <w:t>Code(s) for hazard pictogram(s)</w:t>
            </w:r>
          </w:p>
        </w:tc>
        <w:tc>
          <w:tcPr>
            <w:tcW w:w="6622" w:type="dxa"/>
          </w:tcPr>
          <w:p w14:paraId="2C513EAF" w14:textId="77777777" w:rsidR="00C81348" w:rsidRPr="00893A2E" w:rsidRDefault="00893A2E" w:rsidP="00A241B7">
            <w:pPr>
              <w:pStyle w:val="RepTable"/>
              <w:keepNext/>
              <w:tabs>
                <w:tab w:val="left" w:pos="720"/>
              </w:tabs>
            </w:pPr>
            <w:r w:rsidRPr="00893A2E">
              <w:t xml:space="preserve">GHS05, </w:t>
            </w:r>
            <w:r w:rsidR="007971F6" w:rsidRPr="00893A2E">
              <w:t>GHS07</w:t>
            </w:r>
            <w:r w:rsidRPr="00893A2E">
              <w:t>, GHS09</w:t>
            </w:r>
          </w:p>
        </w:tc>
      </w:tr>
      <w:tr w:rsidR="00C81348" w:rsidRPr="00B32849" w14:paraId="645F12AB" w14:textId="77777777" w:rsidTr="000A6076">
        <w:tc>
          <w:tcPr>
            <w:tcW w:w="2850" w:type="dxa"/>
          </w:tcPr>
          <w:p w14:paraId="48D0C14F" w14:textId="77777777" w:rsidR="00C81348" w:rsidRPr="00B32849" w:rsidRDefault="009F554F" w:rsidP="00A241B7">
            <w:pPr>
              <w:pStyle w:val="RepTable"/>
              <w:keepNext/>
            </w:pPr>
            <w:r>
              <w:t>Signal word</w:t>
            </w:r>
          </w:p>
        </w:tc>
        <w:tc>
          <w:tcPr>
            <w:tcW w:w="6622" w:type="dxa"/>
          </w:tcPr>
          <w:p w14:paraId="0B94BE8E" w14:textId="77777777" w:rsidR="00C81348" w:rsidRPr="00893A2E" w:rsidRDefault="00893A2E" w:rsidP="007971F6">
            <w:pPr>
              <w:pStyle w:val="RepTable"/>
              <w:keepNext/>
              <w:tabs>
                <w:tab w:val="left" w:pos="720"/>
              </w:tabs>
            </w:pPr>
            <w:r w:rsidRPr="00893A2E">
              <w:t>Danger</w:t>
            </w:r>
          </w:p>
        </w:tc>
      </w:tr>
      <w:tr w:rsidR="00C81348" w:rsidRPr="00B32849" w14:paraId="2C1A6090" w14:textId="77777777" w:rsidTr="000A6076">
        <w:tc>
          <w:tcPr>
            <w:tcW w:w="2850" w:type="dxa"/>
          </w:tcPr>
          <w:p w14:paraId="2E5C1618" w14:textId="77777777" w:rsidR="00C81348" w:rsidRPr="00B32849" w:rsidRDefault="009F554F" w:rsidP="00A241B7">
            <w:pPr>
              <w:pStyle w:val="RepTable"/>
              <w:keepNext/>
            </w:pPr>
            <w:r>
              <w:t>Hazard statement(s)</w:t>
            </w:r>
          </w:p>
        </w:tc>
        <w:tc>
          <w:tcPr>
            <w:tcW w:w="6622" w:type="dxa"/>
          </w:tcPr>
          <w:p w14:paraId="1DC866BF" w14:textId="77777777" w:rsidR="00C81348" w:rsidRPr="00893A2E" w:rsidRDefault="00893A2E" w:rsidP="00A241B7">
            <w:pPr>
              <w:pStyle w:val="RepTable"/>
              <w:keepNext/>
              <w:tabs>
                <w:tab w:val="left" w:pos="720"/>
              </w:tabs>
            </w:pPr>
            <w:r w:rsidRPr="00893A2E">
              <w:t>H317, H318, H411</w:t>
            </w:r>
          </w:p>
        </w:tc>
      </w:tr>
      <w:tr w:rsidR="00C81348" w:rsidRPr="00B32849" w14:paraId="7353871A" w14:textId="77777777" w:rsidTr="000A6076">
        <w:tc>
          <w:tcPr>
            <w:tcW w:w="2850" w:type="dxa"/>
          </w:tcPr>
          <w:p w14:paraId="0AF7507A" w14:textId="77777777" w:rsidR="00C81348" w:rsidRPr="00B32849" w:rsidRDefault="009F554F" w:rsidP="00A241B7">
            <w:pPr>
              <w:pStyle w:val="RepTable"/>
              <w:keepNext/>
            </w:pPr>
            <w:r>
              <w:t>Precautionary statement(s)</w:t>
            </w:r>
          </w:p>
        </w:tc>
        <w:tc>
          <w:tcPr>
            <w:tcW w:w="6622" w:type="dxa"/>
          </w:tcPr>
          <w:p w14:paraId="4CD71BD5" w14:textId="77777777" w:rsidR="00C81348" w:rsidRPr="00893A2E" w:rsidRDefault="00893A2E" w:rsidP="007971F6">
            <w:pPr>
              <w:pStyle w:val="RepTable"/>
              <w:keepNext/>
              <w:tabs>
                <w:tab w:val="left" w:pos="720"/>
              </w:tabs>
            </w:pPr>
            <w:r w:rsidRPr="00893A2E">
              <w:t xml:space="preserve">P261, </w:t>
            </w:r>
            <w:r w:rsidR="007C2DC2">
              <w:t xml:space="preserve">P273, </w:t>
            </w:r>
            <w:r w:rsidRPr="00893A2E">
              <w:t>P280, P302+P352, P305+P351+P338, P333+P313, P501</w:t>
            </w:r>
          </w:p>
        </w:tc>
      </w:tr>
      <w:tr w:rsidR="00C81348" w:rsidRPr="00B32849" w14:paraId="6B9AED14" w14:textId="77777777" w:rsidTr="000A6076">
        <w:tc>
          <w:tcPr>
            <w:tcW w:w="2850" w:type="dxa"/>
          </w:tcPr>
          <w:p w14:paraId="6672F0A5" w14:textId="77777777" w:rsidR="00C81348" w:rsidRPr="00B32849" w:rsidRDefault="009F554F" w:rsidP="00A241B7">
            <w:pPr>
              <w:pStyle w:val="RepTable"/>
              <w:keepNext/>
            </w:pPr>
            <w:r>
              <w:t>Additional labelling phrases</w:t>
            </w:r>
          </w:p>
        </w:tc>
        <w:tc>
          <w:tcPr>
            <w:tcW w:w="6622" w:type="dxa"/>
          </w:tcPr>
          <w:p w14:paraId="6286E20D" w14:textId="77777777" w:rsidR="00C81348" w:rsidRPr="00B32849" w:rsidRDefault="00C81348" w:rsidP="00A241B7">
            <w:pPr>
              <w:pStyle w:val="RepTable"/>
              <w:keepNext/>
            </w:pPr>
            <w:r w:rsidRPr="00B32849">
              <w:t>To avoid risks to man and the environment, comply with the instructions for use. [EUH401]</w:t>
            </w:r>
          </w:p>
        </w:tc>
      </w:tr>
    </w:tbl>
    <w:p w14:paraId="318608BC" w14:textId="77777777" w:rsidR="00B766E8" w:rsidRPr="00B32849" w:rsidRDefault="00B766E8" w:rsidP="00B766E8">
      <w:pPr>
        <w:pStyle w:val="RepLabel"/>
      </w:pPr>
      <w:bookmarkStart w:id="57" w:name="_Ref413433911"/>
      <w:r w:rsidRPr="00B32849">
        <w:t>Table </w:t>
      </w:r>
      <w:r w:rsidR="00E74F3B">
        <w:fldChar w:fldCharType="begin"/>
      </w:r>
      <w:r w:rsidR="001F20EF">
        <w:instrText xml:space="preserve"> STYLEREF 2 \s </w:instrText>
      </w:r>
      <w:r w:rsidR="00E74F3B">
        <w:fldChar w:fldCharType="separate"/>
      </w:r>
      <w:r w:rsidR="007C0A62">
        <w:rPr>
          <w:noProof/>
        </w:rPr>
        <w:t>6.1</w:t>
      </w:r>
      <w:r w:rsidR="00E74F3B">
        <w:fldChar w:fldCharType="end"/>
      </w:r>
      <w:r w:rsidR="001F20EF">
        <w:noBreakHyphen/>
      </w:r>
      <w:r w:rsidR="00E74F3B">
        <w:fldChar w:fldCharType="begin"/>
      </w:r>
      <w:r w:rsidR="001F20EF">
        <w:instrText xml:space="preserve"> SEQ Table \* ARABIC \s 2 </w:instrText>
      </w:r>
      <w:r w:rsidR="00E74F3B">
        <w:fldChar w:fldCharType="separate"/>
      </w:r>
      <w:r w:rsidR="007C0A62">
        <w:rPr>
          <w:noProof/>
        </w:rPr>
        <w:t>3</w:t>
      </w:r>
      <w:r w:rsidR="00E74F3B">
        <w:fldChar w:fldCharType="end"/>
      </w:r>
      <w:bookmarkEnd w:id="57"/>
      <w:r w:rsidRPr="00B32849">
        <w:t>:</w:t>
      </w:r>
      <w:r w:rsidRPr="00B32849">
        <w:tab/>
        <w:t xml:space="preserve">Summary of risk assessment for operators, workers, </w:t>
      </w:r>
      <w:r w:rsidR="008F5D41" w:rsidRPr="00B32849">
        <w:t xml:space="preserve">residents </w:t>
      </w:r>
      <w:r w:rsidRPr="00B32849">
        <w:t xml:space="preserve">and </w:t>
      </w:r>
      <w:r w:rsidR="008F5D41" w:rsidRPr="00B32849">
        <w:t xml:space="preserve">bystanders </w:t>
      </w:r>
      <w:r w:rsidRPr="00B32849">
        <w:t xml:space="preserve">for </w:t>
      </w:r>
      <w:r w:rsidR="00146340">
        <w:t>IMS+MSM+MPR 2+10+30 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03"/>
        <w:gridCol w:w="1819"/>
        <w:gridCol w:w="5950"/>
      </w:tblGrid>
      <w:tr w:rsidR="00C81348" w:rsidRPr="00B32849" w14:paraId="21023562" w14:textId="77777777" w:rsidTr="00A241B7">
        <w:trPr>
          <w:tblHeader/>
        </w:trPr>
        <w:tc>
          <w:tcPr>
            <w:tcW w:w="899" w:type="pct"/>
          </w:tcPr>
          <w:p w14:paraId="7E09E07F" w14:textId="77777777" w:rsidR="00C81348" w:rsidRPr="00B32849" w:rsidRDefault="00C81348" w:rsidP="00A241B7">
            <w:pPr>
              <w:pStyle w:val="RepTableHeader"/>
              <w:spacing w:before="0" w:after="0"/>
              <w:jc w:val="center"/>
              <w:rPr>
                <w:lang w:val="en-GB"/>
              </w:rPr>
            </w:pPr>
          </w:p>
        </w:tc>
        <w:tc>
          <w:tcPr>
            <w:tcW w:w="960" w:type="pct"/>
          </w:tcPr>
          <w:p w14:paraId="5BF65DEC" w14:textId="77777777" w:rsidR="00C81348" w:rsidRPr="00B32849" w:rsidRDefault="00C81348" w:rsidP="00A241B7">
            <w:pPr>
              <w:pStyle w:val="RepTableHeader"/>
              <w:spacing w:before="0" w:after="0"/>
              <w:jc w:val="center"/>
              <w:rPr>
                <w:lang w:val="en-GB"/>
              </w:rPr>
            </w:pPr>
            <w:r w:rsidRPr="00B32849">
              <w:rPr>
                <w:lang w:val="en-GB"/>
              </w:rPr>
              <w:t>Result</w:t>
            </w:r>
          </w:p>
        </w:tc>
        <w:tc>
          <w:tcPr>
            <w:tcW w:w="3141" w:type="pct"/>
          </w:tcPr>
          <w:p w14:paraId="157E1542" w14:textId="77777777" w:rsidR="00C81348" w:rsidRPr="00B32849" w:rsidRDefault="00C81348" w:rsidP="00A241B7">
            <w:pPr>
              <w:pStyle w:val="RepTableHeader"/>
              <w:spacing w:before="0" w:after="0"/>
              <w:jc w:val="center"/>
              <w:rPr>
                <w:lang w:val="en-GB"/>
              </w:rPr>
            </w:pPr>
            <w:r w:rsidRPr="00B32849">
              <w:rPr>
                <w:lang w:val="en-GB"/>
              </w:rPr>
              <w:t>PPE / Risk mitigation measures</w:t>
            </w:r>
          </w:p>
        </w:tc>
      </w:tr>
      <w:tr w:rsidR="00C81348" w:rsidRPr="00B32849" w14:paraId="10989346" w14:textId="77777777" w:rsidTr="00A241B7">
        <w:tc>
          <w:tcPr>
            <w:tcW w:w="899" w:type="pct"/>
          </w:tcPr>
          <w:p w14:paraId="6CC6B11D" w14:textId="77777777" w:rsidR="00C81348" w:rsidRPr="00B32849" w:rsidRDefault="00C81348" w:rsidP="00B766E8">
            <w:pPr>
              <w:pStyle w:val="RepTable"/>
            </w:pPr>
            <w:r w:rsidRPr="00B32849">
              <w:t>Operators</w:t>
            </w:r>
          </w:p>
        </w:tc>
        <w:tc>
          <w:tcPr>
            <w:tcW w:w="960" w:type="pct"/>
          </w:tcPr>
          <w:p w14:paraId="1D858E70" w14:textId="77777777" w:rsidR="00C81348" w:rsidRPr="00146340" w:rsidRDefault="00C81348" w:rsidP="00A241B7">
            <w:pPr>
              <w:pStyle w:val="RepTable"/>
              <w:tabs>
                <w:tab w:val="left" w:pos="720"/>
              </w:tabs>
              <w:jc w:val="center"/>
            </w:pPr>
            <w:r w:rsidRPr="00146340">
              <w:t>Acceptable</w:t>
            </w:r>
          </w:p>
        </w:tc>
        <w:tc>
          <w:tcPr>
            <w:tcW w:w="3141" w:type="pct"/>
          </w:tcPr>
          <w:p w14:paraId="27B61D8E" w14:textId="77777777" w:rsidR="00C81348" w:rsidRPr="00146340" w:rsidRDefault="00C81348" w:rsidP="00A241B7">
            <w:pPr>
              <w:pStyle w:val="RepTable"/>
              <w:tabs>
                <w:tab w:val="left" w:pos="720"/>
              </w:tabs>
            </w:pPr>
            <w:r w:rsidRPr="00146340">
              <w:t>Gloves during mixing/loading</w:t>
            </w:r>
            <w:r w:rsidR="009C52EB" w:rsidRPr="00146340">
              <w:t xml:space="preserve"> and workwear during mixing/loading and application</w:t>
            </w:r>
          </w:p>
        </w:tc>
      </w:tr>
      <w:tr w:rsidR="00C81348" w:rsidRPr="00B32849" w14:paraId="558557AA" w14:textId="77777777" w:rsidTr="00A241B7">
        <w:tc>
          <w:tcPr>
            <w:tcW w:w="899" w:type="pct"/>
          </w:tcPr>
          <w:p w14:paraId="4856B13B" w14:textId="77777777" w:rsidR="00C81348" w:rsidRPr="00B32849" w:rsidRDefault="00C81348" w:rsidP="00B766E8">
            <w:pPr>
              <w:pStyle w:val="RepTable"/>
            </w:pPr>
            <w:r w:rsidRPr="00B32849">
              <w:t>Workers</w:t>
            </w:r>
          </w:p>
        </w:tc>
        <w:tc>
          <w:tcPr>
            <w:tcW w:w="960" w:type="pct"/>
          </w:tcPr>
          <w:p w14:paraId="40DA053E" w14:textId="77777777" w:rsidR="00C81348" w:rsidRPr="00146340" w:rsidRDefault="00C81348" w:rsidP="00A241B7">
            <w:pPr>
              <w:pStyle w:val="RepTable"/>
              <w:tabs>
                <w:tab w:val="left" w:pos="720"/>
              </w:tabs>
              <w:jc w:val="center"/>
            </w:pPr>
            <w:r w:rsidRPr="00146340">
              <w:t>Acceptable</w:t>
            </w:r>
          </w:p>
        </w:tc>
        <w:tc>
          <w:tcPr>
            <w:tcW w:w="3141" w:type="pct"/>
          </w:tcPr>
          <w:p w14:paraId="0707E914" w14:textId="77777777" w:rsidR="00C81348" w:rsidRPr="00146340" w:rsidRDefault="00146340" w:rsidP="00A241B7">
            <w:pPr>
              <w:pStyle w:val="RepTable"/>
              <w:tabs>
                <w:tab w:val="left" w:pos="720"/>
              </w:tabs>
            </w:pPr>
            <w:r w:rsidRPr="00146340">
              <w:t>None</w:t>
            </w:r>
          </w:p>
        </w:tc>
      </w:tr>
      <w:tr w:rsidR="00C81348" w:rsidRPr="00B32849" w14:paraId="389D8B72" w14:textId="77777777" w:rsidTr="00A241B7">
        <w:tc>
          <w:tcPr>
            <w:tcW w:w="899" w:type="pct"/>
          </w:tcPr>
          <w:p w14:paraId="778105D2" w14:textId="77777777" w:rsidR="00C81348" w:rsidRPr="00B32849" w:rsidRDefault="008F5D41" w:rsidP="008F5D41">
            <w:pPr>
              <w:pStyle w:val="RepTable"/>
            </w:pPr>
            <w:r w:rsidRPr="00B32849">
              <w:t xml:space="preserve">Residents </w:t>
            </w:r>
            <w:r>
              <w:t xml:space="preserve"> </w:t>
            </w:r>
          </w:p>
        </w:tc>
        <w:tc>
          <w:tcPr>
            <w:tcW w:w="960" w:type="pct"/>
          </w:tcPr>
          <w:p w14:paraId="2BC94D2A" w14:textId="77777777" w:rsidR="00C81348" w:rsidRPr="00146340" w:rsidRDefault="00C81348" w:rsidP="00A241B7">
            <w:pPr>
              <w:pStyle w:val="RepTable"/>
              <w:tabs>
                <w:tab w:val="left" w:pos="720"/>
              </w:tabs>
              <w:jc w:val="center"/>
            </w:pPr>
            <w:r w:rsidRPr="00146340">
              <w:t>Acceptable</w:t>
            </w:r>
          </w:p>
        </w:tc>
        <w:tc>
          <w:tcPr>
            <w:tcW w:w="3141" w:type="pct"/>
          </w:tcPr>
          <w:p w14:paraId="64A2121B" w14:textId="77777777" w:rsidR="00C81348" w:rsidRPr="00146340" w:rsidRDefault="00C81348" w:rsidP="00A241B7">
            <w:pPr>
              <w:pStyle w:val="RepTable"/>
              <w:tabs>
                <w:tab w:val="left" w:pos="720"/>
              </w:tabs>
            </w:pPr>
            <w:r w:rsidRPr="00146340">
              <w:t>None</w:t>
            </w:r>
          </w:p>
        </w:tc>
      </w:tr>
      <w:tr w:rsidR="00C81348" w:rsidRPr="00B32849" w14:paraId="23A05D1F" w14:textId="77777777" w:rsidTr="00A241B7">
        <w:tc>
          <w:tcPr>
            <w:tcW w:w="899" w:type="pct"/>
          </w:tcPr>
          <w:p w14:paraId="0EFB7500" w14:textId="77777777" w:rsidR="00C81348" w:rsidRPr="00B32849" w:rsidRDefault="008F5D41" w:rsidP="00B766E8">
            <w:pPr>
              <w:pStyle w:val="RepTable"/>
            </w:pPr>
            <w:r w:rsidRPr="00B32849">
              <w:t>Bystanders</w:t>
            </w:r>
          </w:p>
        </w:tc>
        <w:tc>
          <w:tcPr>
            <w:tcW w:w="960" w:type="pct"/>
          </w:tcPr>
          <w:p w14:paraId="5FC439A5" w14:textId="77777777" w:rsidR="00C81348" w:rsidRPr="00146340" w:rsidRDefault="00C81348" w:rsidP="00A241B7">
            <w:pPr>
              <w:pStyle w:val="RepTable"/>
              <w:tabs>
                <w:tab w:val="left" w:pos="720"/>
              </w:tabs>
              <w:jc w:val="center"/>
            </w:pPr>
            <w:r w:rsidRPr="00146340">
              <w:t>Acceptable</w:t>
            </w:r>
          </w:p>
        </w:tc>
        <w:tc>
          <w:tcPr>
            <w:tcW w:w="3141" w:type="pct"/>
          </w:tcPr>
          <w:p w14:paraId="05E45513" w14:textId="77777777" w:rsidR="00C81348" w:rsidRPr="00146340" w:rsidRDefault="00C81348" w:rsidP="00A241B7">
            <w:pPr>
              <w:pStyle w:val="RepTable"/>
              <w:tabs>
                <w:tab w:val="left" w:pos="720"/>
              </w:tabs>
            </w:pPr>
            <w:r w:rsidRPr="00146340">
              <w:t>None</w:t>
            </w:r>
          </w:p>
        </w:tc>
      </w:tr>
    </w:tbl>
    <w:p w14:paraId="5A212FF9" w14:textId="77777777" w:rsidR="00C81348" w:rsidRPr="00B32849" w:rsidRDefault="00C81348" w:rsidP="00C81348">
      <w:pPr>
        <w:rPr>
          <w:lang w:val="en-GB"/>
        </w:rPr>
      </w:pPr>
    </w:p>
    <w:p w14:paraId="463A48C3" w14:textId="77777777" w:rsidR="00C81348" w:rsidRPr="00B32849" w:rsidRDefault="00C81348" w:rsidP="00C81348">
      <w:pPr>
        <w:pStyle w:val="RepStandard"/>
      </w:pPr>
      <w:r w:rsidRPr="00B32849">
        <w:t xml:space="preserve">No unacceptable risk </w:t>
      </w:r>
      <w:r w:rsidRPr="00305DA0">
        <w:t xml:space="preserve">for </w:t>
      </w:r>
      <w:r w:rsidR="00565359" w:rsidRPr="00305DA0">
        <w:t>operators, workers, residents and bystanders</w:t>
      </w:r>
      <w:r w:rsidR="00565359" w:rsidRPr="00B32849">
        <w:t xml:space="preserve"> </w:t>
      </w:r>
      <w:r w:rsidRPr="00B32849">
        <w:t xml:space="preserve">was identified when the product is used as intended and provided that the PPE/ risk mitigation measures stated in </w:t>
      </w:r>
      <w:r w:rsidR="00E74F3B" w:rsidRPr="00B32849">
        <w:fldChar w:fldCharType="begin"/>
      </w:r>
      <w:r w:rsidR="00B766E8" w:rsidRPr="00B32849">
        <w:instrText xml:space="preserve"> REF _Ref413433911 \h </w:instrText>
      </w:r>
      <w:r w:rsidR="00E74F3B" w:rsidRPr="00B32849">
        <w:fldChar w:fldCharType="separate"/>
      </w:r>
      <w:r w:rsidR="007C0A62" w:rsidRPr="00B32849">
        <w:t>Table </w:t>
      </w:r>
      <w:r w:rsidR="007C0A62">
        <w:rPr>
          <w:noProof/>
        </w:rPr>
        <w:t>6.1</w:t>
      </w:r>
      <w:r w:rsidR="007C0A62">
        <w:noBreakHyphen/>
      </w:r>
      <w:r w:rsidR="007C0A62">
        <w:rPr>
          <w:noProof/>
        </w:rPr>
        <w:t>3</w:t>
      </w:r>
      <w:r w:rsidR="00E74F3B" w:rsidRPr="00B32849">
        <w:fldChar w:fldCharType="end"/>
      </w:r>
      <w:r w:rsidRPr="00B32849">
        <w:t xml:space="preserve"> are applied.</w:t>
      </w:r>
    </w:p>
    <w:p w14:paraId="45062A7F" w14:textId="77777777" w:rsidR="00C81348" w:rsidRPr="00B32849" w:rsidRDefault="00C81348" w:rsidP="00C81348">
      <w:pPr>
        <w:pStyle w:val="RepStandard"/>
      </w:pPr>
    </w:p>
    <w:p w14:paraId="189912D2" w14:textId="77777777" w:rsidR="00394E57" w:rsidRPr="00B32849" w:rsidRDefault="00C81348" w:rsidP="00394E57">
      <w:pPr>
        <w:pStyle w:val="RepStandard"/>
      </w:pPr>
      <w:r w:rsidRPr="00B32849">
        <w:t xml:space="preserve">A summary of the critical uses and the overall conclusion regarding exposure for operators, workers and </w:t>
      </w:r>
      <w:r w:rsidR="00034349">
        <w:t>residents/</w:t>
      </w:r>
      <w:r w:rsidR="00565359" w:rsidRPr="00B32849">
        <w:t xml:space="preserve">bystanders </w:t>
      </w:r>
      <w:r w:rsidRPr="00B32849">
        <w:t>is pr</w:t>
      </w:r>
      <w:r w:rsidR="00394E57" w:rsidRPr="00B32849">
        <w:t>esented in the following table.</w:t>
      </w:r>
    </w:p>
    <w:p w14:paraId="4373BD1C" w14:textId="77777777" w:rsidR="00C81348" w:rsidRPr="00B32849" w:rsidRDefault="00C81348" w:rsidP="00B766E8">
      <w:pPr>
        <w:pStyle w:val="RepLabel"/>
      </w:pPr>
      <w:bookmarkStart w:id="58" w:name="_Ref413937535"/>
      <w:r w:rsidRPr="00B32849">
        <w:t>Table </w:t>
      </w:r>
      <w:r w:rsidR="00E74F3B">
        <w:fldChar w:fldCharType="begin"/>
      </w:r>
      <w:r w:rsidR="001F20EF">
        <w:instrText xml:space="preserve"> STYLEREF 2 \s </w:instrText>
      </w:r>
      <w:r w:rsidR="00E74F3B">
        <w:fldChar w:fldCharType="separate"/>
      </w:r>
      <w:r w:rsidR="007C0A62">
        <w:rPr>
          <w:noProof/>
        </w:rPr>
        <w:t>6.1</w:t>
      </w:r>
      <w:r w:rsidR="00E74F3B">
        <w:fldChar w:fldCharType="end"/>
      </w:r>
      <w:r w:rsidR="001F20EF">
        <w:noBreakHyphen/>
      </w:r>
      <w:r w:rsidR="00E74F3B">
        <w:fldChar w:fldCharType="begin"/>
      </w:r>
      <w:r w:rsidR="001F20EF">
        <w:instrText xml:space="preserve"> SEQ Table \* ARABIC \s 2 </w:instrText>
      </w:r>
      <w:r w:rsidR="00E74F3B">
        <w:fldChar w:fldCharType="separate"/>
      </w:r>
      <w:r w:rsidR="007C0A62">
        <w:rPr>
          <w:noProof/>
        </w:rPr>
        <w:t>4</w:t>
      </w:r>
      <w:r w:rsidR="00E74F3B">
        <w:fldChar w:fldCharType="end"/>
      </w:r>
      <w:bookmarkEnd w:id="58"/>
      <w:r w:rsidRPr="00B32849">
        <w:t xml:space="preserve"> Critical uses and overall conclusion of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76"/>
        <w:gridCol w:w="1224"/>
        <w:gridCol w:w="432"/>
        <w:gridCol w:w="1112"/>
        <w:gridCol w:w="1064"/>
        <w:gridCol w:w="1203"/>
        <w:gridCol w:w="797"/>
        <w:gridCol w:w="477"/>
        <w:gridCol w:w="1438"/>
        <w:gridCol w:w="309"/>
        <w:gridCol w:w="312"/>
        <w:gridCol w:w="314"/>
        <w:gridCol w:w="314"/>
      </w:tblGrid>
      <w:tr w:rsidR="00C81348" w:rsidRPr="00B32849" w14:paraId="5FE00234" w14:textId="77777777" w:rsidTr="001831FF">
        <w:trPr>
          <w:tblHeader/>
        </w:trPr>
        <w:tc>
          <w:tcPr>
            <w:tcW w:w="255" w:type="pct"/>
            <w:vAlign w:val="center"/>
          </w:tcPr>
          <w:p w14:paraId="4A2AA533" w14:textId="77777777" w:rsidR="00C81348" w:rsidRPr="00B32849" w:rsidRDefault="00C81348" w:rsidP="00A241B7">
            <w:pPr>
              <w:pStyle w:val="RepTableHeaderSmall"/>
              <w:jc w:val="center"/>
              <w:rPr>
                <w:lang w:val="en-GB"/>
              </w:rPr>
            </w:pPr>
            <w:r w:rsidRPr="00B32849">
              <w:rPr>
                <w:lang w:val="en-GB"/>
              </w:rPr>
              <w:t>1</w:t>
            </w:r>
          </w:p>
        </w:tc>
        <w:tc>
          <w:tcPr>
            <w:tcW w:w="650" w:type="pct"/>
            <w:vAlign w:val="center"/>
          </w:tcPr>
          <w:p w14:paraId="6110810C" w14:textId="77777777" w:rsidR="00C81348" w:rsidRPr="00B32849" w:rsidRDefault="00C81348" w:rsidP="00A241B7">
            <w:pPr>
              <w:pStyle w:val="RepTableHeaderSmall"/>
              <w:jc w:val="center"/>
              <w:rPr>
                <w:lang w:val="en-GB"/>
              </w:rPr>
            </w:pPr>
            <w:r w:rsidRPr="00B32849">
              <w:rPr>
                <w:lang w:val="en-GB"/>
              </w:rPr>
              <w:t>2</w:t>
            </w:r>
          </w:p>
        </w:tc>
        <w:tc>
          <w:tcPr>
            <w:tcW w:w="231" w:type="pct"/>
            <w:vAlign w:val="center"/>
          </w:tcPr>
          <w:p w14:paraId="51339C4C" w14:textId="77777777" w:rsidR="00C81348" w:rsidRPr="00B32849" w:rsidRDefault="00C81348" w:rsidP="00A241B7">
            <w:pPr>
              <w:pStyle w:val="RepTableHeaderSmall"/>
              <w:jc w:val="center"/>
              <w:rPr>
                <w:lang w:val="en-GB"/>
              </w:rPr>
            </w:pPr>
            <w:r w:rsidRPr="00B32849">
              <w:rPr>
                <w:lang w:val="en-GB"/>
              </w:rPr>
              <w:t>3</w:t>
            </w:r>
          </w:p>
        </w:tc>
        <w:tc>
          <w:tcPr>
            <w:tcW w:w="590" w:type="pct"/>
            <w:vAlign w:val="center"/>
          </w:tcPr>
          <w:p w14:paraId="440001E0" w14:textId="77777777" w:rsidR="00C81348" w:rsidRPr="00B32849" w:rsidRDefault="00C81348" w:rsidP="00A241B7">
            <w:pPr>
              <w:pStyle w:val="RepTableHeaderSmall"/>
              <w:jc w:val="center"/>
              <w:rPr>
                <w:lang w:val="en-GB"/>
              </w:rPr>
            </w:pPr>
            <w:r w:rsidRPr="00B32849">
              <w:rPr>
                <w:lang w:val="en-GB"/>
              </w:rPr>
              <w:t>4</w:t>
            </w:r>
          </w:p>
        </w:tc>
        <w:tc>
          <w:tcPr>
            <w:tcW w:w="565" w:type="pct"/>
            <w:vAlign w:val="center"/>
          </w:tcPr>
          <w:p w14:paraId="4F54C84A" w14:textId="77777777" w:rsidR="00C81348" w:rsidRPr="00B32849" w:rsidRDefault="00C81348" w:rsidP="00A241B7">
            <w:pPr>
              <w:pStyle w:val="RepTableHeaderSmall"/>
              <w:jc w:val="center"/>
              <w:rPr>
                <w:lang w:val="en-GB"/>
              </w:rPr>
            </w:pPr>
            <w:r w:rsidRPr="00B32849">
              <w:rPr>
                <w:lang w:val="en-GB"/>
              </w:rPr>
              <w:t>5</w:t>
            </w:r>
          </w:p>
        </w:tc>
        <w:tc>
          <w:tcPr>
            <w:tcW w:w="638" w:type="pct"/>
            <w:vAlign w:val="center"/>
          </w:tcPr>
          <w:p w14:paraId="02949787" w14:textId="77777777" w:rsidR="00C81348" w:rsidRPr="00B32849" w:rsidRDefault="00C81348" w:rsidP="00A241B7">
            <w:pPr>
              <w:pStyle w:val="RepTableHeaderSmall"/>
              <w:jc w:val="center"/>
              <w:rPr>
                <w:lang w:val="en-GB"/>
              </w:rPr>
            </w:pPr>
            <w:r w:rsidRPr="00B32849">
              <w:rPr>
                <w:lang w:val="en-GB"/>
              </w:rPr>
              <w:t>6</w:t>
            </w:r>
          </w:p>
        </w:tc>
        <w:tc>
          <w:tcPr>
            <w:tcW w:w="424" w:type="pct"/>
            <w:vAlign w:val="center"/>
          </w:tcPr>
          <w:p w14:paraId="1985C4F3" w14:textId="77777777" w:rsidR="00C81348" w:rsidRPr="00B32849" w:rsidRDefault="00C81348" w:rsidP="00A241B7">
            <w:pPr>
              <w:pStyle w:val="RepTableHeaderSmall"/>
              <w:jc w:val="center"/>
              <w:rPr>
                <w:lang w:val="en-GB"/>
              </w:rPr>
            </w:pPr>
            <w:r w:rsidRPr="00B32849">
              <w:rPr>
                <w:lang w:val="en-GB"/>
              </w:rPr>
              <w:t>7</w:t>
            </w:r>
          </w:p>
        </w:tc>
        <w:tc>
          <w:tcPr>
            <w:tcW w:w="255" w:type="pct"/>
            <w:vAlign w:val="center"/>
          </w:tcPr>
          <w:p w14:paraId="3BE16CE1" w14:textId="77777777" w:rsidR="00C81348" w:rsidRPr="00B32849" w:rsidRDefault="00C81348" w:rsidP="00A241B7">
            <w:pPr>
              <w:pStyle w:val="RepTableHeaderSmall"/>
              <w:jc w:val="center"/>
              <w:rPr>
                <w:lang w:val="en-GB"/>
              </w:rPr>
            </w:pPr>
            <w:r w:rsidRPr="00B32849">
              <w:rPr>
                <w:lang w:val="en-GB"/>
              </w:rPr>
              <w:t>8</w:t>
            </w:r>
          </w:p>
        </w:tc>
        <w:tc>
          <w:tcPr>
            <w:tcW w:w="762" w:type="pct"/>
            <w:vAlign w:val="center"/>
          </w:tcPr>
          <w:p w14:paraId="521AD2F9" w14:textId="77777777" w:rsidR="00C81348" w:rsidRPr="00B32849" w:rsidRDefault="00C81348" w:rsidP="00A241B7">
            <w:pPr>
              <w:pStyle w:val="RepTableHeaderSmall"/>
              <w:jc w:val="center"/>
              <w:rPr>
                <w:lang w:val="en-GB"/>
              </w:rPr>
            </w:pPr>
            <w:r w:rsidRPr="00B32849">
              <w:rPr>
                <w:lang w:val="en-GB"/>
              </w:rPr>
              <w:t>9</w:t>
            </w:r>
          </w:p>
        </w:tc>
        <w:tc>
          <w:tcPr>
            <w:tcW w:w="630" w:type="pct"/>
            <w:gridSpan w:val="4"/>
            <w:vAlign w:val="center"/>
          </w:tcPr>
          <w:p w14:paraId="6A1C6F20" w14:textId="77777777" w:rsidR="00C81348" w:rsidRPr="00B32849" w:rsidRDefault="00C81348" w:rsidP="00A241B7">
            <w:pPr>
              <w:pStyle w:val="RepTableHeaderSmall"/>
              <w:jc w:val="center"/>
              <w:rPr>
                <w:lang w:val="en-GB"/>
              </w:rPr>
            </w:pPr>
            <w:r w:rsidRPr="00B32849">
              <w:rPr>
                <w:lang w:val="en-GB"/>
              </w:rPr>
              <w:t>10</w:t>
            </w:r>
          </w:p>
        </w:tc>
      </w:tr>
      <w:tr w:rsidR="00C81348" w:rsidRPr="00B32849" w14:paraId="23456E59" w14:textId="77777777" w:rsidTr="001831FF">
        <w:trPr>
          <w:trHeight w:val="568"/>
        </w:trPr>
        <w:tc>
          <w:tcPr>
            <w:tcW w:w="255" w:type="pct"/>
            <w:vMerge w:val="restart"/>
          </w:tcPr>
          <w:p w14:paraId="2FC16E17" w14:textId="77777777" w:rsidR="00C81348" w:rsidRPr="00B32849" w:rsidRDefault="00C81348" w:rsidP="00495EC8">
            <w:pPr>
              <w:pStyle w:val="RepTableSmallBold"/>
              <w:keepNext/>
              <w:rPr>
                <w:lang w:val="en-GB"/>
              </w:rPr>
            </w:pPr>
            <w:r w:rsidRPr="00B32849">
              <w:rPr>
                <w:lang w:val="en-GB"/>
              </w:rPr>
              <w:t>Use</w:t>
            </w:r>
            <w:r w:rsidR="00495EC8" w:rsidRPr="00B32849">
              <w:rPr>
                <w:lang w:val="en-GB"/>
              </w:rPr>
              <w:t>-</w:t>
            </w:r>
            <w:r w:rsidRPr="00B32849">
              <w:rPr>
                <w:lang w:val="en-GB"/>
              </w:rPr>
              <w:t>No.*</w:t>
            </w:r>
          </w:p>
        </w:tc>
        <w:tc>
          <w:tcPr>
            <w:tcW w:w="650" w:type="pct"/>
            <w:vMerge w:val="restart"/>
          </w:tcPr>
          <w:p w14:paraId="2AA94318" w14:textId="77777777" w:rsidR="00C81348" w:rsidRPr="00B32849" w:rsidRDefault="00C81348" w:rsidP="00A241B7">
            <w:pPr>
              <w:pStyle w:val="RepTableSmallBold"/>
              <w:keepNext/>
              <w:rPr>
                <w:lang w:val="en-GB"/>
              </w:rPr>
            </w:pPr>
            <w:r w:rsidRPr="00B32849">
              <w:rPr>
                <w:lang w:val="en-GB"/>
              </w:rPr>
              <w:t>Crops and situation</w:t>
            </w:r>
            <w:r w:rsidRPr="00B32849">
              <w:rPr>
                <w:lang w:val="en-GB"/>
              </w:rPr>
              <w:br/>
              <w:t>(e.g. growth stage of crop)</w:t>
            </w:r>
          </w:p>
        </w:tc>
        <w:tc>
          <w:tcPr>
            <w:tcW w:w="231" w:type="pct"/>
            <w:vMerge w:val="restart"/>
          </w:tcPr>
          <w:p w14:paraId="3A7FC849" w14:textId="77777777" w:rsidR="00C81348" w:rsidRPr="00B32849" w:rsidRDefault="00C81348" w:rsidP="00A241B7">
            <w:pPr>
              <w:pStyle w:val="RepTableSmallBold"/>
              <w:keepNext/>
              <w:rPr>
                <w:lang w:val="en-GB"/>
              </w:rPr>
            </w:pPr>
            <w:r w:rsidRPr="00B32849">
              <w:rPr>
                <w:lang w:val="en-GB"/>
              </w:rPr>
              <w:t xml:space="preserve">F, </w:t>
            </w:r>
            <w:proofErr w:type="spellStart"/>
            <w:r w:rsidRPr="00B32849">
              <w:rPr>
                <w:lang w:val="en-GB"/>
              </w:rPr>
              <w:t>Fn</w:t>
            </w:r>
            <w:proofErr w:type="spellEnd"/>
            <w:r w:rsidRPr="00B32849">
              <w:rPr>
                <w:lang w:val="en-GB"/>
              </w:rPr>
              <w:t xml:space="preserve">, </w:t>
            </w:r>
            <w:proofErr w:type="spellStart"/>
            <w:r w:rsidRPr="00B32849">
              <w:rPr>
                <w:lang w:val="en-GB"/>
              </w:rPr>
              <w:t>Fpn</w:t>
            </w:r>
            <w:proofErr w:type="spellEnd"/>
            <w:r w:rsidRPr="00B32849">
              <w:rPr>
                <w:lang w:val="en-GB"/>
              </w:rPr>
              <w:br/>
              <w:t xml:space="preserve">G, </w:t>
            </w:r>
            <w:proofErr w:type="spellStart"/>
            <w:r w:rsidRPr="00B32849">
              <w:rPr>
                <w:lang w:val="en-GB"/>
              </w:rPr>
              <w:t>Gn</w:t>
            </w:r>
            <w:proofErr w:type="spellEnd"/>
            <w:r w:rsidRPr="00B32849">
              <w:rPr>
                <w:lang w:val="en-GB"/>
              </w:rPr>
              <w:t xml:space="preserve">, </w:t>
            </w:r>
            <w:proofErr w:type="spellStart"/>
            <w:r w:rsidRPr="00B32849">
              <w:rPr>
                <w:lang w:val="en-GB"/>
              </w:rPr>
              <w:t>Gpn</w:t>
            </w:r>
            <w:proofErr w:type="spellEnd"/>
            <w:r w:rsidRPr="00B32849">
              <w:rPr>
                <w:lang w:val="en-GB"/>
              </w:rPr>
              <w:br/>
              <w:t>or</w:t>
            </w:r>
            <w:r w:rsidRPr="00B32849">
              <w:rPr>
                <w:lang w:val="en-GB"/>
              </w:rPr>
              <w:br/>
              <w:t>I **</w:t>
            </w:r>
          </w:p>
        </w:tc>
        <w:tc>
          <w:tcPr>
            <w:tcW w:w="1155" w:type="pct"/>
            <w:gridSpan w:val="2"/>
          </w:tcPr>
          <w:p w14:paraId="533366D2" w14:textId="77777777" w:rsidR="00C81348" w:rsidRPr="00B32849" w:rsidRDefault="00C81348" w:rsidP="00A241B7">
            <w:pPr>
              <w:pStyle w:val="RepTableSmallBold"/>
              <w:keepNext/>
              <w:rPr>
                <w:lang w:val="en-GB"/>
              </w:rPr>
            </w:pPr>
            <w:r w:rsidRPr="00B32849">
              <w:rPr>
                <w:lang w:val="en-GB"/>
              </w:rPr>
              <w:t>Application</w:t>
            </w:r>
          </w:p>
        </w:tc>
        <w:tc>
          <w:tcPr>
            <w:tcW w:w="1062" w:type="pct"/>
            <w:gridSpan w:val="2"/>
          </w:tcPr>
          <w:p w14:paraId="75FC5902" w14:textId="77777777" w:rsidR="00C81348" w:rsidRPr="00B32849" w:rsidRDefault="00C81348" w:rsidP="00A241B7">
            <w:pPr>
              <w:pStyle w:val="RepTableSmallBold"/>
              <w:keepNext/>
              <w:rPr>
                <w:lang w:val="en-GB"/>
              </w:rPr>
            </w:pPr>
            <w:r w:rsidRPr="00B32849">
              <w:rPr>
                <w:lang w:val="en-GB"/>
              </w:rPr>
              <w:t>Application rate</w:t>
            </w:r>
          </w:p>
        </w:tc>
        <w:tc>
          <w:tcPr>
            <w:tcW w:w="255" w:type="pct"/>
            <w:vMerge w:val="restart"/>
          </w:tcPr>
          <w:p w14:paraId="6CEF8FF2" w14:textId="77777777" w:rsidR="00C81348" w:rsidRPr="00B32849" w:rsidRDefault="00C81348" w:rsidP="00495EC8">
            <w:pPr>
              <w:pStyle w:val="RepTableSmallBold"/>
              <w:keepNext/>
              <w:rPr>
                <w:lang w:val="en-GB"/>
              </w:rPr>
            </w:pPr>
            <w:r w:rsidRPr="00B32849">
              <w:rPr>
                <w:lang w:val="en-GB"/>
              </w:rPr>
              <w:t xml:space="preserve">PHI </w:t>
            </w:r>
            <w:r w:rsidR="00495EC8" w:rsidRPr="00B32849">
              <w:rPr>
                <w:lang w:val="en-GB"/>
              </w:rPr>
              <w:t>(d)</w:t>
            </w:r>
          </w:p>
        </w:tc>
        <w:tc>
          <w:tcPr>
            <w:tcW w:w="762" w:type="pct"/>
            <w:vMerge w:val="restart"/>
          </w:tcPr>
          <w:p w14:paraId="3D72183F" w14:textId="77777777" w:rsidR="00C81348" w:rsidRPr="00B32849" w:rsidRDefault="00C81348" w:rsidP="00565359">
            <w:pPr>
              <w:pStyle w:val="RepTableSmallBold"/>
              <w:keepNext/>
              <w:rPr>
                <w:lang w:val="en-GB"/>
              </w:rPr>
            </w:pPr>
            <w:r w:rsidRPr="00B32849">
              <w:rPr>
                <w:lang w:val="en-GB"/>
              </w:rPr>
              <w:t xml:space="preserve">Remarks: </w:t>
            </w:r>
            <w:r w:rsidRPr="00B32849">
              <w:rPr>
                <w:lang w:val="en-GB"/>
              </w:rPr>
              <w:br/>
            </w:r>
            <w:r w:rsidRPr="00B32849">
              <w:rPr>
                <w:lang w:val="en-GB"/>
              </w:rPr>
              <w:br/>
              <w:t>(e.g. safener/synergist (L/ha))</w:t>
            </w:r>
            <w:r w:rsidRPr="00B32849">
              <w:rPr>
                <w:lang w:val="en-GB"/>
              </w:rPr>
              <w:br/>
            </w:r>
            <w:r w:rsidRPr="00B32849">
              <w:rPr>
                <w:lang w:val="en-GB"/>
              </w:rPr>
              <w:br/>
              <w:t xml:space="preserve">critical gap for operator, worker, </w:t>
            </w:r>
            <w:r w:rsidR="00565359" w:rsidRPr="00B32849">
              <w:rPr>
                <w:lang w:val="en-GB"/>
              </w:rPr>
              <w:t xml:space="preserve">resident </w:t>
            </w:r>
            <w:r w:rsidRPr="00B32849">
              <w:rPr>
                <w:lang w:val="en-GB"/>
              </w:rPr>
              <w:t xml:space="preserve">or </w:t>
            </w:r>
            <w:r w:rsidR="00565359" w:rsidRPr="00B32849">
              <w:rPr>
                <w:lang w:val="en-GB"/>
              </w:rPr>
              <w:t xml:space="preserve">bystander </w:t>
            </w:r>
            <w:r w:rsidRPr="00B32849">
              <w:rPr>
                <w:lang w:val="en-GB"/>
              </w:rPr>
              <w:t>exposure based on [Exposure model]</w:t>
            </w:r>
          </w:p>
        </w:tc>
        <w:tc>
          <w:tcPr>
            <w:tcW w:w="630" w:type="pct"/>
            <w:gridSpan w:val="4"/>
            <w:shd w:val="clear" w:color="auto" w:fill="D9D9D9"/>
          </w:tcPr>
          <w:p w14:paraId="5D1900ED" w14:textId="77777777" w:rsidR="00C81348" w:rsidRPr="00B32849" w:rsidRDefault="00C81348" w:rsidP="00A241B7">
            <w:pPr>
              <w:pStyle w:val="RepTableSmallBold"/>
              <w:keepNext/>
              <w:rPr>
                <w:lang w:val="en-GB"/>
              </w:rPr>
            </w:pPr>
            <w:r w:rsidRPr="00B32849">
              <w:rPr>
                <w:lang w:val="en-GB"/>
              </w:rPr>
              <w:t xml:space="preserve">Acceptability of exposure assessment </w:t>
            </w:r>
          </w:p>
        </w:tc>
      </w:tr>
      <w:tr w:rsidR="00C81348" w:rsidRPr="00B32849" w14:paraId="5C5CD989" w14:textId="77777777" w:rsidTr="001831FF">
        <w:trPr>
          <w:trHeight w:val="1376"/>
        </w:trPr>
        <w:tc>
          <w:tcPr>
            <w:tcW w:w="255" w:type="pct"/>
            <w:vMerge/>
          </w:tcPr>
          <w:p w14:paraId="39A7158A" w14:textId="77777777" w:rsidR="00C81348" w:rsidRPr="00B32849" w:rsidRDefault="00C81348" w:rsidP="00A241B7">
            <w:pPr>
              <w:pStyle w:val="RepTableSmallBold"/>
              <w:keepNext/>
              <w:rPr>
                <w:lang w:val="en-GB"/>
              </w:rPr>
            </w:pPr>
          </w:p>
        </w:tc>
        <w:tc>
          <w:tcPr>
            <w:tcW w:w="650" w:type="pct"/>
            <w:vMerge/>
          </w:tcPr>
          <w:p w14:paraId="59F2145E" w14:textId="77777777" w:rsidR="00C81348" w:rsidRPr="00B32849" w:rsidRDefault="00C81348" w:rsidP="00A241B7">
            <w:pPr>
              <w:pStyle w:val="RepTableSmallBold"/>
              <w:keepNext/>
              <w:rPr>
                <w:lang w:val="en-GB"/>
              </w:rPr>
            </w:pPr>
          </w:p>
        </w:tc>
        <w:tc>
          <w:tcPr>
            <w:tcW w:w="231" w:type="pct"/>
            <w:vMerge/>
          </w:tcPr>
          <w:p w14:paraId="37042DB2" w14:textId="77777777" w:rsidR="00C81348" w:rsidRPr="00B32849" w:rsidRDefault="00C81348" w:rsidP="00A241B7">
            <w:pPr>
              <w:pStyle w:val="RepTableSmallBold"/>
              <w:keepNext/>
              <w:rPr>
                <w:lang w:val="en-GB"/>
              </w:rPr>
            </w:pPr>
          </w:p>
        </w:tc>
        <w:tc>
          <w:tcPr>
            <w:tcW w:w="590" w:type="pct"/>
          </w:tcPr>
          <w:p w14:paraId="3659CD72" w14:textId="77777777" w:rsidR="00C81348" w:rsidRPr="00B32849" w:rsidRDefault="00C81348" w:rsidP="00A241B7">
            <w:pPr>
              <w:pStyle w:val="RepTableSmallBold"/>
              <w:keepNext/>
              <w:spacing w:after="120"/>
              <w:rPr>
                <w:lang w:val="en-GB"/>
              </w:rPr>
            </w:pPr>
            <w:r w:rsidRPr="00B32849">
              <w:rPr>
                <w:lang w:val="en-GB"/>
              </w:rPr>
              <w:t>Method / Kind</w:t>
            </w:r>
          </w:p>
          <w:p w14:paraId="2E2B68B4" w14:textId="77777777" w:rsidR="00C81348" w:rsidRPr="00B32849" w:rsidRDefault="00C81348" w:rsidP="00A241B7">
            <w:pPr>
              <w:pStyle w:val="RepTableSmallBold"/>
              <w:keepNext/>
              <w:ind w:right="-118"/>
              <w:rPr>
                <w:lang w:val="en-GB"/>
              </w:rPr>
            </w:pPr>
            <w:r w:rsidRPr="00B32849">
              <w:rPr>
                <w:lang w:val="en-GB"/>
              </w:rPr>
              <w:t>(incl. application technique ***</w:t>
            </w:r>
          </w:p>
        </w:tc>
        <w:tc>
          <w:tcPr>
            <w:tcW w:w="565" w:type="pct"/>
          </w:tcPr>
          <w:p w14:paraId="525C9682" w14:textId="77777777" w:rsidR="00C81348" w:rsidRPr="00B32849" w:rsidRDefault="00C81348" w:rsidP="00A241B7">
            <w:pPr>
              <w:pStyle w:val="RepTableSmallBold"/>
              <w:keepNext/>
              <w:spacing w:after="120"/>
              <w:rPr>
                <w:lang w:val="en-GB"/>
              </w:rPr>
            </w:pPr>
            <w:r w:rsidRPr="00B32849">
              <w:rPr>
                <w:lang w:val="en-GB"/>
              </w:rPr>
              <w:t>Max. number (min. interval between applications)</w:t>
            </w:r>
          </w:p>
          <w:p w14:paraId="4506E041" w14:textId="77777777" w:rsidR="00C81348" w:rsidRPr="00B32849" w:rsidRDefault="00C81348" w:rsidP="00A241B7">
            <w:pPr>
              <w:pStyle w:val="RepTableSmallBold"/>
              <w:keepNext/>
              <w:rPr>
                <w:lang w:val="en-GB"/>
              </w:rPr>
            </w:pPr>
            <w:r w:rsidRPr="00B32849">
              <w:rPr>
                <w:lang w:val="en-GB"/>
              </w:rPr>
              <w:t xml:space="preserve">a) per use </w:t>
            </w:r>
          </w:p>
          <w:p w14:paraId="33D5EE16" w14:textId="77777777" w:rsidR="00C81348" w:rsidRPr="00B32849" w:rsidRDefault="00C81348" w:rsidP="00A241B7">
            <w:pPr>
              <w:pStyle w:val="RepTableSmallBold"/>
              <w:keepNext/>
              <w:rPr>
                <w:lang w:val="en-GB"/>
              </w:rPr>
            </w:pPr>
            <w:r w:rsidRPr="00B32849">
              <w:rPr>
                <w:lang w:val="en-GB"/>
              </w:rPr>
              <w:t>b) per crop/ season</w:t>
            </w:r>
          </w:p>
        </w:tc>
        <w:tc>
          <w:tcPr>
            <w:tcW w:w="638" w:type="pct"/>
          </w:tcPr>
          <w:p w14:paraId="311B9EFB" w14:textId="77777777" w:rsidR="00C81348" w:rsidRPr="00B32849" w:rsidRDefault="00C81348" w:rsidP="00A241B7">
            <w:pPr>
              <w:pStyle w:val="RepTableSmallBold"/>
              <w:keepNext/>
              <w:rPr>
                <w:lang w:val="en-GB"/>
              </w:rPr>
            </w:pPr>
            <w:r w:rsidRPr="00B32849">
              <w:rPr>
                <w:lang w:val="en-GB"/>
              </w:rPr>
              <w:t xml:space="preserve">Max. application rate </w:t>
            </w:r>
          </w:p>
          <w:p w14:paraId="0BAEC69F" w14:textId="77777777" w:rsidR="00C81348" w:rsidRPr="00B32849" w:rsidRDefault="00C81348" w:rsidP="00A241B7">
            <w:pPr>
              <w:pStyle w:val="RepTableSmallBold"/>
              <w:keepNext/>
              <w:rPr>
                <w:lang w:val="en-GB"/>
              </w:rPr>
            </w:pPr>
            <w:r w:rsidRPr="00B32849">
              <w:rPr>
                <w:lang w:val="en-GB"/>
              </w:rPr>
              <w:t>kg as/ha</w:t>
            </w:r>
            <w:r w:rsidRPr="00B32849">
              <w:rPr>
                <w:lang w:val="en-GB"/>
              </w:rPr>
              <w:br/>
              <w:t xml:space="preserve"> </w:t>
            </w:r>
            <w:r w:rsidRPr="00B32849">
              <w:rPr>
                <w:lang w:val="en-GB"/>
              </w:rPr>
              <w:br/>
              <w:t xml:space="preserve">a) </w:t>
            </w:r>
            <w:r w:rsidR="003B02CD">
              <w:rPr>
                <w:lang w:val="en-GB"/>
              </w:rPr>
              <w:t>IMS</w:t>
            </w:r>
            <w:r w:rsidRPr="00B32849">
              <w:rPr>
                <w:lang w:val="en-GB"/>
              </w:rPr>
              <w:br/>
              <w:t xml:space="preserve">b) </w:t>
            </w:r>
            <w:r w:rsidR="003B02CD">
              <w:rPr>
                <w:lang w:val="en-GB"/>
              </w:rPr>
              <w:t>MSM</w:t>
            </w:r>
          </w:p>
        </w:tc>
        <w:tc>
          <w:tcPr>
            <w:tcW w:w="424" w:type="pct"/>
          </w:tcPr>
          <w:p w14:paraId="4B068785" w14:textId="77777777" w:rsidR="00C81348" w:rsidRPr="00F41BBA" w:rsidRDefault="00C81348" w:rsidP="00A241B7">
            <w:pPr>
              <w:pStyle w:val="RepTableSmallBold"/>
              <w:keepNext/>
              <w:rPr>
                <w:lang w:val="nl-BE"/>
              </w:rPr>
            </w:pPr>
            <w:r w:rsidRPr="00F41BBA">
              <w:rPr>
                <w:lang w:val="nl-BE"/>
              </w:rPr>
              <w:t>Water L/ha</w:t>
            </w:r>
            <w:r w:rsidRPr="00F41BBA">
              <w:rPr>
                <w:lang w:val="nl-BE"/>
              </w:rPr>
              <w:br/>
            </w:r>
            <w:r w:rsidRPr="00F41BBA">
              <w:rPr>
                <w:lang w:val="nl-BE"/>
              </w:rPr>
              <w:br/>
              <w:t>min / max</w:t>
            </w:r>
          </w:p>
        </w:tc>
        <w:tc>
          <w:tcPr>
            <w:tcW w:w="255" w:type="pct"/>
            <w:vMerge/>
          </w:tcPr>
          <w:p w14:paraId="5489D747" w14:textId="77777777" w:rsidR="00C81348" w:rsidRPr="00F41BBA" w:rsidRDefault="00C81348" w:rsidP="00A241B7">
            <w:pPr>
              <w:pStyle w:val="RepTableSmallBold"/>
              <w:keepNext/>
              <w:rPr>
                <w:lang w:val="nl-BE"/>
              </w:rPr>
            </w:pPr>
          </w:p>
        </w:tc>
        <w:tc>
          <w:tcPr>
            <w:tcW w:w="762" w:type="pct"/>
            <w:vMerge/>
          </w:tcPr>
          <w:p w14:paraId="47149017" w14:textId="77777777" w:rsidR="00C81348" w:rsidRPr="00F41BBA" w:rsidRDefault="00C81348" w:rsidP="00A241B7">
            <w:pPr>
              <w:pStyle w:val="RepTableSmallBold"/>
              <w:keepNext/>
              <w:rPr>
                <w:lang w:val="nl-BE"/>
              </w:rPr>
            </w:pPr>
          </w:p>
        </w:tc>
        <w:tc>
          <w:tcPr>
            <w:tcW w:w="124" w:type="pct"/>
            <w:shd w:val="clear" w:color="auto" w:fill="D9D9D9"/>
            <w:textDirection w:val="btLr"/>
          </w:tcPr>
          <w:p w14:paraId="7AE89F43" w14:textId="77777777" w:rsidR="00C81348" w:rsidRPr="00B32849" w:rsidRDefault="00C81348" w:rsidP="00A241B7">
            <w:pPr>
              <w:pStyle w:val="RepTableSmallBold"/>
              <w:keepNext/>
              <w:ind w:left="113" w:right="113"/>
              <w:rPr>
                <w:lang w:val="en-GB"/>
              </w:rPr>
            </w:pPr>
            <w:r w:rsidRPr="00B32849">
              <w:rPr>
                <w:lang w:val="en-GB"/>
              </w:rPr>
              <w:t>Operator</w:t>
            </w:r>
          </w:p>
        </w:tc>
        <w:tc>
          <w:tcPr>
            <w:tcW w:w="168" w:type="pct"/>
            <w:shd w:val="clear" w:color="auto" w:fill="D9D9D9"/>
            <w:textDirection w:val="btLr"/>
          </w:tcPr>
          <w:p w14:paraId="4932D689" w14:textId="77777777" w:rsidR="00C81348" w:rsidRPr="00B32849" w:rsidRDefault="00C81348" w:rsidP="00A241B7">
            <w:pPr>
              <w:pStyle w:val="RepTableSmallBold"/>
              <w:keepNext/>
              <w:ind w:left="113" w:right="113"/>
              <w:rPr>
                <w:lang w:val="en-GB"/>
              </w:rPr>
            </w:pPr>
            <w:r w:rsidRPr="00B32849">
              <w:rPr>
                <w:lang w:val="en-GB"/>
              </w:rPr>
              <w:t>Worker</w:t>
            </w:r>
          </w:p>
        </w:tc>
        <w:tc>
          <w:tcPr>
            <w:tcW w:w="169" w:type="pct"/>
            <w:shd w:val="clear" w:color="auto" w:fill="D9D9D9"/>
            <w:textDirection w:val="btLr"/>
          </w:tcPr>
          <w:p w14:paraId="3E5D0FB9" w14:textId="77777777" w:rsidR="00C81348" w:rsidRPr="00B32849" w:rsidRDefault="00565359" w:rsidP="00A241B7">
            <w:pPr>
              <w:pStyle w:val="RepTableSmallBold"/>
              <w:keepNext/>
              <w:ind w:left="113" w:right="113"/>
              <w:rPr>
                <w:lang w:val="en-GB"/>
              </w:rPr>
            </w:pPr>
            <w:r w:rsidRPr="00B32849">
              <w:rPr>
                <w:lang w:val="en-GB"/>
              </w:rPr>
              <w:t>Residents</w:t>
            </w:r>
          </w:p>
        </w:tc>
        <w:tc>
          <w:tcPr>
            <w:tcW w:w="169" w:type="pct"/>
            <w:shd w:val="clear" w:color="auto" w:fill="D9D9D9"/>
            <w:textDirection w:val="btLr"/>
          </w:tcPr>
          <w:p w14:paraId="133110C4" w14:textId="77777777" w:rsidR="00C81348" w:rsidRPr="00B32849" w:rsidRDefault="00565359" w:rsidP="00565359">
            <w:pPr>
              <w:pStyle w:val="RepTableSmallBold"/>
              <w:keepNext/>
              <w:ind w:left="113" w:right="113"/>
              <w:rPr>
                <w:lang w:val="en-GB"/>
              </w:rPr>
            </w:pPr>
            <w:r w:rsidRPr="00B32849">
              <w:rPr>
                <w:lang w:val="en-GB"/>
              </w:rPr>
              <w:t xml:space="preserve">Bystander </w:t>
            </w:r>
          </w:p>
        </w:tc>
      </w:tr>
      <w:tr w:rsidR="00C81348" w:rsidRPr="00245BAA" w14:paraId="080392D4" w14:textId="77777777" w:rsidTr="001831FF">
        <w:tc>
          <w:tcPr>
            <w:tcW w:w="255" w:type="pct"/>
          </w:tcPr>
          <w:p w14:paraId="71124EA8" w14:textId="77777777" w:rsidR="00C81348" w:rsidRPr="00BF579E" w:rsidRDefault="00305DA0" w:rsidP="00A241B7">
            <w:pPr>
              <w:pStyle w:val="RepTableSmall"/>
              <w:keepLines/>
              <w:rPr>
                <w:lang w:val="en-GB"/>
              </w:rPr>
            </w:pPr>
            <w:r w:rsidRPr="00BF579E">
              <w:rPr>
                <w:lang w:val="en-GB"/>
              </w:rPr>
              <w:t>1</w:t>
            </w:r>
          </w:p>
        </w:tc>
        <w:tc>
          <w:tcPr>
            <w:tcW w:w="650" w:type="pct"/>
          </w:tcPr>
          <w:p w14:paraId="666086D4" w14:textId="77777777" w:rsidR="00C81348" w:rsidRPr="00BF579E" w:rsidRDefault="00305DA0" w:rsidP="00A241B7">
            <w:pPr>
              <w:pStyle w:val="RepTableSmall"/>
              <w:keepLines/>
              <w:rPr>
                <w:lang w:val="en-GB"/>
              </w:rPr>
            </w:pPr>
            <w:r w:rsidRPr="00BF579E">
              <w:rPr>
                <w:lang w:val="en-GB"/>
              </w:rPr>
              <w:t xml:space="preserve">Winter cereals </w:t>
            </w:r>
          </w:p>
          <w:p w14:paraId="20216057" w14:textId="77777777" w:rsidR="00305DA0" w:rsidRPr="00BF579E" w:rsidRDefault="00305DA0" w:rsidP="00A241B7">
            <w:pPr>
              <w:pStyle w:val="RepTableSmall"/>
              <w:keepLines/>
              <w:rPr>
                <w:lang w:val="en-GB"/>
              </w:rPr>
            </w:pPr>
            <w:r w:rsidRPr="00BF579E">
              <w:rPr>
                <w:lang w:val="en-GB"/>
              </w:rPr>
              <w:t>(BBCH 21-31)</w:t>
            </w:r>
          </w:p>
        </w:tc>
        <w:tc>
          <w:tcPr>
            <w:tcW w:w="231" w:type="pct"/>
          </w:tcPr>
          <w:p w14:paraId="3B799D9B" w14:textId="77777777" w:rsidR="00C81348" w:rsidRPr="00BF579E" w:rsidRDefault="00C81348" w:rsidP="00A241B7">
            <w:pPr>
              <w:pStyle w:val="RepTableSmall"/>
              <w:keepLines/>
              <w:jc w:val="center"/>
              <w:rPr>
                <w:lang w:val="en-GB"/>
              </w:rPr>
            </w:pPr>
            <w:r w:rsidRPr="00BF579E">
              <w:rPr>
                <w:lang w:val="en-GB"/>
              </w:rPr>
              <w:t>F</w:t>
            </w:r>
          </w:p>
        </w:tc>
        <w:tc>
          <w:tcPr>
            <w:tcW w:w="590" w:type="pct"/>
          </w:tcPr>
          <w:p w14:paraId="43A01F65" w14:textId="77777777" w:rsidR="00C81348" w:rsidRPr="00BF579E" w:rsidRDefault="00C81348" w:rsidP="00A241B7">
            <w:pPr>
              <w:pStyle w:val="RepTableSmall"/>
              <w:keepLines/>
              <w:jc w:val="center"/>
              <w:rPr>
                <w:lang w:val="en-GB"/>
              </w:rPr>
            </w:pPr>
            <w:r w:rsidRPr="00BF579E">
              <w:rPr>
                <w:lang w:val="en-GB"/>
              </w:rPr>
              <w:t>Spraying, LCTM</w:t>
            </w:r>
          </w:p>
        </w:tc>
        <w:tc>
          <w:tcPr>
            <w:tcW w:w="565" w:type="pct"/>
          </w:tcPr>
          <w:p w14:paraId="70E14898" w14:textId="77777777" w:rsidR="00C81348" w:rsidRPr="00BF579E" w:rsidRDefault="00C81348" w:rsidP="00A241B7">
            <w:pPr>
              <w:pStyle w:val="RepTableSmall"/>
              <w:keepLines/>
              <w:jc w:val="center"/>
              <w:rPr>
                <w:lang w:val="en-GB"/>
              </w:rPr>
            </w:pPr>
            <w:proofErr w:type="gramStart"/>
            <w:r w:rsidRPr="00BF579E">
              <w:rPr>
                <w:lang w:val="en-GB"/>
              </w:rPr>
              <w:t>1 ;</w:t>
            </w:r>
            <w:proofErr w:type="gramEnd"/>
            <w:r w:rsidRPr="00BF579E">
              <w:rPr>
                <w:lang w:val="en-GB"/>
              </w:rPr>
              <w:t xml:space="preserve"> 1</w:t>
            </w:r>
          </w:p>
        </w:tc>
        <w:tc>
          <w:tcPr>
            <w:tcW w:w="638" w:type="pct"/>
          </w:tcPr>
          <w:p w14:paraId="0DAAE66F" w14:textId="77777777" w:rsidR="00C81348" w:rsidRPr="00BF579E" w:rsidRDefault="00C81348" w:rsidP="00A241B7">
            <w:pPr>
              <w:pStyle w:val="RepTableSmall"/>
              <w:keepLines/>
              <w:jc w:val="center"/>
              <w:rPr>
                <w:lang w:val="en-GB"/>
              </w:rPr>
            </w:pPr>
            <w:r w:rsidRPr="00BF579E">
              <w:rPr>
                <w:lang w:val="en-GB"/>
              </w:rPr>
              <w:t xml:space="preserve">a) </w:t>
            </w:r>
            <w:r w:rsidR="00305DA0" w:rsidRPr="00BF579E">
              <w:rPr>
                <w:lang w:val="en-GB"/>
              </w:rPr>
              <w:t>0.003</w:t>
            </w:r>
            <w:r w:rsidRPr="00BF579E">
              <w:rPr>
                <w:lang w:val="en-GB"/>
              </w:rPr>
              <w:br/>
              <w:t xml:space="preserve">b) </w:t>
            </w:r>
            <w:r w:rsidR="00305DA0" w:rsidRPr="00BF579E">
              <w:rPr>
                <w:lang w:val="en-GB"/>
              </w:rPr>
              <w:t>0.0</w:t>
            </w:r>
            <w:r w:rsidR="00BF579E" w:rsidRPr="00BF579E">
              <w:rPr>
                <w:lang w:val="en-GB"/>
              </w:rPr>
              <w:t>10</w:t>
            </w:r>
          </w:p>
        </w:tc>
        <w:tc>
          <w:tcPr>
            <w:tcW w:w="424" w:type="pct"/>
          </w:tcPr>
          <w:p w14:paraId="7056E37F" w14:textId="77777777" w:rsidR="00C81348" w:rsidRPr="00BF579E" w:rsidRDefault="00BF579E" w:rsidP="00A241B7">
            <w:pPr>
              <w:pStyle w:val="RepTableSmall"/>
              <w:keepLines/>
              <w:jc w:val="center"/>
              <w:rPr>
                <w:lang w:val="en-GB"/>
              </w:rPr>
            </w:pPr>
            <w:r w:rsidRPr="00BF579E">
              <w:rPr>
                <w:lang w:val="en-GB"/>
              </w:rPr>
              <w:t>2</w:t>
            </w:r>
            <w:r w:rsidR="00C81348" w:rsidRPr="00BF579E">
              <w:rPr>
                <w:lang w:val="en-GB"/>
              </w:rPr>
              <w:t>00 - 400</w:t>
            </w:r>
          </w:p>
        </w:tc>
        <w:tc>
          <w:tcPr>
            <w:tcW w:w="255" w:type="pct"/>
          </w:tcPr>
          <w:p w14:paraId="506281A9" w14:textId="77777777" w:rsidR="00C81348" w:rsidRPr="00BF579E" w:rsidRDefault="00BF579E" w:rsidP="00A241B7">
            <w:pPr>
              <w:pStyle w:val="RepTableSmall"/>
              <w:keepLines/>
              <w:rPr>
                <w:lang w:val="en-GB"/>
              </w:rPr>
            </w:pPr>
            <w:r w:rsidRPr="00BF579E">
              <w:rPr>
                <w:lang w:val="en-GB"/>
              </w:rPr>
              <w:t>-</w:t>
            </w:r>
          </w:p>
        </w:tc>
        <w:tc>
          <w:tcPr>
            <w:tcW w:w="762" w:type="pct"/>
          </w:tcPr>
          <w:p w14:paraId="6E151A6A" w14:textId="77777777" w:rsidR="00C81348" w:rsidRPr="00BF579E" w:rsidRDefault="00BF579E" w:rsidP="00A241B7">
            <w:pPr>
              <w:pStyle w:val="RepTableSmall"/>
              <w:keepLines/>
              <w:rPr>
                <w:lang w:val="de-DE"/>
              </w:rPr>
            </w:pPr>
            <w:proofErr w:type="spellStart"/>
            <w:r w:rsidRPr="00BF579E">
              <w:rPr>
                <w:bCs/>
                <w:lang w:val="de-DE"/>
              </w:rPr>
              <w:t>Safener</w:t>
            </w:r>
            <w:proofErr w:type="spellEnd"/>
            <w:r w:rsidRPr="00BF579E">
              <w:rPr>
                <w:bCs/>
                <w:lang w:val="de-DE"/>
              </w:rPr>
              <w:t xml:space="preserve">: </w:t>
            </w:r>
            <w:proofErr w:type="spellStart"/>
            <w:r w:rsidRPr="00BF579E">
              <w:rPr>
                <w:bCs/>
                <w:lang w:val="de-DE"/>
              </w:rPr>
              <w:t>mefenpyr-diethyl</w:t>
            </w:r>
            <w:proofErr w:type="spellEnd"/>
            <w:r w:rsidRPr="00BF579E">
              <w:rPr>
                <w:bCs/>
                <w:lang w:val="de-DE"/>
              </w:rPr>
              <w:t>: 0.045 kg/ha</w:t>
            </w:r>
          </w:p>
        </w:tc>
        <w:tc>
          <w:tcPr>
            <w:tcW w:w="124" w:type="pct"/>
            <w:shd w:val="clear" w:color="auto" w:fill="FFFF00"/>
          </w:tcPr>
          <w:p w14:paraId="3AA35589" w14:textId="77777777" w:rsidR="00C81348" w:rsidRPr="00BF579E" w:rsidRDefault="00C81348" w:rsidP="00A241B7">
            <w:pPr>
              <w:pStyle w:val="RepTableSmall"/>
              <w:keepLines/>
              <w:rPr>
                <w:highlight w:val="yellow"/>
                <w:lang w:val="de-DE"/>
              </w:rPr>
            </w:pPr>
          </w:p>
        </w:tc>
        <w:tc>
          <w:tcPr>
            <w:tcW w:w="168" w:type="pct"/>
            <w:shd w:val="clear" w:color="auto" w:fill="92D050"/>
          </w:tcPr>
          <w:p w14:paraId="27153A85" w14:textId="77777777" w:rsidR="00C81348" w:rsidRPr="00BF579E" w:rsidRDefault="00C81348" w:rsidP="00A241B7">
            <w:pPr>
              <w:pStyle w:val="RepTableSmall"/>
              <w:keepLines/>
              <w:rPr>
                <w:lang w:val="de-DE"/>
              </w:rPr>
            </w:pPr>
          </w:p>
        </w:tc>
        <w:tc>
          <w:tcPr>
            <w:tcW w:w="169" w:type="pct"/>
            <w:shd w:val="clear" w:color="auto" w:fill="92D050"/>
          </w:tcPr>
          <w:p w14:paraId="7472BA4F" w14:textId="77777777" w:rsidR="00C81348" w:rsidRPr="00BF579E" w:rsidRDefault="00C81348" w:rsidP="00A241B7">
            <w:pPr>
              <w:pStyle w:val="RepTableSmall"/>
              <w:keepLines/>
              <w:rPr>
                <w:lang w:val="de-DE"/>
              </w:rPr>
            </w:pPr>
          </w:p>
        </w:tc>
        <w:tc>
          <w:tcPr>
            <w:tcW w:w="169" w:type="pct"/>
            <w:shd w:val="clear" w:color="auto" w:fill="92D050"/>
          </w:tcPr>
          <w:p w14:paraId="7062592A" w14:textId="77777777" w:rsidR="00C81348" w:rsidRPr="00BF579E" w:rsidRDefault="00C81348" w:rsidP="00A241B7">
            <w:pPr>
              <w:pStyle w:val="RepTableSmall"/>
              <w:keepLines/>
              <w:rPr>
                <w:lang w:val="de-DE"/>
              </w:rPr>
            </w:pPr>
          </w:p>
        </w:tc>
      </w:tr>
    </w:tbl>
    <w:p w14:paraId="0C247828" w14:textId="77777777" w:rsidR="00C81348" w:rsidRPr="00B32849" w:rsidRDefault="00C81348" w:rsidP="00394E57">
      <w:pPr>
        <w:pStyle w:val="RepTableFootnote"/>
        <w:rPr>
          <w:lang w:val="en-GB"/>
        </w:rPr>
      </w:pPr>
      <w:r w:rsidRPr="00B32849">
        <w:rPr>
          <w:lang w:val="en-GB"/>
        </w:rPr>
        <w:t xml:space="preserve">* </w:t>
      </w:r>
      <w:r w:rsidR="00394E57" w:rsidRPr="00B32849">
        <w:rPr>
          <w:lang w:val="en-GB"/>
        </w:rPr>
        <w:tab/>
      </w:r>
      <w:r w:rsidRPr="00B32849">
        <w:rPr>
          <w:lang w:val="en-GB"/>
        </w:rPr>
        <w:t xml:space="preserve">Use number(s) in accordance with the list of all intended GAPs in Part B, Section 0 should be given in column 1 </w:t>
      </w:r>
    </w:p>
    <w:p w14:paraId="6E223F4A" w14:textId="77777777" w:rsidR="00C81348" w:rsidRPr="00B32849" w:rsidRDefault="00C81348" w:rsidP="00394E57">
      <w:pPr>
        <w:pStyle w:val="RepTableFootnote"/>
        <w:rPr>
          <w:lang w:val="en-GB"/>
        </w:rPr>
      </w:pPr>
      <w:r w:rsidRPr="00B32849">
        <w:rPr>
          <w:lang w:val="en-GB"/>
        </w:rPr>
        <w:t xml:space="preserve">** </w:t>
      </w:r>
      <w:r w:rsidR="00394E57" w:rsidRPr="00B32849">
        <w:rPr>
          <w:lang w:val="en-GB"/>
        </w:rPr>
        <w:tab/>
      </w:r>
      <w:r w:rsidRPr="00B32849">
        <w:rPr>
          <w:lang w:val="en-GB"/>
        </w:rPr>
        <w:t>F: professional field use, Fn: non-professional field use, Fpn: professional and non-professional field use, G: professional greenhouse use, Gn: non-professional greenhouse use, Gpn: professional and non-professional greenhouse use, I: indoor application</w:t>
      </w:r>
      <w:r w:rsidR="00565359">
        <w:rPr>
          <w:lang w:val="en-GB"/>
        </w:rPr>
        <w:t xml:space="preserve"> </w:t>
      </w:r>
    </w:p>
    <w:p w14:paraId="32E2F2E5" w14:textId="77777777" w:rsidR="00C81348" w:rsidRDefault="00C81348" w:rsidP="00394E57">
      <w:pPr>
        <w:pStyle w:val="RepTableFootnote"/>
        <w:rPr>
          <w:lang w:val="en-GB"/>
        </w:rPr>
      </w:pPr>
      <w:r w:rsidRPr="00B32849">
        <w:rPr>
          <w:lang w:val="en-GB"/>
        </w:rPr>
        <w:t>***</w:t>
      </w:r>
      <w:r w:rsidR="00394E57" w:rsidRPr="00B32849">
        <w:rPr>
          <w:lang w:val="en-GB"/>
        </w:rPr>
        <w:tab/>
      </w:r>
      <w:r w:rsidRPr="00B32849">
        <w:rPr>
          <w:lang w:val="en-GB"/>
        </w:rPr>
        <w:t>e.g. LC: low crops, HC: high crop, TM: tractor-mounted, HH: hand-held</w:t>
      </w:r>
    </w:p>
    <w:p w14:paraId="478CFC27" w14:textId="77777777" w:rsidR="00BB71D6" w:rsidRPr="00BB71D6" w:rsidRDefault="00BB71D6" w:rsidP="00BB71D6">
      <w:pPr>
        <w:pStyle w:val="RepStandard"/>
      </w:pPr>
    </w:p>
    <w:p w14:paraId="06B25085" w14:textId="77777777" w:rsidR="00C81348" w:rsidRPr="00B32849" w:rsidRDefault="005607E6" w:rsidP="00394E57">
      <w:pPr>
        <w:pStyle w:val="RepTableFootnote"/>
        <w:keepNext/>
        <w:keepLines/>
        <w:rPr>
          <w:lang w:val="en-GB"/>
        </w:rPr>
      </w:pPr>
      <w:r>
        <w:rPr>
          <w:lang w:val="en-GB"/>
        </w:rPr>
        <w:t>Explanation for column 10 “</w:t>
      </w:r>
      <w:r w:rsidR="00C81348" w:rsidRPr="00B32849">
        <w:rPr>
          <w:lang w:val="en-GB"/>
        </w:rPr>
        <w:t>Accep</w:t>
      </w:r>
      <w:r>
        <w:rPr>
          <w:lang w:val="en-GB"/>
        </w:rPr>
        <w:t>tability of exposure assessment”</w:t>
      </w:r>
    </w:p>
    <w:tbl>
      <w:tblPr>
        <w:tblW w:w="5000" w:type="pct"/>
        <w:tblCellMar>
          <w:left w:w="115" w:type="dxa"/>
          <w:right w:w="115" w:type="dxa"/>
        </w:tblCellMar>
        <w:tblLook w:val="0000" w:firstRow="0" w:lastRow="0" w:firstColumn="0" w:lastColumn="0" w:noHBand="0" w:noVBand="0"/>
      </w:tblPr>
      <w:tblGrid>
        <w:gridCol w:w="742"/>
        <w:gridCol w:w="8846"/>
      </w:tblGrid>
      <w:tr w:rsidR="00C81348" w:rsidRPr="00B32849" w14:paraId="1A6163BA"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99CC00"/>
            <w:vAlign w:val="center"/>
          </w:tcPr>
          <w:p w14:paraId="01C7A476" w14:textId="77777777" w:rsidR="00C81348" w:rsidRPr="00B32849" w:rsidRDefault="00C81348" w:rsidP="00394E57">
            <w:pPr>
              <w:pStyle w:val="RepTableFootnote"/>
              <w:keepNext/>
              <w:keepLines/>
              <w:rPr>
                <w:lang w:val="en-GB"/>
              </w:rPr>
            </w:pPr>
            <w:r w:rsidRPr="00B32849">
              <w:rPr>
                <w:lang w:val="en-GB"/>
              </w:rPr>
              <w:t>A</w:t>
            </w:r>
          </w:p>
        </w:tc>
        <w:tc>
          <w:tcPr>
            <w:tcW w:w="4613" w:type="pct"/>
            <w:tcBorders>
              <w:top w:val="single" w:sz="4" w:space="0" w:color="auto"/>
              <w:left w:val="single" w:sz="4" w:space="0" w:color="auto"/>
              <w:bottom w:val="single" w:sz="4" w:space="0" w:color="auto"/>
              <w:right w:val="single" w:sz="4" w:space="0" w:color="auto"/>
            </w:tcBorders>
          </w:tcPr>
          <w:p w14:paraId="62FCE170" w14:textId="77777777" w:rsidR="00C81348" w:rsidRPr="00B32849" w:rsidRDefault="00C81348" w:rsidP="00394E57">
            <w:pPr>
              <w:pStyle w:val="RepTableFootnote"/>
              <w:keepNext/>
              <w:keepLines/>
              <w:rPr>
                <w:lang w:val="en-GB"/>
              </w:rPr>
            </w:pPr>
            <w:r w:rsidRPr="00B32849">
              <w:rPr>
                <w:lang w:val="en-GB"/>
              </w:rPr>
              <w:t>Exposure acceptable without PPE / risk mitigation measures</w:t>
            </w:r>
          </w:p>
        </w:tc>
      </w:tr>
      <w:tr w:rsidR="00C81348" w:rsidRPr="00B32849" w14:paraId="741D1906"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FF00"/>
            <w:vAlign w:val="center"/>
          </w:tcPr>
          <w:p w14:paraId="253B9F7A" w14:textId="77777777" w:rsidR="00C81348" w:rsidRPr="00B32849" w:rsidRDefault="00E23040" w:rsidP="00394E57">
            <w:pPr>
              <w:pStyle w:val="RepTableFootnote"/>
              <w:keepNext/>
              <w:keepLines/>
              <w:rPr>
                <w:lang w:val="en-GB"/>
              </w:rPr>
            </w:pPr>
            <w:r w:rsidRPr="00B32849">
              <w:rPr>
                <w:lang w:val="en-GB"/>
              </w:rPr>
              <w:t>R</w:t>
            </w:r>
          </w:p>
        </w:tc>
        <w:tc>
          <w:tcPr>
            <w:tcW w:w="4613" w:type="pct"/>
            <w:tcBorders>
              <w:top w:val="single" w:sz="4" w:space="0" w:color="auto"/>
              <w:left w:val="single" w:sz="4" w:space="0" w:color="auto"/>
              <w:bottom w:val="single" w:sz="4" w:space="0" w:color="auto"/>
              <w:right w:val="single" w:sz="4" w:space="0" w:color="auto"/>
            </w:tcBorders>
          </w:tcPr>
          <w:p w14:paraId="7B61DB0A" w14:textId="77777777" w:rsidR="00C81348" w:rsidRPr="00B32849" w:rsidRDefault="00C81348" w:rsidP="00394E57">
            <w:pPr>
              <w:pStyle w:val="RepTableFootnote"/>
              <w:keepNext/>
              <w:keepLines/>
              <w:rPr>
                <w:lang w:val="en-GB"/>
              </w:rPr>
            </w:pPr>
            <w:r w:rsidRPr="00B32849">
              <w:rPr>
                <w:lang w:val="en-GB"/>
              </w:rPr>
              <w:t>Further refinement and/or risk mitigation measures required</w:t>
            </w:r>
          </w:p>
        </w:tc>
      </w:tr>
      <w:tr w:rsidR="00C81348" w:rsidRPr="00B32849" w14:paraId="3F8B9B1E" w14:textId="77777777" w:rsidTr="00B27CEC">
        <w:trPr>
          <w:cantSplit/>
          <w:trHeight w:val="240"/>
        </w:trPr>
        <w:tc>
          <w:tcPr>
            <w:tcW w:w="387" w:type="pct"/>
            <w:tcBorders>
              <w:top w:val="single" w:sz="4" w:space="0" w:color="auto"/>
              <w:left w:val="single" w:sz="4" w:space="0" w:color="auto"/>
              <w:bottom w:val="single" w:sz="4" w:space="0" w:color="auto"/>
              <w:right w:val="single" w:sz="4" w:space="0" w:color="auto"/>
            </w:tcBorders>
            <w:shd w:val="clear" w:color="auto" w:fill="FF0000"/>
            <w:vAlign w:val="center"/>
          </w:tcPr>
          <w:p w14:paraId="1B55E7E7" w14:textId="77777777" w:rsidR="00C81348" w:rsidRPr="00B32849" w:rsidRDefault="00E23040" w:rsidP="00394E57">
            <w:pPr>
              <w:pStyle w:val="RepTableFootnote"/>
              <w:rPr>
                <w:lang w:val="en-GB"/>
              </w:rPr>
            </w:pPr>
            <w:r w:rsidRPr="00B32849">
              <w:rPr>
                <w:lang w:val="en-GB"/>
              </w:rPr>
              <w:t>N</w:t>
            </w:r>
          </w:p>
        </w:tc>
        <w:tc>
          <w:tcPr>
            <w:tcW w:w="4613" w:type="pct"/>
            <w:tcBorders>
              <w:top w:val="single" w:sz="4" w:space="0" w:color="auto"/>
              <w:left w:val="single" w:sz="4" w:space="0" w:color="auto"/>
              <w:bottom w:val="single" w:sz="4" w:space="0" w:color="auto"/>
              <w:right w:val="single" w:sz="4" w:space="0" w:color="auto"/>
            </w:tcBorders>
          </w:tcPr>
          <w:p w14:paraId="49AE51F9" w14:textId="77777777" w:rsidR="00C81348" w:rsidRPr="00B32849" w:rsidRDefault="00C81348" w:rsidP="00394E57">
            <w:pPr>
              <w:pStyle w:val="RepTableFootnote"/>
              <w:rPr>
                <w:lang w:val="en-GB"/>
              </w:rPr>
            </w:pPr>
            <w:r w:rsidRPr="00B32849">
              <w:rPr>
                <w:lang w:val="en-GB"/>
              </w:rPr>
              <w:t>Exposure not acceptable/ Evaluation not possible</w:t>
            </w:r>
          </w:p>
        </w:tc>
      </w:tr>
    </w:tbl>
    <w:p w14:paraId="69CAA9AF" w14:textId="77777777" w:rsidR="00C81348" w:rsidRPr="00B32849" w:rsidRDefault="00C81348" w:rsidP="00394E57">
      <w:pPr>
        <w:pStyle w:val="RepNewPart"/>
      </w:pPr>
      <w:r w:rsidRPr="00B32849">
        <w:lastRenderedPageBreak/>
        <w:t>Data gaps</w:t>
      </w:r>
    </w:p>
    <w:p w14:paraId="1EDC8BF9" w14:textId="77777777" w:rsidR="00C81348" w:rsidRPr="00B32849" w:rsidRDefault="00F12658" w:rsidP="00275A89">
      <w:pPr>
        <w:pStyle w:val="RepEditorNotesMS"/>
      </w:pPr>
      <w:r w:rsidRPr="00F12658">
        <w:rPr>
          <w:highlight w:val="lightGray"/>
        </w:rPr>
        <w:t>N/A</w:t>
      </w:r>
    </w:p>
    <w:p w14:paraId="0DF28A6E" w14:textId="77777777" w:rsidR="008E0ED5" w:rsidRPr="00B32849" w:rsidRDefault="008E0ED5" w:rsidP="008E0ED5">
      <w:pPr>
        <w:pStyle w:val="RepStandard"/>
      </w:pPr>
    </w:p>
    <w:p w14:paraId="2CB54F91" w14:textId="77777777" w:rsidR="00394E57" w:rsidRPr="00B32849" w:rsidRDefault="00394E57" w:rsidP="00394E57">
      <w:pPr>
        <w:pStyle w:val="RepStandard"/>
      </w:pPr>
      <w:r w:rsidRPr="00B32849">
        <w:t>Noticed data gaps are:</w:t>
      </w:r>
    </w:p>
    <w:bookmarkStart w:id="59" w:name="_Toc328552146"/>
    <w:bookmarkStart w:id="60" w:name="_Toc332020589"/>
    <w:bookmarkStart w:id="61" w:name="_Toc332203432"/>
    <w:bookmarkStart w:id="62" w:name="_Toc332206984"/>
    <w:bookmarkStart w:id="63" w:name="_Toc332296156"/>
    <w:bookmarkStart w:id="64" w:name="_Toc336434723"/>
    <w:bookmarkStart w:id="65" w:name="_Toc397516874"/>
    <w:bookmarkStart w:id="66" w:name="_Toc398627854"/>
    <w:bookmarkStart w:id="67" w:name="_Toc399335709"/>
    <w:bookmarkStart w:id="68" w:name="_Toc399764849"/>
    <w:bookmarkStart w:id="69" w:name="_Toc412562641"/>
    <w:bookmarkStart w:id="70" w:name="_Toc412562718"/>
    <w:bookmarkStart w:id="71" w:name="_Toc413662710"/>
    <w:bookmarkStart w:id="72" w:name="_Toc413673567"/>
    <w:bookmarkStart w:id="73" w:name="_Toc413673665"/>
    <w:bookmarkStart w:id="74" w:name="_Toc413673736"/>
    <w:bookmarkStart w:id="75" w:name="_Toc413928635"/>
    <w:bookmarkStart w:id="76" w:name="_Toc413936249"/>
    <w:bookmarkStart w:id="77" w:name="_Toc413937960"/>
    <w:bookmarkStart w:id="78" w:name="_Toc414026687"/>
    <w:p w14:paraId="42BA2A98" w14:textId="77777777" w:rsidR="00E74F3B" w:rsidRDefault="00E74F3B">
      <w:pPr>
        <w:pStyle w:val="RepBullet1"/>
        <w:numPr>
          <w:ilvl w:val="0"/>
          <w:numId w:val="5"/>
        </w:numPr>
        <w:rPr>
          <w:lang w:val="en-GB"/>
        </w:rPr>
      </w:pPr>
      <w:r w:rsidRPr="00B32849">
        <w:rPr>
          <w:highlight w:val="yellow"/>
          <w:lang w:val="en-GB"/>
        </w:rPr>
        <w:fldChar w:fldCharType="begin">
          <w:ffData>
            <w:name w:val=""/>
            <w:enabled/>
            <w:calcOnExit w:val="0"/>
            <w:textInput>
              <w:default w:val="data gap 1"/>
            </w:textInput>
          </w:ffData>
        </w:fldChar>
      </w:r>
      <w:r w:rsidR="008E0ED5" w:rsidRPr="00B32849">
        <w:rPr>
          <w:highlight w:val="yellow"/>
          <w:lang w:val="en-GB"/>
        </w:rPr>
        <w:instrText xml:space="preserve"> FORMTEXT </w:instrText>
      </w:r>
      <w:r w:rsidRPr="00B32849">
        <w:rPr>
          <w:highlight w:val="yellow"/>
          <w:lang w:val="en-GB"/>
        </w:rPr>
      </w:r>
      <w:r w:rsidRPr="00B32849">
        <w:rPr>
          <w:highlight w:val="yellow"/>
          <w:lang w:val="en-GB"/>
        </w:rPr>
        <w:fldChar w:fldCharType="separate"/>
      </w:r>
      <w:r w:rsidR="007C0A62">
        <w:rPr>
          <w:noProof/>
          <w:highlight w:val="yellow"/>
          <w:lang w:val="en-GB"/>
        </w:rPr>
        <w:t>data gap 1</w:t>
      </w:r>
      <w:r w:rsidRPr="00B32849">
        <w:rPr>
          <w:highlight w:val="yellow"/>
          <w:lang w:val="en-GB"/>
        </w:rPr>
        <w:fldChar w:fldCharType="end"/>
      </w:r>
    </w:p>
    <w:p w14:paraId="7B00D68B" w14:textId="62F310F2" w:rsidR="00E74F3B" w:rsidRDefault="00E74F3B">
      <w:pPr>
        <w:pStyle w:val="RepBullet1"/>
        <w:numPr>
          <w:ilvl w:val="0"/>
          <w:numId w:val="5"/>
        </w:numPr>
        <w:rPr>
          <w:lang w:val="en-GB"/>
        </w:rPr>
      </w:pPr>
      <w:r w:rsidRPr="00B32849">
        <w:rPr>
          <w:highlight w:val="yellow"/>
          <w:lang w:val="en-GB"/>
        </w:rPr>
        <w:fldChar w:fldCharType="begin">
          <w:ffData>
            <w:name w:val=""/>
            <w:enabled/>
            <w:calcOnExit w:val="0"/>
            <w:textInput>
              <w:default w:val="data gap 2"/>
            </w:textInput>
          </w:ffData>
        </w:fldChar>
      </w:r>
      <w:r w:rsidR="008E0ED5" w:rsidRPr="00B32849">
        <w:rPr>
          <w:highlight w:val="yellow"/>
          <w:lang w:val="en-GB"/>
        </w:rPr>
        <w:instrText xml:space="preserve"> FORMTEXT </w:instrText>
      </w:r>
      <w:r w:rsidRPr="00B32849">
        <w:rPr>
          <w:highlight w:val="yellow"/>
          <w:lang w:val="en-GB"/>
        </w:rPr>
      </w:r>
      <w:r w:rsidRPr="00B32849">
        <w:rPr>
          <w:highlight w:val="yellow"/>
          <w:lang w:val="en-GB"/>
        </w:rPr>
        <w:fldChar w:fldCharType="separate"/>
      </w:r>
      <w:r w:rsidR="007C0A62">
        <w:rPr>
          <w:noProof/>
          <w:highlight w:val="yellow"/>
          <w:lang w:val="en-GB"/>
        </w:rPr>
        <w:t>data gap 2</w:t>
      </w:r>
      <w:r w:rsidRPr="00B32849">
        <w:rPr>
          <w:highlight w:val="yellow"/>
          <w:lang w:val="en-GB"/>
        </w:rPr>
        <w:fldChar w:fldCharType="end"/>
      </w:r>
      <w:r w:rsidR="00956914">
        <w:rPr>
          <w:lang w:val="en-GB"/>
        </w:rPr>
        <w:t>c</w:t>
      </w:r>
    </w:p>
    <w:p w14:paraId="6A337DB7" w14:textId="77777777" w:rsidR="00E74F3B" w:rsidRDefault="00E74F3B">
      <w:pPr>
        <w:pStyle w:val="RepBullet1"/>
        <w:numPr>
          <w:ilvl w:val="0"/>
          <w:numId w:val="5"/>
        </w:numPr>
        <w:rPr>
          <w:lang w:val="en-GB"/>
        </w:rPr>
      </w:pPr>
      <w:r w:rsidRPr="00B32849">
        <w:rPr>
          <w:highlight w:val="yellow"/>
          <w:lang w:val="en-GB"/>
        </w:rPr>
        <w:fldChar w:fldCharType="begin">
          <w:ffData>
            <w:name w:val=""/>
            <w:enabled/>
            <w:calcOnExit w:val="0"/>
            <w:textInput>
              <w:default w:val="data gap 3"/>
            </w:textInput>
          </w:ffData>
        </w:fldChar>
      </w:r>
      <w:r w:rsidR="008E0ED5" w:rsidRPr="00B32849">
        <w:rPr>
          <w:highlight w:val="yellow"/>
          <w:lang w:val="en-GB"/>
        </w:rPr>
        <w:instrText xml:space="preserve"> FORMTEXT </w:instrText>
      </w:r>
      <w:r w:rsidRPr="00B32849">
        <w:rPr>
          <w:highlight w:val="yellow"/>
          <w:lang w:val="en-GB"/>
        </w:rPr>
      </w:r>
      <w:r w:rsidRPr="00B32849">
        <w:rPr>
          <w:highlight w:val="yellow"/>
          <w:lang w:val="en-GB"/>
        </w:rPr>
        <w:fldChar w:fldCharType="separate"/>
      </w:r>
      <w:r w:rsidR="007C0A62">
        <w:rPr>
          <w:noProof/>
          <w:highlight w:val="yellow"/>
          <w:lang w:val="en-GB"/>
        </w:rPr>
        <w:t>data gap 3</w:t>
      </w:r>
      <w:r w:rsidRPr="00B32849">
        <w:rPr>
          <w:highlight w:val="yellow"/>
          <w:lang w:val="en-GB"/>
        </w:rPr>
        <w:fldChar w:fldCharType="end"/>
      </w:r>
    </w:p>
    <w:p w14:paraId="546AD2FC" w14:textId="77777777" w:rsidR="00C81348" w:rsidRPr="00B32849" w:rsidRDefault="005220F3" w:rsidP="005220F3">
      <w:pPr>
        <w:pStyle w:val="Nagwek2"/>
        <w:numPr>
          <w:ilvl w:val="0"/>
          <w:numId w:val="0"/>
        </w:numPr>
      </w:pPr>
      <w:bookmarkStart w:id="79" w:name="_Toc414974066"/>
      <w:bookmarkStart w:id="80" w:name="_Toc450900940"/>
      <w:bookmarkStart w:id="81" w:name="_Toc450920606"/>
      <w:bookmarkStart w:id="82" w:name="_Toc450923727"/>
      <w:bookmarkStart w:id="83" w:name="_Toc454460960"/>
      <w:bookmarkStart w:id="84" w:name="_Toc454462796"/>
      <w:bookmarkStart w:id="85" w:name="_Toc167789033"/>
      <w:r>
        <w:t xml:space="preserve">6. 2 </w:t>
      </w:r>
      <w:r w:rsidR="00C81348" w:rsidRPr="00B32849">
        <w:t>Toxicological Information on Active Substance(s)</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212CF0E7" w14:textId="77777777" w:rsidR="00C81348" w:rsidRPr="00B32849" w:rsidRDefault="00C81348" w:rsidP="0079387A">
      <w:pPr>
        <w:pStyle w:val="RepStandard"/>
      </w:pPr>
      <w:r w:rsidRPr="00B32849">
        <w:t xml:space="preserve">Information regarding classification of the active substances and on EU endpoints and critical areas of concern identified during the EU review are given in </w:t>
      </w:r>
      <w:r w:rsidR="00E74F3B" w:rsidRPr="00B32849">
        <w:fldChar w:fldCharType="begin"/>
      </w:r>
      <w:r w:rsidRPr="00B32849">
        <w:instrText xml:space="preserve"> REF _Ref325722487 \h </w:instrText>
      </w:r>
      <w:r w:rsidR="00E74F3B" w:rsidRPr="00B32849">
        <w:fldChar w:fldCharType="separate"/>
      </w:r>
      <w:r w:rsidR="007C0A62" w:rsidRPr="00B32849">
        <w:t>Table </w:t>
      </w:r>
      <w:r w:rsidR="007C0A62">
        <w:rPr>
          <w:noProof/>
        </w:rPr>
        <w:t>6.2</w:t>
      </w:r>
      <w:r w:rsidR="007C0A62">
        <w:noBreakHyphen/>
      </w:r>
      <w:r w:rsidR="007C0A62">
        <w:rPr>
          <w:noProof/>
        </w:rPr>
        <w:t>1</w:t>
      </w:r>
      <w:r w:rsidR="00E74F3B" w:rsidRPr="00B32849">
        <w:fldChar w:fldCharType="end"/>
      </w:r>
      <w:r w:rsidRPr="00B32849">
        <w:t xml:space="preserve">. </w:t>
      </w:r>
    </w:p>
    <w:p w14:paraId="5422A236" w14:textId="77777777" w:rsidR="00C81348" w:rsidRPr="00B32849" w:rsidRDefault="00C81348" w:rsidP="00C81348">
      <w:pPr>
        <w:pStyle w:val="RepLabel"/>
        <w:spacing w:before="240"/>
      </w:pPr>
      <w:bookmarkStart w:id="86" w:name="_Ref325722487"/>
      <w:r w:rsidRPr="00B32849">
        <w:t>Table </w:t>
      </w:r>
      <w:r w:rsidR="00E74F3B">
        <w:fldChar w:fldCharType="begin"/>
      </w:r>
      <w:r w:rsidR="001F20EF">
        <w:instrText xml:space="preserve"> STYLEREF 2 \s </w:instrText>
      </w:r>
      <w:r w:rsidR="00E74F3B">
        <w:fldChar w:fldCharType="separate"/>
      </w:r>
      <w:r w:rsidR="007C0A62">
        <w:rPr>
          <w:noProof/>
        </w:rPr>
        <w:t>6.2</w:t>
      </w:r>
      <w:r w:rsidR="00E74F3B">
        <w:fldChar w:fldCharType="end"/>
      </w:r>
      <w:r w:rsidR="001F20EF">
        <w:noBreakHyphen/>
      </w:r>
      <w:r w:rsidR="00E74F3B">
        <w:fldChar w:fldCharType="begin"/>
      </w:r>
      <w:r w:rsidR="001F20EF">
        <w:instrText xml:space="preserve"> SEQ Table \* ARABIC \s 2 </w:instrText>
      </w:r>
      <w:r w:rsidR="00E74F3B">
        <w:fldChar w:fldCharType="separate"/>
      </w:r>
      <w:r w:rsidR="007C0A62">
        <w:rPr>
          <w:noProof/>
        </w:rPr>
        <w:t>1</w:t>
      </w:r>
      <w:r w:rsidR="00E74F3B">
        <w:fldChar w:fldCharType="end"/>
      </w:r>
      <w:bookmarkEnd w:id="86"/>
      <w:r w:rsidRPr="00B32849">
        <w:t>:</w:t>
      </w:r>
      <w:r w:rsidRPr="00B32849">
        <w:tab/>
        <w:t>Information on active substance(s</w:t>
      </w:r>
      <w:r w:rsidRPr="00615E4F">
        <w:t>)</w:t>
      </w:r>
      <w:ins w:id="87" w:author="Hilde Grosemans" w:date="2025-04-10T17:12:00Z">
        <w:r w:rsidR="000B73BF" w:rsidRPr="00615E4F">
          <w:rPr>
            <w:color w:val="FF0000"/>
          </w:rPr>
          <w:t xml:space="preserve"> </w:t>
        </w:r>
        <w:r w:rsidR="002A536E" w:rsidRPr="00615E4F">
          <w:rPr>
            <w:color w:val="FF0000"/>
          </w:rPr>
          <w:t>and s</w:t>
        </w:r>
      </w:ins>
      <w:r w:rsidR="00615E4F" w:rsidRPr="00615E4F">
        <w:rPr>
          <w:color w:val="FF0000"/>
        </w:rPr>
        <w:t>a</w:t>
      </w:r>
      <w:ins w:id="88" w:author="Hilde Grosemans" w:date="2025-04-10T17:12:00Z">
        <w:r w:rsidR="002A536E" w:rsidRPr="00615E4F">
          <w:rPr>
            <w:color w:val="FF0000"/>
          </w:rPr>
          <w:t>fener</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55"/>
        <w:gridCol w:w="2485"/>
        <w:gridCol w:w="2616"/>
        <w:gridCol w:w="2616"/>
      </w:tblGrid>
      <w:tr w:rsidR="002A536E" w:rsidRPr="00B32849" w14:paraId="0EF0649C" w14:textId="77777777" w:rsidTr="002A536E">
        <w:trPr>
          <w:tblHeader/>
        </w:trPr>
        <w:tc>
          <w:tcPr>
            <w:tcW w:w="926" w:type="pct"/>
          </w:tcPr>
          <w:p w14:paraId="4FB5D8B8" w14:textId="77777777" w:rsidR="002A536E" w:rsidRPr="00B32849" w:rsidRDefault="002A536E" w:rsidP="00A241B7">
            <w:pPr>
              <w:pStyle w:val="RepTableHeader"/>
              <w:jc w:val="center"/>
              <w:rPr>
                <w:lang w:val="en-GB"/>
              </w:rPr>
            </w:pPr>
          </w:p>
        </w:tc>
        <w:tc>
          <w:tcPr>
            <w:tcW w:w="1312" w:type="pct"/>
          </w:tcPr>
          <w:p w14:paraId="0E47E24A" w14:textId="77777777" w:rsidR="002A536E" w:rsidRPr="00E87A1F" w:rsidRDefault="002A536E" w:rsidP="00CC2C45">
            <w:pPr>
              <w:pStyle w:val="RepTableHeader"/>
              <w:jc w:val="center"/>
              <w:rPr>
                <w:lang w:val="en-GB"/>
              </w:rPr>
            </w:pPr>
            <w:proofErr w:type="spellStart"/>
            <w:r w:rsidRPr="00E87A1F">
              <w:rPr>
                <w:lang w:val="en-GB"/>
              </w:rPr>
              <w:t>Iodosulfuron</w:t>
            </w:r>
            <w:proofErr w:type="spellEnd"/>
            <w:r w:rsidRPr="00E87A1F">
              <w:rPr>
                <w:lang w:val="en-GB"/>
              </w:rPr>
              <w:t>-methyl-sodium</w:t>
            </w:r>
          </w:p>
        </w:tc>
        <w:tc>
          <w:tcPr>
            <w:tcW w:w="1381" w:type="pct"/>
          </w:tcPr>
          <w:p w14:paraId="76C0E362" w14:textId="77777777" w:rsidR="002A536E" w:rsidRPr="00E87A1F" w:rsidRDefault="002A536E" w:rsidP="00CC2C45">
            <w:pPr>
              <w:pStyle w:val="RepTableHeader"/>
              <w:jc w:val="center"/>
              <w:rPr>
                <w:lang w:val="en-GB"/>
              </w:rPr>
            </w:pPr>
            <w:proofErr w:type="spellStart"/>
            <w:r w:rsidRPr="00E87A1F">
              <w:rPr>
                <w:lang w:val="en-GB"/>
              </w:rPr>
              <w:t>Mesosulfuron</w:t>
            </w:r>
            <w:proofErr w:type="spellEnd"/>
            <w:r w:rsidRPr="00E87A1F">
              <w:rPr>
                <w:lang w:val="en-GB"/>
              </w:rPr>
              <w:t>-methyl</w:t>
            </w:r>
          </w:p>
        </w:tc>
        <w:tc>
          <w:tcPr>
            <w:tcW w:w="1381" w:type="pct"/>
          </w:tcPr>
          <w:p w14:paraId="60E010C6" w14:textId="77777777" w:rsidR="002A536E" w:rsidRPr="00615E4F" w:rsidRDefault="00566374" w:rsidP="00CC2C45">
            <w:pPr>
              <w:pStyle w:val="RepTableHeader"/>
              <w:jc w:val="center"/>
              <w:rPr>
                <w:color w:val="FF0000"/>
                <w:lang w:val="en-GB"/>
              </w:rPr>
            </w:pPr>
            <w:proofErr w:type="spellStart"/>
            <w:ins w:id="89" w:author="Hilde Grosemans" w:date="2025-04-10T17:13:00Z">
              <w:r w:rsidRPr="00615E4F">
                <w:rPr>
                  <w:color w:val="FF0000"/>
                  <w:lang w:val="en-GB"/>
                </w:rPr>
                <w:t>Mefenpyr</w:t>
              </w:r>
              <w:proofErr w:type="spellEnd"/>
              <w:r w:rsidRPr="00615E4F">
                <w:rPr>
                  <w:color w:val="FF0000"/>
                  <w:lang w:val="en-GB"/>
                </w:rPr>
                <w:t>-diethyl (Safener)</w:t>
              </w:r>
            </w:ins>
          </w:p>
        </w:tc>
      </w:tr>
      <w:tr w:rsidR="002A536E" w:rsidRPr="00B32849" w14:paraId="00D5C7DD" w14:textId="77777777" w:rsidTr="002A536E">
        <w:tc>
          <w:tcPr>
            <w:tcW w:w="926" w:type="pct"/>
          </w:tcPr>
          <w:p w14:paraId="37505EA2" w14:textId="77777777" w:rsidR="002A536E" w:rsidRPr="00B32849" w:rsidRDefault="002A536E" w:rsidP="0079387A">
            <w:pPr>
              <w:pStyle w:val="RepTable"/>
            </w:pPr>
            <w:r w:rsidRPr="00B32849">
              <w:t>Common Name</w:t>
            </w:r>
          </w:p>
        </w:tc>
        <w:tc>
          <w:tcPr>
            <w:tcW w:w="1312" w:type="pct"/>
          </w:tcPr>
          <w:p w14:paraId="214B3BE7" w14:textId="77777777" w:rsidR="002A536E" w:rsidRPr="00E87A1F" w:rsidRDefault="002A536E" w:rsidP="0079387A">
            <w:pPr>
              <w:pStyle w:val="RepTable"/>
            </w:pPr>
            <w:r w:rsidRPr="00E87A1F">
              <w:t>Iodosulfuron-methyl-sodium</w:t>
            </w:r>
          </w:p>
        </w:tc>
        <w:tc>
          <w:tcPr>
            <w:tcW w:w="1381" w:type="pct"/>
          </w:tcPr>
          <w:p w14:paraId="5E45D898" w14:textId="77777777" w:rsidR="002A536E" w:rsidRPr="00E87A1F" w:rsidRDefault="002A536E" w:rsidP="0079387A">
            <w:pPr>
              <w:pStyle w:val="RepTable"/>
            </w:pPr>
            <w:r w:rsidRPr="00E87A1F">
              <w:t>Mesosulfuron-methyl</w:t>
            </w:r>
          </w:p>
        </w:tc>
        <w:tc>
          <w:tcPr>
            <w:tcW w:w="1381" w:type="pct"/>
          </w:tcPr>
          <w:p w14:paraId="38932A97" w14:textId="77777777" w:rsidR="002A536E" w:rsidRPr="00615E4F" w:rsidRDefault="00817D5C" w:rsidP="0079387A">
            <w:pPr>
              <w:pStyle w:val="RepTable"/>
              <w:rPr>
                <w:color w:val="FF0000"/>
              </w:rPr>
            </w:pPr>
            <w:ins w:id="90" w:author="Hilde Grosemans" w:date="2025-04-10T17:13:00Z">
              <w:r w:rsidRPr="00615E4F">
                <w:rPr>
                  <w:color w:val="FF0000"/>
                </w:rPr>
                <w:t>Mefenpyr-diethyl</w:t>
              </w:r>
            </w:ins>
          </w:p>
        </w:tc>
      </w:tr>
      <w:tr w:rsidR="002A536E" w:rsidRPr="00B32849" w14:paraId="4F893D01" w14:textId="77777777" w:rsidTr="002A536E">
        <w:tc>
          <w:tcPr>
            <w:tcW w:w="926" w:type="pct"/>
          </w:tcPr>
          <w:p w14:paraId="24611711" w14:textId="77777777" w:rsidR="002A536E" w:rsidRPr="00B32849" w:rsidRDefault="002A536E" w:rsidP="0079387A">
            <w:pPr>
              <w:pStyle w:val="RepTable"/>
            </w:pPr>
            <w:r w:rsidRPr="00B32849">
              <w:t>CAS-No.</w:t>
            </w:r>
          </w:p>
        </w:tc>
        <w:tc>
          <w:tcPr>
            <w:tcW w:w="1312" w:type="pct"/>
          </w:tcPr>
          <w:p w14:paraId="3BBEC058" w14:textId="77777777" w:rsidR="002A536E" w:rsidRPr="00E87A1F" w:rsidRDefault="002A536E" w:rsidP="0079387A">
            <w:pPr>
              <w:pStyle w:val="RepTable"/>
            </w:pPr>
            <w:r w:rsidRPr="00E87A1F">
              <w:t>144550-36-7</w:t>
            </w:r>
          </w:p>
        </w:tc>
        <w:tc>
          <w:tcPr>
            <w:tcW w:w="1381" w:type="pct"/>
          </w:tcPr>
          <w:p w14:paraId="1FE5B4CB" w14:textId="77777777" w:rsidR="002A536E" w:rsidRPr="00E87A1F" w:rsidRDefault="002A536E" w:rsidP="0079387A">
            <w:pPr>
              <w:pStyle w:val="RepTable"/>
            </w:pPr>
            <w:r w:rsidRPr="00E87A1F">
              <w:t>208465-21-8</w:t>
            </w:r>
          </w:p>
        </w:tc>
        <w:tc>
          <w:tcPr>
            <w:tcW w:w="1381" w:type="pct"/>
          </w:tcPr>
          <w:p w14:paraId="4A55902F" w14:textId="77777777" w:rsidR="002A536E" w:rsidRPr="00615E4F" w:rsidRDefault="00B75BB7" w:rsidP="0079387A">
            <w:pPr>
              <w:pStyle w:val="RepTable"/>
              <w:rPr>
                <w:color w:val="FF0000"/>
              </w:rPr>
            </w:pPr>
            <w:ins w:id="91" w:author="Hilde Grosemans" w:date="2025-04-10T17:13:00Z">
              <w:r w:rsidRPr="00615E4F">
                <w:rPr>
                  <w:color w:val="FF0000"/>
                </w:rPr>
                <w:t>135590-91-9</w:t>
              </w:r>
            </w:ins>
          </w:p>
        </w:tc>
      </w:tr>
      <w:tr w:rsidR="002A536E" w:rsidRPr="00B32849" w14:paraId="0E41EA13" w14:textId="77777777" w:rsidTr="002A536E">
        <w:tc>
          <w:tcPr>
            <w:tcW w:w="3619" w:type="pct"/>
            <w:gridSpan w:val="3"/>
          </w:tcPr>
          <w:p w14:paraId="5EF638B6" w14:textId="77777777" w:rsidR="002A536E" w:rsidRPr="00B32849" w:rsidRDefault="002A536E" w:rsidP="0079387A">
            <w:pPr>
              <w:pStyle w:val="RepTableBold"/>
              <w:rPr>
                <w:lang w:val="en-GB"/>
              </w:rPr>
            </w:pPr>
            <w:r w:rsidRPr="00B32849">
              <w:rPr>
                <w:lang w:val="en-GB"/>
              </w:rPr>
              <w:t xml:space="preserve">Classification and proposed labelling </w:t>
            </w:r>
          </w:p>
        </w:tc>
        <w:tc>
          <w:tcPr>
            <w:tcW w:w="1381" w:type="pct"/>
          </w:tcPr>
          <w:p w14:paraId="26EA86CB" w14:textId="77777777" w:rsidR="002A536E" w:rsidRPr="00615E4F" w:rsidRDefault="002A536E" w:rsidP="0079387A">
            <w:pPr>
              <w:pStyle w:val="RepTableBold"/>
              <w:rPr>
                <w:color w:val="FF0000"/>
                <w:lang w:val="en-GB"/>
              </w:rPr>
            </w:pPr>
          </w:p>
        </w:tc>
      </w:tr>
      <w:tr w:rsidR="002A536E" w:rsidRPr="00B32849" w14:paraId="7FC447B2" w14:textId="77777777" w:rsidTr="002A536E">
        <w:tc>
          <w:tcPr>
            <w:tcW w:w="926" w:type="pct"/>
          </w:tcPr>
          <w:p w14:paraId="11BD8397" w14:textId="77777777" w:rsidR="002A536E" w:rsidRPr="00B32849" w:rsidRDefault="002A536E" w:rsidP="0079387A">
            <w:pPr>
              <w:pStyle w:val="RepTable"/>
            </w:pPr>
            <w:r w:rsidRPr="00B32849">
              <w:t>With regard to toxicological endpoints (according to the criteria in Reg. 1272/2008, as amended)</w:t>
            </w:r>
          </w:p>
        </w:tc>
        <w:tc>
          <w:tcPr>
            <w:tcW w:w="1312" w:type="pct"/>
          </w:tcPr>
          <w:p w14:paraId="2E6E0389" w14:textId="77777777" w:rsidR="002A536E" w:rsidRPr="00A23734" w:rsidRDefault="002A536E" w:rsidP="0079387A">
            <w:pPr>
              <w:pStyle w:val="RepTable"/>
            </w:pPr>
            <w:r w:rsidRPr="00A23734">
              <w:t>Hazard classes, categories: None</w:t>
            </w:r>
          </w:p>
          <w:p w14:paraId="4D8A63C7" w14:textId="77777777" w:rsidR="002A536E" w:rsidRPr="00A23734" w:rsidRDefault="002A536E" w:rsidP="0079387A">
            <w:pPr>
              <w:pStyle w:val="RepTable"/>
            </w:pPr>
            <w:r w:rsidRPr="00A23734">
              <w:t>Code(s) for hazard pictogram(s): None</w:t>
            </w:r>
          </w:p>
          <w:p w14:paraId="5122AE4C" w14:textId="77777777" w:rsidR="002A536E" w:rsidRPr="00A23734" w:rsidRDefault="002A536E" w:rsidP="0079387A">
            <w:pPr>
              <w:pStyle w:val="RepTable"/>
            </w:pPr>
            <w:r w:rsidRPr="00A23734">
              <w:t>Signal word: None</w:t>
            </w:r>
          </w:p>
          <w:p w14:paraId="3A856DC1" w14:textId="77777777" w:rsidR="002A536E" w:rsidRPr="00A23734" w:rsidRDefault="002A536E" w:rsidP="0079387A">
            <w:pPr>
              <w:pStyle w:val="RepTable"/>
            </w:pPr>
            <w:r w:rsidRPr="00A23734">
              <w:t>Hazard statement(s): None</w:t>
            </w:r>
          </w:p>
        </w:tc>
        <w:tc>
          <w:tcPr>
            <w:tcW w:w="1381" w:type="pct"/>
          </w:tcPr>
          <w:p w14:paraId="2BD05E48" w14:textId="77777777" w:rsidR="002A536E" w:rsidRPr="00A23734" w:rsidRDefault="002A536E" w:rsidP="00A23734">
            <w:pPr>
              <w:pStyle w:val="RepTable"/>
            </w:pPr>
            <w:r w:rsidRPr="00A23734">
              <w:t>Hazard classes, categories: None</w:t>
            </w:r>
          </w:p>
          <w:p w14:paraId="73BDA979" w14:textId="77777777" w:rsidR="002A536E" w:rsidRPr="00A23734" w:rsidRDefault="002A536E" w:rsidP="00A23734">
            <w:pPr>
              <w:pStyle w:val="RepTable"/>
            </w:pPr>
            <w:r w:rsidRPr="00A23734">
              <w:t>Code(s) for hazard pictogram(s): None</w:t>
            </w:r>
          </w:p>
          <w:p w14:paraId="4E1B856F" w14:textId="77777777" w:rsidR="002A536E" w:rsidRPr="00A23734" w:rsidRDefault="002A536E" w:rsidP="00A23734">
            <w:pPr>
              <w:pStyle w:val="RepTable"/>
            </w:pPr>
            <w:r w:rsidRPr="00A23734">
              <w:t>Signal word: None</w:t>
            </w:r>
          </w:p>
          <w:p w14:paraId="10DAE48B" w14:textId="77777777" w:rsidR="002A536E" w:rsidRPr="00A23734" w:rsidRDefault="002A536E" w:rsidP="00A23734">
            <w:pPr>
              <w:pStyle w:val="RepTable"/>
            </w:pPr>
            <w:r w:rsidRPr="00A23734">
              <w:t>Hazard statement(s): None</w:t>
            </w:r>
          </w:p>
        </w:tc>
        <w:tc>
          <w:tcPr>
            <w:tcW w:w="1381" w:type="pct"/>
          </w:tcPr>
          <w:p w14:paraId="387E6D95" w14:textId="77777777" w:rsidR="002B0608" w:rsidRPr="00615E4F" w:rsidRDefault="002B0608" w:rsidP="002B0608">
            <w:pPr>
              <w:pStyle w:val="RepTable"/>
              <w:rPr>
                <w:ins w:id="92" w:author="Hilde Grosemans" w:date="2025-04-10T17:14:00Z"/>
                <w:color w:val="FF0000"/>
              </w:rPr>
            </w:pPr>
            <w:ins w:id="93" w:author="Hilde Grosemans" w:date="2025-04-10T17:14:00Z">
              <w:r w:rsidRPr="00615E4F">
                <w:rPr>
                  <w:color w:val="FF0000"/>
                </w:rPr>
                <w:t>Hazard classes, categories: None</w:t>
              </w:r>
            </w:ins>
          </w:p>
          <w:p w14:paraId="653EB2BC" w14:textId="77777777" w:rsidR="002B0608" w:rsidRPr="00615E4F" w:rsidRDefault="002B0608" w:rsidP="002B0608">
            <w:pPr>
              <w:pStyle w:val="RepTable"/>
              <w:rPr>
                <w:ins w:id="94" w:author="Hilde Grosemans" w:date="2025-04-10T17:14:00Z"/>
                <w:color w:val="FF0000"/>
              </w:rPr>
            </w:pPr>
            <w:ins w:id="95" w:author="Hilde Grosemans" w:date="2025-04-10T17:14:00Z">
              <w:r w:rsidRPr="00615E4F">
                <w:rPr>
                  <w:color w:val="FF0000"/>
                </w:rPr>
                <w:t>Code(s) for hazard pictogram(s): None</w:t>
              </w:r>
            </w:ins>
          </w:p>
          <w:p w14:paraId="315BCCAF" w14:textId="77777777" w:rsidR="002B0608" w:rsidRPr="00615E4F" w:rsidRDefault="002B0608" w:rsidP="002B0608">
            <w:pPr>
              <w:pStyle w:val="RepTable"/>
              <w:rPr>
                <w:ins w:id="96" w:author="Hilde Grosemans" w:date="2025-04-10T17:14:00Z"/>
                <w:color w:val="FF0000"/>
              </w:rPr>
            </w:pPr>
            <w:ins w:id="97" w:author="Hilde Grosemans" w:date="2025-04-10T17:14:00Z">
              <w:r w:rsidRPr="00615E4F">
                <w:rPr>
                  <w:color w:val="FF0000"/>
                </w:rPr>
                <w:t>Signal word: None</w:t>
              </w:r>
            </w:ins>
          </w:p>
          <w:p w14:paraId="29C82F1D" w14:textId="77777777" w:rsidR="002A536E" w:rsidRPr="00615E4F" w:rsidRDefault="002B0608" w:rsidP="002B0608">
            <w:pPr>
              <w:pStyle w:val="RepTable"/>
              <w:rPr>
                <w:color w:val="FF0000"/>
              </w:rPr>
            </w:pPr>
            <w:ins w:id="98" w:author="Hilde Grosemans" w:date="2025-04-10T17:14:00Z">
              <w:r w:rsidRPr="00615E4F">
                <w:rPr>
                  <w:color w:val="FF0000"/>
                </w:rPr>
                <w:t>Hazard statement(s): None</w:t>
              </w:r>
            </w:ins>
          </w:p>
        </w:tc>
      </w:tr>
      <w:tr w:rsidR="002A536E" w:rsidRPr="00B32849" w14:paraId="17F1192F" w14:textId="77777777" w:rsidTr="002A536E">
        <w:tc>
          <w:tcPr>
            <w:tcW w:w="926" w:type="pct"/>
          </w:tcPr>
          <w:p w14:paraId="27FF618A" w14:textId="77777777" w:rsidR="002A536E" w:rsidRPr="00B32849" w:rsidRDefault="002A536E" w:rsidP="0079387A">
            <w:pPr>
              <w:pStyle w:val="RepTable"/>
            </w:pPr>
            <w:r w:rsidRPr="00B32849">
              <w:t>Additional C&amp;L proposal</w:t>
            </w:r>
          </w:p>
        </w:tc>
        <w:tc>
          <w:tcPr>
            <w:tcW w:w="1312" w:type="pct"/>
          </w:tcPr>
          <w:p w14:paraId="0B4DB7F0" w14:textId="77777777" w:rsidR="002A536E" w:rsidRPr="00A23734" w:rsidRDefault="002A536E" w:rsidP="0079387A">
            <w:pPr>
              <w:pStyle w:val="RepTable"/>
            </w:pPr>
            <w:r w:rsidRPr="00A23734">
              <w:t>/</w:t>
            </w:r>
          </w:p>
        </w:tc>
        <w:tc>
          <w:tcPr>
            <w:tcW w:w="1381" w:type="pct"/>
          </w:tcPr>
          <w:p w14:paraId="3F962CA2" w14:textId="77777777" w:rsidR="002A536E" w:rsidRPr="00A23734" w:rsidRDefault="002A536E" w:rsidP="0079387A">
            <w:pPr>
              <w:pStyle w:val="RepTable"/>
            </w:pPr>
            <w:r w:rsidRPr="00A23734">
              <w:t>/</w:t>
            </w:r>
          </w:p>
        </w:tc>
        <w:tc>
          <w:tcPr>
            <w:tcW w:w="1381" w:type="pct"/>
          </w:tcPr>
          <w:p w14:paraId="7F3B1066" w14:textId="77777777" w:rsidR="002A536E" w:rsidRPr="00615E4F" w:rsidRDefault="002B0608" w:rsidP="0079387A">
            <w:pPr>
              <w:pStyle w:val="RepTable"/>
              <w:rPr>
                <w:color w:val="FF0000"/>
              </w:rPr>
            </w:pPr>
            <w:ins w:id="99" w:author="Hilde Grosemans" w:date="2025-04-10T17:14:00Z">
              <w:r w:rsidRPr="00615E4F">
                <w:rPr>
                  <w:color w:val="FF0000"/>
                </w:rPr>
                <w:t>/</w:t>
              </w:r>
            </w:ins>
          </w:p>
        </w:tc>
      </w:tr>
      <w:tr w:rsidR="002A536E" w:rsidRPr="00B32849" w14:paraId="6C44CD77" w14:textId="77777777" w:rsidTr="002A536E">
        <w:tc>
          <w:tcPr>
            <w:tcW w:w="3619" w:type="pct"/>
            <w:gridSpan w:val="3"/>
          </w:tcPr>
          <w:p w14:paraId="175FEAEE" w14:textId="77777777" w:rsidR="002A536E" w:rsidRPr="00B32849" w:rsidRDefault="002A536E" w:rsidP="0079387A">
            <w:pPr>
              <w:pStyle w:val="RepTableBold"/>
              <w:rPr>
                <w:lang w:val="en-GB"/>
              </w:rPr>
            </w:pPr>
            <w:r w:rsidRPr="00B32849">
              <w:rPr>
                <w:lang w:val="en-GB"/>
              </w:rPr>
              <w:t>Agreed EU endpoints</w:t>
            </w:r>
          </w:p>
        </w:tc>
        <w:tc>
          <w:tcPr>
            <w:tcW w:w="1381" w:type="pct"/>
          </w:tcPr>
          <w:p w14:paraId="55C4718B" w14:textId="77777777" w:rsidR="002A536E" w:rsidRPr="00B32849" w:rsidRDefault="002A536E" w:rsidP="0079387A">
            <w:pPr>
              <w:pStyle w:val="RepTableBold"/>
              <w:rPr>
                <w:lang w:val="en-GB"/>
              </w:rPr>
            </w:pPr>
          </w:p>
        </w:tc>
      </w:tr>
      <w:tr w:rsidR="002A536E" w:rsidRPr="00B32849" w14:paraId="160C6096" w14:textId="77777777" w:rsidTr="002A536E">
        <w:tc>
          <w:tcPr>
            <w:tcW w:w="926" w:type="pct"/>
          </w:tcPr>
          <w:p w14:paraId="268B449E" w14:textId="77777777" w:rsidR="002A536E" w:rsidRPr="00B32849" w:rsidRDefault="002A536E" w:rsidP="0079387A">
            <w:pPr>
              <w:pStyle w:val="RepTable"/>
            </w:pPr>
            <w:r w:rsidRPr="00B32849">
              <w:t>AOEL systemic</w:t>
            </w:r>
          </w:p>
        </w:tc>
        <w:tc>
          <w:tcPr>
            <w:tcW w:w="1312" w:type="pct"/>
          </w:tcPr>
          <w:p w14:paraId="47D43AF0" w14:textId="77777777" w:rsidR="002A536E" w:rsidRDefault="002A536E" w:rsidP="0079387A">
            <w:pPr>
              <w:pStyle w:val="RepTable"/>
            </w:pPr>
            <w:r>
              <w:t>0.05</w:t>
            </w:r>
            <w:r w:rsidRPr="00B32849">
              <w:t xml:space="preserve"> mg/kg bw/d </w:t>
            </w:r>
          </w:p>
          <w:p w14:paraId="33E5E55A" w14:textId="77777777" w:rsidR="002A536E" w:rsidRPr="00B32849" w:rsidRDefault="002A536E" w:rsidP="0079387A">
            <w:pPr>
              <w:pStyle w:val="RepTable"/>
            </w:pPr>
            <w:r w:rsidRPr="00B32849">
              <w:t xml:space="preserve">(corrected for </w:t>
            </w:r>
            <w:r>
              <w:t>70%</w:t>
            </w:r>
            <w:r w:rsidRPr="00B32849">
              <w:t xml:space="preserve"> oral absorption</w:t>
            </w:r>
            <w:r>
              <w:t>)</w:t>
            </w:r>
          </w:p>
        </w:tc>
        <w:tc>
          <w:tcPr>
            <w:tcW w:w="1381" w:type="pct"/>
          </w:tcPr>
          <w:p w14:paraId="159C7135" w14:textId="77777777" w:rsidR="002A536E" w:rsidRDefault="002A536E" w:rsidP="0079387A">
            <w:pPr>
              <w:pStyle w:val="RepTable"/>
            </w:pPr>
            <w:r>
              <w:t>0.13</w:t>
            </w:r>
            <w:r w:rsidRPr="00B32849">
              <w:t xml:space="preserve"> mg/kg bw/d </w:t>
            </w:r>
          </w:p>
          <w:p w14:paraId="2DAFCAFB" w14:textId="77777777" w:rsidR="002A536E" w:rsidRPr="00B32849" w:rsidRDefault="002A536E" w:rsidP="0079387A">
            <w:pPr>
              <w:pStyle w:val="RepTable"/>
            </w:pPr>
            <w:r w:rsidRPr="00B32849">
              <w:t xml:space="preserve">(corrected for </w:t>
            </w:r>
            <w:r>
              <w:t>2%</w:t>
            </w:r>
            <w:r w:rsidRPr="00B32849">
              <w:t xml:space="preserve"> oral absorption</w:t>
            </w:r>
            <w:r>
              <w:t>)</w:t>
            </w:r>
          </w:p>
        </w:tc>
        <w:tc>
          <w:tcPr>
            <w:tcW w:w="1381" w:type="pct"/>
          </w:tcPr>
          <w:p w14:paraId="4C0AD906" w14:textId="77777777" w:rsidR="008B7BCD" w:rsidRPr="00615E4F" w:rsidRDefault="008B7BCD" w:rsidP="008B7BCD">
            <w:pPr>
              <w:pStyle w:val="RepTable"/>
              <w:rPr>
                <w:ins w:id="100" w:author="Hilde Grosemans" w:date="2025-04-10T17:14:00Z"/>
                <w:color w:val="FF0000"/>
              </w:rPr>
            </w:pPr>
            <w:ins w:id="101" w:author="Hilde Grosemans" w:date="2025-04-10T17:14:00Z">
              <w:r w:rsidRPr="00615E4F">
                <w:rPr>
                  <w:color w:val="FF0000"/>
                </w:rPr>
                <w:t xml:space="preserve">0.1 mg/kg bw/d </w:t>
              </w:r>
            </w:ins>
          </w:p>
          <w:p w14:paraId="57348CDA" w14:textId="77777777" w:rsidR="002A536E" w:rsidRPr="00615E4F" w:rsidRDefault="008B7BCD" w:rsidP="008B7BCD">
            <w:pPr>
              <w:pStyle w:val="RepTable"/>
              <w:rPr>
                <w:color w:val="FF0000"/>
              </w:rPr>
            </w:pPr>
            <w:ins w:id="102" w:author="Hilde Grosemans" w:date="2025-04-10T17:14:00Z">
              <w:r w:rsidRPr="00615E4F">
                <w:rPr>
                  <w:color w:val="FF0000"/>
                </w:rPr>
                <w:t>(corrected for 73% oral absorption)</w:t>
              </w:r>
            </w:ins>
          </w:p>
        </w:tc>
      </w:tr>
      <w:tr w:rsidR="0066325F" w:rsidRPr="00B32849" w14:paraId="57133ECA" w14:textId="77777777" w:rsidTr="002A536E">
        <w:tc>
          <w:tcPr>
            <w:tcW w:w="926" w:type="pct"/>
          </w:tcPr>
          <w:p w14:paraId="73E228B7" w14:textId="77777777" w:rsidR="0066325F" w:rsidRPr="00B32849" w:rsidRDefault="0066325F" w:rsidP="0066325F">
            <w:pPr>
              <w:pStyle w:val="RepTable"/>
            </w:pPr>
            <w:r w:rsidRPr="00B32849">
              <w:t>Reference</w:t>
            </w:r>
          </w:p>
        </w:tc>
        <w:tc>
          <w:tcPr>
            <w:tcW w:w="1312" w:type="pct"/>
          </w:tcPr>
          <w:p w14:paraId="4640E699" w14:textId="77777777" w:rsidR="0066325F" w:rsidRPr="00731BF1" w:rsidRDefault="0066325F" w:rsidP="0066325F">
            <w:pPr>
              <w:pStyle w:val="RepTable"/>
            </w:pPr>
            <w:r w:rsidRPr="00731BF1">
              <w:t>EFSA Journal 2016;14(4):4453</w:t>
            </w:r>
          </w:p>
        </w:tc>
        <w:tc>
          <w:tcPr>
            <w:tcW w:w="1381" w:type="pct"/>
          </w:tcPr>
          <w:p w14:paraId="42DB47A2" w14:textId="77777777" w:rsidR="0066325F" w:rsidRPr="00731BF1" w:rsidRDefault="0066325F" w:rsidP="0066325F">
            <w:pPr>
              <w:pStyle w:val="RepTable"/>
            </w:pPr>
            <w:r w:rsidRPr="00731BF1">
              <w:t>EFSA Journal 2016;14(10):4584</w:t>
            </w:r>
          </w:p>
        </w:tc>
        <w:tc>
          <w:tcPr>
            <w:tcW w:w="1381" w:type="pct"/>
          </w:tcPr>
          <w:p w14:paraId="7157F9B3" w14:textId="77777777" w:rsidR="0066325F" w:rsidRPr="00615E4F" w:rsidRDefault="0066325F" w:rsidP="0066325F">
            <w:pPr>
              <w:pStyle w:val="RepTable"/>
              <w:rPr>
                <w:color w:val="FF0000"/>
              </w:rPr>
            </w:pPr>
            <w:ins w:id="103" w:author="Hilde Grosemans" w:date="2025-04-10T17:14:00Z">
              <w:r w:rsidRPr="00615E4F">
                <w:rPr>
                  <w:color w:val="FF0000"/>
                </w:rPr>
                <w:t>FAO specification and evaluations for agricultural pesticides (mefenpyr-diethyl); DAR (2011)</w:t>
              </w:r>
            </w:ins>
          </w:p>
        </w:tc>
      </w:tr>
      <w:tr w:rsidR="0066325F" w:rsidRPr="00B32849" w14:paraId="34AB93D9" w14:textId="77777777" w:rsidTr="0066325F">
        <w:tc>
          <w:tcPr>
            <w:tcW w:w="5000" w:type="pct"/>
            <w:gridSpan w:val="4"/>
          </w:tcPr>
          <w:p w14:paraId="185CA17A" w14:textId="77777777" w:rsidR="0066325F" w:rsidRPr="00B32849" w:rsidRDefault="0066325F" w:rsidP="0066325F">
            <w:pPr>
              <w:pStyle w:val="RepTableBold"/>
              <w:rPr>
                <w:lang w:val="en-GB"/>
              </w:rPr>
            </w:pPr>
            <w:r w:rsidRPr="00B32849">
              <w:rPr>
                <w:lang w:val="en-GB"/>
              </w:rPr>
              <w:t>Conditions to take into account/critical areas of concern with regard to toxicology</w:t>
            </w:r>
          </w:p>
        </w:tc>
      </w:tr>
      <w:tr w:rsidR="0066325F" w:rsidRPr="00B32849" w14:paraId="0BACF318" w14:textId="77777777" w:rsidTr="002A536E">
        <w:tc>
          <w:tcPr>
            <w:tcW w:w="926" w:type="pct"/>
          </w:tcPr>
          <w:p w14:paraId="3553AD18" w14:textId="77777777" w:rsidR="0066325F" w:rsidRPr="00B32849" w:rsidRDefault="0066325F" w:rsidP="0066325F">
            <w:pPr>
              <w:pStyle w:val="RepTable"/>
            </w:pPr>
            <w:r w:rsidRPr="00731BF1">
              <w:t>Review Report/EFSA Conclusion for active substance</w:t>
            </w:r>
          </w:p>
        </w:tc>
        <w:tc>
          <w:tcPr>
            <w:tcW w:w="1312" w:type="pct"/>
          </w:tcPr>
          <w:p w14:paraId="66245393" w14:textId="77777777" w:rsidR="0066325F" w:rsidRPr="00B32849" w:rsidRDefault="0066325F" w:rsidP="0066325F">
            <w:pPr>
              <w:pStyle w:val="RepTable"/>
            </w:pPr>
            <w:r>
              <w:t>None</w:t>
            </w:r>
          </w:p>
        </w:tc>
        <w:tc>
          <w:tcPr>
            <w:tcW w:w="1381" w:type="pct"/>
          </w:tcPr>
          <w:p w14:paraId="1AA710C9" w14:textId="77777777" w:rsidR="0066325F" w:rsidRPr="00B32849" w:rsidRDefault="0066325F" w:rsidP="0066325F">
            <w:pPr>
              <w:pStyle w:val="RepTable"/>
            </w:pPr>
            <w:r>
              <w:t>None</w:t>
            </w:r>
          </w:p>
        </w:tc>
        <w:tc>
          <w:tcPr>
            <w:tcW w:w="1381" w:type="pct"/>
          </w:tcPr>
          <w:p w14:paraId="163BB574" w14:textId="77777777" w:rsidR="0066325F" w:rsidRPr="00615E4F" w:rsidRDefault="00FF79B9" w:rsidP="0066325F">
            <w:pPr>
              <w:pStyle w:val="RepTable"/>
              <w:rPr>
                <w:color w:val="FF0000"/>
              </w:rPr>
            </w:pPr>
            <w:ins w:id="104" w:author="Hilde Grosemans" w:date="2025-04-10T17:15:00Z">
              <w:r w:rsidRPr="00615E4F">
                <w:rPr>
                  <w:color w:val="FF0000"/>
                </w:rPr>
                <w:t>None</w:t>
              </w:r>
            </w:ins>
          </w:p>
        </w:tc>
      </w:tr>
    </w:tbl>
    <w:p w14:paraId="04F68BEE" w14:textId="77777777" w:rsidR="00C81348" w:rsidRDefault="005220F3" w:rsidP="005220F3">
      <w:pPr>
        <w:pStyle w:val="Nagwek2"/>
        <w:numPr>
          <w:ilvl w:val="0"/>
          <w:numId w:val="0"/>
        </w:numPr>
      </w:pPr>
      <w:bookmarkStart w:id="105" w:name="_Toc300147914"/>
      <w:bookmarkStart w:id="106" w:name="_Toc304462607"/>
      <w:bookmarkStart w:id="107" w:name="_Toc314067798"/>
      <w:bookmarkStart w:id="108" w:name="_Toc314122088"/>
      <w:bookmarkStart w:id="109" w:name="_Toc314129267"/>
      <w:bookmarkStart w:id="110" w:name="_Toc314142386"/>
      <w:bookmarkStart w:id="111" w:name="_Toc314557393"/>
      <w:bookmarkStart w:id="112" w:name="_Toc314557651"/>
      <w:bookmarkStart w:id="113" w:name="_Toc328552149"/>
      <w:bookmarkStart w:id="114" w:name="_Toc332020592"/>
      <w:bookmarkStart w:id="115" w:name="_Toc332203433"/>
      <w:bookmarkStart w:id="116" w:name="_Toc332206985"/>
      <w:bookmarkStart w:id="117" w:name="_Toc332296157"/>
      <w:bookmarkStart w:id="118" w:name="_Toc336434724"/>
      <w:bookmarkStart w:id="119" w:name="_Toc397516875"/>
      <w:bookmarkStart w:id="120" w:name="_Toc398627855"/>
      <w:bookmarkStart w:id="121" w:name="_Toc399335710"/>
      <w:bookmarkStart w:id="122" w:name="_Toc399764850"/>
      <w:bookmarkStart w:id="123" w:name="_Toc412562642"/>
      <w:bookmarkStart w:id="124" w:name="_Toc412562719"/>
      <w:bookmarkStart w:id="125" w:name="_Toc413662711"/>
      <w:bookmarkStart w:id="126" w:name="_Toc413673568"/>
      <w:bookmarkStart w:id="127" w:name="_Toc413673666"/>
      <w:bookmarkStart w:id="128" w:name="_Toc413673737"/>
      <w:bookmarkStart w:id="129" w:name="_Toc413928636"/>
      <w:bookmarkStart w:id="130" w:name="_Toc413936250"/>
      <w:bookmarkStart w:id="131" w:name="_Toc413937961"/>
      <w:bookmarkStart w:id="132" w:name="_Toc414026688"/>
      <w:bookmarkStart w:id="133" w:name="_Toc414974067"/>
      <w:bookmarkStart w:id="134" w:name="_Toc450900941"/>
      <w:bookmarkStart w:id="135" w:name="_Toc450920607"/>
      <w:bookmarkStart w:id="136" w:name="_Toc450923728"/>
      <w:bookmarkStart w:id="137" w:name="_Toc454460961"/>
      <w:bookmarkStart w:id="138" w:name="_Toc454462797"/>
      <w:bookmarkStart w:id="139" w:name="_Toc167789034"/>
      <w:r>
        <w:t xml:space="preserve">6.3 </w:t>
      </w:r>
      <w:r w:rsidR="00C81348" w:rsidRPr="00B32849">
        <w:t xml:space="preserve">Toxicological Evaluation of </w:t>
      </w:r>
      <w:bookmarkEnd w:id="105"/>
      <w:bookmarkEnd w:id="106"/>
      <w:bookmarkEnd w:id="107"/>
      <w:bookmarkEnd w:id="108"/>
      <w:bookmarkEnd w:id="109"/>
      <w:bookmarkEnd w:id="110"/>
      <w:bookmarkEnd w:id="111"/>
      <w:bookmarkEnd w:id="112"/>
      <w:r w:rsidR="00C81348" w:rsidRPr="00B32849">
        <w:t>Plant Protection Product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00C81348" w:rsidRPr="00B32849">
        <w:t xml:space="preserve"> </w:t>
      </w:r>
    </w:p>
    <w:p w14:paraId="0162E362" w14:textId="77777777" w:rsidR="000E302D" w:rsidRDefault="000E302D" w:rsidP="000E302D">
      <w:pPr>
        <w:pStyle w:val="RepStandard"/>
      </w:pPr>
      <w:r>
        <w:t>According to Reg. (EC) No. 1107/2009 Art. 62 and the animal welfare Directive Dir. 2010/63/EU, animal testing should be minimised and tests on vertebrates should be undertaken as a last resort. Therefore, no vertebrate studies have been performed to assess the acute toxicity of IMS+MSM+MPR 2+10+30 OD.</w:t>
      </w:r>
    </w:p>
    <w:p w14:paraId="49B9E9BD" w14:textId="77777777" w:rsidR="000E302D" w:rsidRDefault="000E302D" w:rsidP="000E302D">
      <w:pPr>
        <w:pStyle w:val="RepStandard"/>
      </w:pPr>
    </w:p>
    <w:p w14:paraId="7C48C7E8" w14:textId="77777777" w:rsidR="00D729D5" w:rsidRDefault="000E302D" w:rsidP="00D729D5">
      <w:pPr>
        <w:pStyle w:val="RepStandard"/>
      </w:pPr>
      <w:r>
        <w:lastRenderedPageBreak/>
        <w:t>IMS+MSM+MPR 2+10+30 OD can be classified by calculation, taking into account the amount and classification of the different components in accordance with Regulation (EC) No 1272/2008. Reference is made to Part C</w:t>
      </w:r>
      <w:r w:rsidR="0028452B">
        <w:t xml:space="preserve"> </w:t>
      </w:r>
      <w:r w:rsidR="0028452B" w:rsidRPr="00D33F34">
        <w:rPr>
          <w:highlight w:val="cyan"/>
        </w:rPr>
        <w:t>for more detailed information</w:t>
      </w:r>
      <w:r w:rsidR="00D33F34">
        <w:rPr>
          <w:highlight w:val="cyan"/>
        </w:rPr>
        <w:t xml:space="preserve"> on the components</w:t>
      </w:r>
      <w:r w:rsidRPr="00D33F34">
        <w:rPr>
          <w:highlight w:val="cyan"/>
        </w:rPr>
        <w:t>.</w:t>
      </w:r>
    </w:p>
    <w:p w14:paraId="0F2A0931" w14:textId="77777777" w:rsidR="00FC2687" w:rsidRDefault="00FC2687" w:rsidP="00D729D5">
      <w:pPr>
        <w:pStyle w:val="RepStandard"/>
      </w:pPr>
    </w:p>
    <w:p w14:paraId="5AAF64A8" w14:textId="77777777" w:rsidR="00FC2687" w:rsidRPr="00725370" w:rsidRDefault="00FC2687" w:rsidP="00FC2687">
      <w:pPr>
        <w:pStyle w:val="RepLabel"/>
        <w:spacing w:before="240"/>
        <w:rPr>
          <w:highlight w:val="cyan"/>
        </w:rPr>
      </w:pPr>
      <w:bookmarkStart w:id="140" w:name="_Ref314061427"/>
      <w:r w:rsidRPr="00725370">
        <w:rPr>
          <w:highlight w:val="cyan"/>
        </w:rPr>
        <w:t>Table </w:t>
      </w:r>
      <w:r w:rsidR="00E74F3B" w:rsidRPr="00725370">
        <w:rPr>
          <w:highlight w:val="cyan"/>
        </w:rPr>
        <w:fldChar w:fldCharType="begin"/>
      </w:r>
      <w:r w:rsidRPr="00725370">
        <w:rPr>
          <w:highlight w:val="cyan"/>
        </w:rPr>
        <w:instrText xml:space="preserve"> STYLEREF 2 \s </w:instrText>
      </w:r>
      <w:r w:rsidR="00E74F3B" w:rsidRPr="00725370">
        <w:rPr>
          <w:highlight w:val="cyan"/>
        </w:rPr>
        <w:fldChar w:fldCharType="separate"/>
      </w:r>
      <w:r w:rsidRPr="00725370">
        <w:rPr>
          <w:noProof/>
          <w:highlight w:val="cyan"/>
        </w:rPr>
        <w:t>6.3</w:t>
      </w:r>
      <w:r w:rsidR="00E74F3B" w:rsidRPr="00725370">
        <w:rPr>
          <w:highlight w:val="cyan"/>
        </w:rPr>
        <w:fldChar w:fldCharType="end"/>
      </w:r>
      <w:r w:rsidRPr="00725370">
        <w:rPr>
          <w:highlight w:val="cyan"/>
        </w:rPr>
        <w:noBreakHyphen/>
      </w:r>
      <w:r w:rsidR="00E74F3B" w:rsidRPr="00725370">
        <w:rPr>
          <w:highlight w:val="cyan"/>
        </w:rPr>
        <w:fldChar w:fldCharType="begin"/>
      </w:r>
      <w:r w:rsidRPr="00725370">
        <w:rPr>
          <w:highlight w:val="cyan"/>
        </w:rPr>
        <w:instrText xml:space="preserve"> SEQ Table \* ARABIC \s 2 </w:instrText>
      </w:r>
      <w:r w:rsidR="00E74F3B" w:rsidRPr="00725370">
        <w:rPr>
          <w:highlight w:val="cyan"/>
        </w:rPr>
        <w:fldChar w:fldCharType="separate"/>
      </w:r>
      <w:r w:rsidRPr="00725370">
        <w:rPr>
          <w:noProof/>
          <w:highlight w:val="cyan"/>
        </w:rPr>
        <w:t>1</w:t>
      </w:r>
      <w:r w:rsidR="00E74F3B" w:rsidRPr="00725370">
        <w:rPr>
          <w:highlight w:val="cyan"/>
        </w:rPr>
        <w:fldChar w:fldCharType="end"/>
      </w:r>
      <w:bookmarkEnd w:id="140"/>
      <w:r w:rsidRPr="00725370">
        <w:rPr>
          <w:highlight w:val="cyan"/>
        </w:rPr>
        <w:t>:</w:t>
      </w:r>
      <w:r w:rsidRPr="00725370">
        <w:rPr>
          <w:highlight w:val="cyan"/>
        </w:rPr>
        <w:tab/>
        <w:t xml:space="preserve">Summary of evaluation of the studies on acute toxicity including irritancy and skin sensitisation for </w:t>
      </w:r>
      <w:r w:rsidRPr="00D33F34">
        <w:rPr>
          <w:highlight w:val="cyan"/>
        </w:rPr>
        <w:t>IMS+MSM+MPR 2+10+30 OD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81"/>
        <w:gridCol w:w="1648"/>
        <w:gridCol w:w="1673"/>
        <w:gridCol w:w="1891"/>
        <w:gridCol w:w="1379"/>
      </w:tblGrid>
      <w:tr w:rsidR="00FC2687" w:rsidRPr="00725370" w14:paraId="071AB932" w14:textId="77777777" w:rsidTr="00763119">
        <w:tc>
          <w:tcPr>
            <w:tcW w:w="1521" w:type="pct"/>
            <w:vAlign w:val="center"/>
          </w:tcPr>
          <w:p w14:paraId="15B5624B" w14:textId="77777777" w:rsidR="00FC2687" w:rsidRPr="00725370" w:rsidRDefault="00FC2687" w:rsidP="00763119">
            <w:pPr>
              <w:pStyle w:val="RepTableHeader"/>
              <w:spacing w:before="0" w:after="0"/>
              <w:jc w:val="center"/>
              <w:rPr>
                <w:highlight w:val="cyan"/>
                <w:lang w:val="en-GB"/>
              </w:rPr>
            </w:pPr>
            <w:r w:rsidRPr="00725370">
              <w:rPr>
                <w:highlight w:val="cyan"/>
                <w:lang w:val="en-GB"/>
              </w:rPr>
              <w:t>Type of test, species, model system (Guideline)</w:t>
            </w:r>
          </w:p>
        </w:tc>
        <w:tc>
          <w:tcPr>
            <w:tcW w:w="870" w:type="pct"/>
            <w:vAlign w:val="center"/>
          </w:tcPr>
          <w:p w14:paraId="6A8881E1" w14:textId="77777777" w:rsidR="00FC2687" w:rsidRPr="00725370" w:rsidRDefault="00FC2687" w:rsidP="00763119">
            <w:pPr>
              <w:pStyle w:val="RepTableHeader"/>
              <w:spacing w:before="0" w:after="0"/>
              <w:jc w:val="center"/>
              <w:rPr>
                <w:highlight w:val="cyan"/>
                <w:lang w:val="en-GB"/>
              </w:rPr>
            </w:pPr>
            <w:r w:rsidRPr="00725370">
              <w:rPr>
                <w:highlight w:val="cyan"/>
                <w:lang w:val="en-GB"/>
              </w:rPr>
              <w:t>Result</w:t>
            </w:r>
            <w:r w:rsidRPr="00725370">
              <w:rPr>
                <w:highlight w:val="cyan"/>
                <w:lang w:val="en-GB"/>
              </w:rPr>
              <w:br/>
            </w:r>
          </w:p>
        </w:tc>
        <w:tc>
          <w:tcPr>
            <w:tcW w:w="883" w:type="pct"/>
            <w:shd w:val="clear" w:color="auto" w:fill="D9D9D9"/>
            <w:vAlign w:val="center"/>
          </w:tcPr>
          <w:p w14:paraId="11EB7C24" w14:textId="77777777" w:rsidR="00FC2687" w:rsidRPr="00725370" w:rsidRDefault="00FC2687" w:rsidP="00763119">
            <w:pPr>
              <w:pStyle w:val="RepTableHeader"/>
              <w:spacing w:before="0" w:after="0"/>
              <w:jc w:val="center"/>
              <w:rPr>
                <w:highlight w:val="cyan"/>
                <w:lang w:val="en-GB"/>
              </w:rPr>
            </w:pPr>
            <w:r w:rsidRPr="00725370">
              <w:rPr>
                <w:highlight w:val="cyan"/>
                <w:lang w:val="en-GB"/>
              </w:rPr>
              <w:t xml:space="preserve">Acceptability </w:t>
            </w:r>
          </w:p>
        </w:tc>
        <w:tc>
          <w:tcPr>
            <w:tcW w:w="998" w:type="pct"/>
            <w:vAlign w:val="center"/>
          </w:tcPr>
          <w:p w14:paraId="12063E08" w14:textId="77777777" w:rsidR="00FC2687" w:rsidRPr="00725370" w:rsidRDefault="00FC2687" w:rsidP="00763119">
            <w:pPr>
              <w:pStyle w:val="RepTableHeader"/>
              <w:spacing w:before="0" w:after="0"/>
              <w:jc w:val="center"/>
              <w:rPr>
                <w:highlight w:val="cyan"/>
                <w:lang w:val="en-GB"/>
              </w:rPr>
            </w:pPr>
            <w:r w:rsidRPr="00725370">
              <w:rPr>
                <w:highlight w:val="cyan"/>
                <w:lang w:val="en-GB"/>
              </w:rPr>
              <w:t xml:space="preserve">Classification </w:t>
            </w:r>
            <w:r w:rsidRPr="00725370">
              <w:rPr>
                <w:highlight w:val="cyan"/>
                <w:lang w:val="en-GB"/>
              </w:rPr>
              <w:br/>
              <w:t>(acc. to the criteria in Reg. 1272/2008)</w:t>
            </w:r>
          </w:p>
        </w:tc>
        <w:tc>
          <w:tcPr>
            <w:tcW w:w="728" w:type="pct"/>
            <w:vAlign w:val="center"/>
          </w:tcPr>
          <w:p w14:paraId="1486814A" w14:textId="77777777" w:rsidR="00FC2687" w:rsidRPr="00725370" w:rsidRDefault="00FC2687" w:rsidP="00763119">
            <w:pPr>
              <w:pStyle w:val="RepTableHeader"/>
              <w:spacing w:before="0" w:after="0"/>
              <w:jc w:val="center"/>
              <w:rPr>
                <w:highlight w:val="cyan"/>
                <w:lang w:val="en-GB"/>
              </w:rPr>
            </w:pPr>
            <w:r w:rsidRPr="00725370">
              <w:rPr>
                <w:highlight w:val="cyan"/>
                <w:lang w:val="en-GB"/>
              </w:rPr>
              <w:t>Reference</w:t>
            </w:r>
          </w:p>
        </w:tc>
      </w:tr>
      <w:tr w:rsidR="00FC2687" w:rsidRPr="00725370" w14:paraId="5B580FBA" w14:textId="77777777" w:rsidTr="00763119">
        <w:tc>
          <w:tcPr>
            <w:tcW w:w="1521" w:type="pct"/>
          </w:tcPr>
          <w:p w14:paraId="273F6751" w14:textId="77777777" w:rsidR="00FC2687" w:rsidRPr="00725370" w:rsidRDefault="00FC2687" w:rsidP="00763119">
            <w:pPr>
              <w:pStyle w:val="RepTable"/>
              <w:rPr>
                <w:szCs w:val="20"/>
                <w:highlight w:val="cyan"/>
              </w:rPr>
            </w:pPr>
            <w:r w:rsidRPr="00725370">
              <w:rPr>
                <w:szCs w:val="20"/>
                <w:highlight w:val="cyan"/>
              </w:rPr>
              <w:t xml:space="preserve">Acute oral toxicity </w:t>
            </w:r>
          </w:p>
          <w:p w14:paraId="466B5216" w14:textId="77777777" w:rsidR="00FC2687" w:rsidRPr="00725370" w:rsidRDefault="00FC2687" w:rsidP="00763119">
            <w:pPr>
              <w:pStyle w:val="RepTable"/>
              <w:rPr>
                <w:szCs w:val="20"/>
                <w:highlight w:val="cyan"/>
              </w:rPr>
            </w:pPr>
            <w:r w:rsidRPr="00725370">
              <w:rPr>
                <w:szCs w:val="20"/>
                <w:highlight w:val="cyan"/>
              </w:rPr>
              <w:t xml:space="preserve"> (Calculation)</w:t>
            </w:r>
          </w:p>
        </w:tc>
        <w:tc>
          <w:tcPr>
            <w:tcW w:w="870" w:type="pct"/>
          </w:tcPr>
          <w:p w14:paraId="1E38F0A8" w14:textId="77777777" w:rsidR="00FC2687" w:rsidRPr="00725370" w:rsidRDefault="00FC2687" w:rsidP="00763119">
            <w:pPr>
              <w:pStyle w:val="RepTable"/>
              <w:rPr>
                <w:szCs w:val="20"/>
                <w:highlight w:val="cyan"/>
              </w:rPr>
            </w:pPr>
            <w:r w:rsidRPr="00725370">
              <w:rPr>
                <w:szCs w:val="20"/>
                <w:highlight w:val="cyan"/>
              </w:rPr>
              <w:t>None of the components of the product are classified as acutely oral toxic</w:t>
            </w:r>
          </w:p>
        </w:tc>
        <w:tc>
          <w:tcPr>
            <w:tcW w:w="883" w:type="pct"/>
            <w:shd w:val="clear" w:color="auto" w:fill="D9D9D9"/>
          </w:tcPr>
          <w:p w14:paraId="09752EA2" w14:textId="77777777" w:rsidR="00FC2687" w:rsidRPr="00725370" w:rsidRDefault="00FC2687" w:rsidP="00763119">
            <w:pPr>
              <w:pStyle w:val="RepTable"/>
              <w:rPr>
                <w:szCs w:val="20"/>
                <w:highlight w:val="cyan"/>
              </w:rPr>
            </w:pPr>
            <w:r w:rsidRPr="00725370">
              <w:rPr>
                <w:szCs w:val="20"/>
                <w:highlight w:val="cyan"/>
              </w:rPr>
              <w:t xml:space="preserve">Yes </w:t>
            </w:r>
          </w:p>
        </w:tc>
        <w:tc>
          <w:tcPr>
            <w:tcW w:w="998" w:type="pct"/>
          </w:tcPr>
          <w:p w14:paraId="6F8AA8E8" w14:textId="77777777" w:rsidR="00FC2687" w:rsidRPr="00725370" w:rsidRDefault="00FC2687" w:rsidP="00763119">
            <w:pPr>
              <w:pStyle w:val="RepTable"/>
              <w:rPr>
                <w:szCs w:val="20"/>
                <w:highlight w:val="cyan"/>
              </w:rPr>
            </w:pPr>
            <w:r w:rsidRPr="00725370">
              <w:rPr>
                <w:szCs w:val="20"/>
                <w:highlight w:val="cyan"/>
              </w:rPr>
              <w:t xml:space="preserve">None </w:t>
            </w:r>
          </w:p>
        </w:tc>
        <w:tc>
          <w:tcPr>
            <w:tcW w:w="728" w:type="pct"/>
          </w:tcPr>
          <w:p w14:paraId="357EC4FE" w14:textId="77777777" w:rsidR="00FC2687" w:rsidRPr="00725370" w:rsidRDefault="00FC2687" w:rsidP="00763119">
            <w:pPr>
              <w:pStyle w:val="RepTable"/>
              <w:jc w:val="center"/>
              <w:rPr>
                <w:szCs w:val="20"/>
                <w:highlight w:val="cyan"/>
              </w:rPr>
            </w:pPr>
            <w:r w:rsidRPr="00725370">
              <w:rPr>
                <w:szCs w:val="20"/>
                <w:highlight w:val="cyan"/>
              </w:rPr>
              <w:t>-</w:t>
            </w:r>
          </w:p>
        </w:tc>
      </w:tr>
      <w:tr w:rsidR="00FC2687" w:rsidRPr="00725370" w14:paraId="7133E78C" w14:textId="77777777" w:rsidTr="00763119">
        <w:tc>
          <w:tcPr>
            <w:tcW w:w="1521" w:type="pct"/>
          </w:tcPr>
          <w:p w14:paraId="5C602909" w14:textId="77777777" w:rsidR="00FC2687" w:rsidRPr="00725370" w:rsidRDefault="00FC2687" w:rsidP="00763119">
            <w:pPr>
              <w:pStyle w:val="RepTable"/>
              <w:rPr>
                <w:szCs w:val="20"/>
                <w:highlight w:val="cyan"/>
              </w:rPr>
            </w:pPr>
            <w:r w:rsidRPr="00725370">
              <w:rPr>
                <w:szCs w:val="20"/>
                <w:highlight w:val="cyan"/>
              </w:rPr>
              <w:t>Acute dermal toxicity</w:t>
            </w:r>
          </w:p>
          <w:p w14:paraId="70132FA2" w14:textId="77777777" w:rsidR="00FC2687" w:rsidRPr="00725370" w:rsidRDefault="00FC2687" w:rsidP="00763119">
            <w:pPr>
              <w:pStyle w:val="RepTable"/>
              <w:rPr>
                <w:szCs w:val="20"/>
                <w:highlight w:val="cyan"/>
              </w:rPr>
            </w:pPr>
            <w:r w:rsidRPr="00725370">
              <w:rPr>
                <w:szCs w:val="20"/>
                <w:highlight w:val="cyan"/>
              </w:rPr>
              <w:t>(calculation)</w:t>
            </w:r>
          </w:p>
        </w:tc>
        <w:tc>
          <w:tcPr>
            <w:tcW w:w="870" w:type="pct"/>
          </w:tcPr>
          <w:p w14:paraId="2B17533D" w14:textId="77777777" w:rsidR="00FC2687" w:rsidRPr="00725370" w:rsidRDefault="00FC2687" w:rsidP="00763119">
            <w:pPr>
              <w:pStyle w:val="RepTable"/>
              <w:rPr>
                <w:szCs w:val="20"/>
                <w:highlight w:val="cyan"/>
              </w:rPr>
            </w:pPr>
            <w:r w:rsidRPr="00725370">
              <w:rPr>
                <w:szCs w:val="20"/>
                <w:highlight w:val="cyan"/>
              </w:rPr>
              <w:t>None of the components of the product are classified as acutely dermal toxic</w:t>
            </w:r>
          </w:p>
        </w:tc>
        <w:tc>
          <w:tcPr>
            <w:tcW w:w="883" w:type="pct"/>
            <w:shd w:val="clear" w:color="auto" w:fill="D9D9D9"/>
          </w:tcPr>
          <w:p w14:paraId="38E10887" w14:textId="77777777" w:rsidR="00FC2687" w:rsidRPr="00725370" w:rsidRDefault="00FC2687" w:rsidP="00763119">
            <w:pPr>
              <w:pStyle w:val="RepTable"/>
              <w:rPr>
                <w:szCs w:val="20"/>
                <w:highlight w:val="cyan"/>
              </w:rPr>
            </w:pPr>
            <w:r w:rsidRPr="00725370">
              <w:rPr>
                <w:szCs w:val="20"/>
                <w:highlight w:val="cyan"/>
              </w:rPr>
              <w:t xml:space="preserve">Yes </w:t>
            </w:r>
          </w:p>
        </w:tc>
        <w:tc>
          <w:tcPr>
            <w:tcW w:w="998" w:type="pct"/>
          </w:tcPr>
          <w:p w14:paraId="2C10F3D1" w14:textId="77777777" w:rsidR="00FC2687" w:rsidRPr="00725370" w:rsidRDefault="00FC2687" w:rsidP="00763119">
            <w:pPr>
              <w:pStyle w:val="RepTable"/>
              <w:rPr>
                <w:szCs w:val="20"/>
                <w:highlight w:val="cyan"/>
              </w:rPr>
            </w:pPr>
            <w:r w:rsidRPr="00725370">
              <w:rPr>
                <w:szCs w:val="20"/>
                <w:highlight w:val="cyan"/>
              </w:rPr>
              <w:t>None</w:t>
            </w:r>
          </w:p>
        </w:tc>
        <w:tc>
          <w:tcPr>
            <w:tcW w:w="728" w:type="pct"/>
          </w:tcPr>
          <w:p w14:paraId="21666B6D" w14:textId="77777777" w:rsidR="00FC2687" w:rsidRPr="00725370" w:rsidRDefault="00FC2687" w:rsidP="00763119">
            <w:pPr>
              <w:pStyle w:val="RepTable"/>
              <w:jc w:val="center"/>
              <w:rPr>
                <w:szCs w:val="20"/>
                <w:highlight w:val="cyan"/>
              </w:rPr>
            </w:pPr>
            <w:r w:rsidRPr="00725370">
              <w:rPr>
                <w:szCs w:val="20"/>
                <w:highlight w:val="cyan"/>
              </w:rPr>
              <w:t>-</w:t>
            </w:r>
          </w:p>
        </w:tc>
      </w:tr>
      <w:tr w:rsidR="00FC2687" w:rsidRPr="00725370" w14:paraId="7DE98AC7" w14:textId="77777777" w:rsidTr="00763119">
        <w:trPr>
          <w:trHeight w:val="458"/>
        </w:trPr>
        <w:tc>
          <w:tcPr>
            <w:tcW w:w="1521" w:type="pct"/>
          </w:tcPr>
          <w:p w14:paraId="6F46D37A" w14:textId="77777777" w:rsidR="00FC2687" w:rsidRPr="00725370" w:rsidRDefault="00FC2687" w:rsidP="00763119">
            <w:pPr>
              <w:pStyle w:val="RepTable"/>
              <w:rPr>
                <w:szCs w:val="20"/>
                <w:highlight w:val="cyan"/>
                <w:lang w:val="de-DE"/>
              </w:rPr>
            </w:pPr>
            <w:r w:rsidRPr="00725370">
              <w:rPr>
                <w:szCs w:val="20"/>
                <w:highlight w:val="cyan"/>
                <w:lang w:val="de-DE"/>
              </w:rPr>
              <w:t>Acute inhalation toxicity</w:t>
            </w:r>
          </w:p>
          <w:p w14:paraId="0B2BE5A3" w14:textId="77777777" w:rsidR="00FC2687" w:rsidRPr="00725370" w:rsidRDefault="00FC2687" w:rsidP="00763119">
            <w:pPr>
              <w:pStyle w:val="RepTable"/>
              <w:rPr>
                <w:szCs w:val="20"/>
                <w:highlight w:val="cyan"/>
                <w:lang w:val="de-DE"/>
              </w:rPr>
            </w:pPr>
            <w:r w:rsidRPr="00725370">
              <w:rPr>
                <w:szCs w:val="20"/>
                <w:highlight w:val="cyan"/>
                <w:lang w:val="de-DE"/>
              </w:rPr>
              <w:t>(calculation)</w:t>
            </w:r>
          </w:p>
        </w:tc>
        <w:tc>
          <w:tcPr>
            <w:tcW w:w="870" w:type="pct"/>
          </w:tcPr>
          <w:p w14:paraId="2E154A80" w14:textId="77777777" w:rsidR="00FC2687" w:rsidRPr="00725370" w:rsidRDefault="00FC2687" w:rsidP="00763119">
            <w:pPr>
              <w:pStyle w:val="RepTable"/>
              <w:rPr>
                <w:szCs w:val="20"/>
                <w:highlight w:val="cyan"/>
              </w:rPr>
            </w:pPr>
            <w:r w:rsidRPr="00725370">
              <w:rPr>
                <w:szCs w:val="20"/>
                <w:highlight w:val="cyan"/>
              </w:rPr>
              <w:t>None of the components of the product are classified as acutely inhalation toxic</w:t>
            </w:r>
          </w:p>
        </w:tc>
        <w:tc>
          <w:tcPr>
            <w:tcW w:w="883" w:type="pct"/>
            <w:shd w:val="clear" w:color="auto" w:fill="D9D9D9"/>
          </w:tcPr>
          <w:p w14:paraId="01D7D164" w14:textId="77777777" w:rsidR="00FC2687" w:rsidRPr="00725370" w:rsidRDefault="00FC2687" w:rsidP="00763119">
            <w:pPr>
              <w:pStyle w:val="RepTable"/>
              <w:rPr>
                <w:szCs w:val="20"/>
                <w:highlight w:val="cyan"/>
              </w:rPr>
            </w:pPr>
            <w:r w:rsidRPr="00725370">
              <w:rPr>
                <w:szCs w:val="20"/>
                <w:highlight w:val="cyan"/>
              </w:rPr>
              <w:t xml:space="preserve">Yes </w:t>
            </w:r>
          </w:p>
        </w:tc>
        <w:tc>
          <w:tcPr>
            <w:tcW w:w="998" w:type="pct"/>
          </w:tcPr>
          <w:p w14:paraId="4F88A858" w14:textId="77777777" w:rsidR="00FC2687" w:rsidRPr="00725370" w:rsidRDefault="00FC2687" w:rsidP="00763119">
            <w:pPr>
              <w:pStyle w:val="RepTable"/>
              <w:rPr>
                <w:szCs w:val="20"/>
                <w:highlight w:val="cyan"/>
              </w:rPr>
            </w:pPr>
            <w:r w:rsidRPr="00725370">
              <w:rPr>
                <w:szCs w:val="20"/>
                <w:highlight w:val="cyan"/>
              </w:rPr>
              <w:t xml:space="preserve">None </w:t>
            </w:r>
          </w:p>
        </w:tc>
        <w:tc>
          <w:tcPr>
            <w:tcW w:w="728" w:type="pct"/>
          </w:tcPr>
          <w:p w14:paraId="48AF0898" w14:textId="77777777" w:rsidR="00FC2687" w:rsidRPr="00725370" w:rsidRDefault="00FC2687" w:rsidP="00763119">
            <w:pPr>
              <w:pStyle w:val="RepTable"/>
              <w:jc w:val="center"/>
              <w:rPr>
                <w:szCs w:val="20"/>
                <w:highlight w:val="cyan"/>
              </w:rPr>
            </w:pPr>
            <w:r w:rsidRPr="00725370">
              <w:rPr>
                <w:szCs w:val="20"/>
                <w:highlight w:val="cyan"/>
              </w:rPr>
              <w:t>-</w:t>
            </w:r>
          </w:p>
        </w:tc>
      </w:tr>
      <w:tr w:rsidR="00FC2687" w:rsidRPr="00725370" w14:paraId="34B89897" w14:textId="77777777" w:rsidTr="00763119">
        <w:tc>
          <w:tcPr>
            <w:tcW w:w="1521" w:type="pct"/>
          </w:tcPr>
          <w:p w14:paraId="037DF327" w14:textId="77777777" w:rsidR="00FC2687" w:rsidRPr="00725370" w:rsidRDefault="00FC2687" w:rsidP="00763119">
            <w:pPr>
              <w:pStyle w:val="RepTable"/>
              <w:rPr>
                <w:szCs w:val="20"/>
                <w:highlight w:val="cyan"/>
              </w:rPr>
            </w:pPr>
            <w:r w:rsidRPr="00725370">
              <w:rPr>
                <w:szCs w:val="20"/>
                <w:highlight w:val="cyan"/>
              </w:rPr>
              <w:t>Skin irritation</w:t>
            </w:r>
          </w:p>
          <w:p w14:paraId="11E5C037" w14:textId="77777777" w:rsidR="00FC2687" w:rsidRPr="00725370" w:rsidRDefault="00FC2687" w:rsidP="00763119">
            <w:pPr>
              <w:pStyle w:val="RepTable"/>
              <w:rPr>
                <w:szCs w:val="20"/>
                <w:highlight w:val="cyan"/>
              </w:rPr>
            </w:pPr>
            <w:r w:rsidRPr="00725370">
              <w:rPr>
                <w:szCs w:val="20"/>
                <w:highlight w:val="cyan"/>
              </w:rPr>
              <w:t>(calculation)</w:t>
            </w:r>
          </w:p>
        </w:tc>
        <w:tc>
          <w:tcPr>
            <w:tcW w:w="870" w:type="pct"/>
          </w:tcPr>
          <w:p w14:paraId="360BB56E" w14:textId="77777777" w:rsidR="00FC2687" w:rsidRPr="00725370" w:rsidRDefault="000A7DCA" w:rsidP="00763119">
            <w:pPr>
              <w:pStyle w:val="RepTable"/>
              <w:rPr>
                <w:szCs w:val="20"/>
                <w:highlight w:val="cyan"/>
              </w:rPr>
            </w:pPr>
            <w:r>
              <w:rPr>
                <w:szCs w:val="20"/>
                <w:highlight w:val="cyan"/>
              </w:rPr>
              <w:t>O</w:t>
            </w:r>
            <w:r w:rsidR="00FC2687" w:rsidRPr="00725370">
              <w:rPr>
                <w:szCs w:val="20"/>
                <w:highlight w:val="cyan"/>
              </w:rPr>
              <w:t xml:space="preserve">ne of the components of the product </w:t>
            </w:r>
            <w:r>
              <w:rPr>
                <w:szCs w:val="20"/>
                <w:highlight w:val="cyan"/>
              </w:rPr>
              <w:t>is</w:t>
            </w:r>
            <w:r w:rsidR="00FC2687" w:rsidRPr="00725370">
              <w:rPr>
                <w:szCs w:val="20"/>
                <w:highlight w:val="cyan"/>
              </w:rPr>
              <w:t xml:space="preserve"> classified as skin irritatio</w:t>
            </w:r>
            <w:r>
              <w:rPr>
                <w:szCs w:val="20"/>
                <w:highlight w:val="cyan"/>
              </w:rPr>
              <w:t>n cateegory 2, however the amount is below the SCL</w:t>
            </w:r>
          </w:p>
        </w:tc>
        <w:tc>
          <w:tcPr>
            <w:tcW w:w="883" w:type="pct"/>
            <w:shd w:val="clear" w:color="auto" w:fill="D9D9D9"/>
          </w:tcPr>
          <w:p w14:paraId="7A3C0051" w14:textId="77777777" w:rsidR="00FC2687" w:rsidRPr="00725370" w:rsidRDefault="00FC2687" w:rsidP="00763119">
            <w:pPr>
              <w:pStyle w:val="RepTable"/>
              <w:rPr>
                <w:szCs w:val="20"/>
                <w:highlight w:val="cyan"/>
              </w:rPr>
            </w:pPr>
            <w:r w:rsidRPr="00725370">
              <w:rPr>
                <w:szCs w:val="20"/>
                <w:highlight w:val="cyan"/>
              </w:rPr>
              <w:t xml:space="preserve">Yes </w:t>
            </w:r>
          </w:p>
        </w:tc>
        <w:tc>
          <w:tcPr>
            <w:tcW w:w="998" w:type="pct"/>
          </w:tcPr>
          <w:p w14:paraId="6AE52EF1" w14:textId="77777777" w:rsidR="00FC2687" w:rsidRPr="00725370" w:rsidRDefault="00FC2687" w:rsidP="00763119">
            <w:pPr>
              <w:pStyle w:val="RepTable"/>
              <w:rPr>
                <w:szCs w:val="20"/>
                <w:highlight w:val="cyan"/>
              </w:rPr>
            </w:pPr>
            <w:r w:rsidRPr="00725370">
              <w:rPr>
                <w:szCs w:val="20"/>
                <w:highlight w:val="cyan"/>
              </w:rPr>
              <w:t>None</w:t>
            </w:r>
          </w:p>
        </w:tc>
        <w:tc>
          <w:tcPr>
            <w:tcW w:w="728" w:type="pct"/>
          </w:tcPr>
          <w:p w14:paraId="7546B5C7" w14:textId="77777777" w:rsidR="00FC2687" w:rsidRPr="00725370" w:rsidRDefault="00FC2687" w:rsidP="00763119">
            <w:pPr>
              <w:pStyle w:val="RepTable"/>
              <w:jc w:val="center"/>
              <w:rPr>
                <w:szCs w:val="20"/>
                <w:highlight w:val="cyan"/>
              </w:rPr>
            </w:pPr>
            <w:r w:rsidRPr="00725370">
              <w:rPr>
                <w:szCs w:val="20"/>
                <w:highlight w:val="cyan"/>
              </w:rPr>
              <w:t>-</w:t>
            </w:r>
          </w:p>
        </w:tc>
      </w:tr>
      <w:tr w:rsidR="00FC2687" w:rsidRPr="00725370" w14:paraId="245726E7" w14:textId="77777777" w:rsidTr="00763119">
        <w:tc>
          <w:tcPr>
            <w:tcW w:w="1521" w:type="pct"/>
          </w:tcPr>
          <w:p w14:paraId="28C2B817" w14:textId="77777777" w:rsidR="00FC2687" w:rsidRPr="00725370" w:rsidRDefault="00FC2687" w:rsidP="00763119">
            <w:pPr>
              <w:pStyle w:val="RepTable"/>
              <w:tabs>
                <w:tab w:val="left" w:pos="720"/>
              </w:tabs>
              <w:rPr>
                <w:szCs w:val="20"/>
                <w:highlight w:val="cyan"/>
              </w:rPr>
            </w:pPr>
            <w:r w:rsidRPr="00725370">
              <w:rPr>
                <w:szCs w:val="20"/>
                <w:highlight w:val="cyan"/>
              </w:rPr>
              <w:t>Eye irritation,</w:t>
            </w:r>
          </w:p>
          <w:p w14:paraId="511D1F06" w14:textId="77777777" w:rsidR="00FC2687" w:rsidRPr="00725370" w:rsidRDefault="00FC2687" w:rsidP="00763119">
            <w:pPr>
              <w:pStyle w:val="RepTable"/>
              <w:tabs>
                <w:tab w:val="left" w:pos="720"/>
              </w:tabs>
              <w:rPr>
                <w:szCs w:val="20"/>
                <w:highlight w:val="cyan"/>
              </w:rPr>
            </w:pPr>
            <w:r w:rsidRPr="00725370">
              <w:rPr>
                <w:szCs w:val="20"/>
                <w:highlight w:val="cyan"/>
              </w:rPr>
              <w:t>(calculation)</w:t>
            </w:r>
          </w:p>
        </w:tc>
        <w:tc>
          <w:tcPr>
            <w:tcW w:w="870" w:type="pct"/>
          </w:tcPr>
          <w:p w14:paraId="653C0CC2" w14:textId="77777777" w:rsidR="00FC2687" w:rsidRPr="00725370" w:rsidRDefault="000A7DCA" w:rsidP="00763119">
            <w:pPr>
              <w:pStyle w:val="RepTable"/>
              <w:rPr>
                <w:szCs w:val="20"/>
                <w:highlight w:val="cyan"/>
              </w:rPr>
            </w:pPr>
            <w:r>
              <w:rPr>
                <w:szCs w:val="20"/>
                <w:highlight w:val="cyan"/>
              </w:rPr>
              <w:t>Two</w:t>
            </w:r>
            <w:r w:rsidR="00FC2687" w:rsidRPr="00725370">
              <w:rPr>
                <w:szCs w:val="20"/>
                <w:highlight w:val="cyan"/>
              </w:rPr>
              <w:t xml:space="preserve"> components of the product </w:t>
            </w:r>
            <w:r>
              <w:rPr>
                <w:szCs w:val="20"/>
                <w:highlight w:val="cyan"/>
              </w:rPr>
              <w:t>are</w:t>
            </w:r>
            <w:r w:rsidR="00FC2687" w:rsidRPr="00725370">
              <w:rPr>
                <w:szCs w:val="20"/>
                <w:highlight w:val="cyan"/>
              </w:rPr>
              <w:t xml:space="preserve"> classified as eye </w:t>
            </w:r>
            <w:r>
              <w:rPr>
                <w:szCs w:val="20"/>
                <w:highlight w:val="cyan"/>
              </w:rPr>
              <w:t>damage,</w:t>
            </w:r>
            <w:r w:rsidR="00FC2687" w:rsidRPr="00725370">
              <w:rPr>
                <w:szCs w:val="20"/>
                <w:highlight w:val="cyan"/>
              </w:rPr>
              <w:t xml:space="preserve"> category </w:t>
            </w:r>
            <w:r>
              <w:rPr>
                <w:szCs w:val="20"/>
                <w:highlight w:val="cyan"/>
              </w:rPr>
              <w:t xml:space="preserve">1. Their </w:t>
            </w:r>
            <w:r w:rsidR="00FC2687" w:rsidRPr="00725370">
              <w:rPr>
                <w:szCs w:val="20"/>
                <w:highlight w:val="cyan"/>
              </w:rPr>
              <w:t xml:space="preserve">amount </w:t>
            </w:r>
            <w:r>
              <w:rPr>
                <w:szCs w:val="20"/>
                <w:highlight w:val="cyan"/>
              </w:rPr>
              <w:t xml:space="preserve">is </w:t>
            </w:r>
            <w:r w:rsidR="00FC2687" w:rsidRPr="00725370">
              <w:rPr>
                <w:szCs w:val="20"/>
                <w:highlight w:val="cyan"/>
              </w:rPr>
              <w:t>above the SCL</w:t>
            </w:r>
          </w:p>
        </w:tc>
        <w:tc>
          <w:tcPr>
            <w:tcW w:w="883" w:type="pct"/>
            <w:shd w:val="clear" w:color="auto" w:fill="D9D9D9"/>
          </w:tcPr>
          <w:p w14:paraId="4BC257AD" w14:textId="77777777" w:rsidR="00FC2687" w:rsidRPr="00725370" w:rsidRDefault="00FC2687" w:rsidP="00763119">
            <w:pPr>
              <w:pStyle w:val="RepTable"/>
              <w:rPr>
                <w:szCs w:val="20"/>
                <w:highlight w:val="cyan"/>
              </w:rPr>
            </w:pPr>
            <w:r w:rsidRPr="00725370">
              <w:rPr>
                <w:szCs w:val="20"/>
                <w:highlight w:val="cyan"/>
              </w:rPr>
              <w:t xml:space="preserve">Yes </w:t>
            </w:r>
          </w:p>
        </w:tc>
        <w:tc>
          <w:tcPr>
            <w:tcW w:w="998" w:type="pct"/>
          </w:tcPr>
          <w:p w14:paraId="79AA6295" w14:textId="77777777" w:rsidR="00FC2687" w:rsidRPr="00725370" w:rsidRDefault="00763119" w:rsidP="00763119">
            <w:pPr>
              <w:pStyle w:val="RepTable"/>
              <w:rPr>
                <w:szCs w:val="20"/>
                <w:highlight w:val="cyan"/>
              </w:rPr>
            </w:pPr>
            <w:r w:rsidRPr="00C618A0">
              <w:rPr>
                <w:szCs w:val="20"/>
                <w:highlight w:val="lightGray"/>
              </w:rPr>
              <w:t>Eye Dam.1</w:t>
            </w:r>
            <w:r>
              <w:rPr>
                <w:szCs w:val="20"/>
                <w:highlight w:val="cyan"/>
              </w:rPr>
              <w:t>/</w:t>
            </w:r>
            <w:r w:rsidR="000A7DCA">
              <w:rPr>
                <w:szCs w:val="20"/>
                <w:highlight w:val="cyan"/>
              </w:rPr>
              <w:t>H318</w:t>
            </w:r>
          </w:p>
        </w:tc>
        <w:tc>
          <w:tcPr>
            <w:tcW w:w="728" w:type="pct"/>
          </w:tcPr>
          <w:p w14:paraId="1894ED0F" w14:textId="77777777" w:rsidR="00FC2687" w:rsidRPr="00725370" w:rsidRDefault="00FC2687" w:rsidP="00763119">
            <w:pPr>
              <w:pStyle w:val="RepTable"/>
              <w:jc w:val="center"/>
              <w:rPr>
                <w:szCs w:val="20"/>
                <w:highlight w:val="cyan"/>
              </w:rPr>
            </w:pPr>
            <w:r w:rsidRPr="00725370">
              <w:rPr>
                <w:szCs w:val="20"/>
                <w:highlight w:val="cyan"/>
              </w:rPr>
              <w:t>-</w:t>
            </w:r>
          </w:p>
        </w:tc>
      </w:tr>
      <w:tr w:rsidR="00FC2687" w:rsidRPr="00725370" w14:paraId="2B4D772B" w14:textId="77777777" w:rsidTr="00763119">
        <w:tc>
          <w:tcPr>
            <w:tcW w:w="1521" w:type="pct"/>
          </w:tcPr>
          <w:p w14:paraId="3E7C2636" w14:textId="77777777" w:rsidR="00FC2687" w:rsidRPr="00725370" w:rsidRDefault="00FC2687" w:rsidP="00763119">
            <w:pPr>
              <w:pStyle w:val="RepTable"/>
              <w:rPr>
                <w:szCs w:val="20"/>
                <w:highlight w:val="cyan"/>
              </w:rPr>
            </w:pPr>
            <w:r w:rsidRPr="00725370">
              <w:rPr>
                <w:szCs w:val="20"/>
                <w:highlight w:val="cyan"/>
              </w:rPr>
              <w:t>Skin sensitisation</w:t>
            </w:r>
          </w:p>
          <w:p w14:paraId="3BD2CB98" w14:textId="77777777" w:rsidR="00FC2687" w:rsidRPr="00725370" w:rsidRDefault="00FC2687" w:rsidP="00763119">
            <w:pPr>
              <w:pStyle w:val="RepTable"/>
              <w:rPr>
                <w:szCs w:val="20"/>
                <w:highlight w:val="cyan"/>
              </w:rPr>
            </w:pPr>
            <w:r w:rsidRPr="00725370">
              <w:rPr>
                <w:szCs w:val="20"/>
                <w:highlight w:val="cyan"/>
              </w:rPr>
              <w:t>(calculation)</w:t>
            </w:r>
          </w:p>
        </w:tc>
        <w:tc>
          <w:tcPr>
            <w:tcW w:w="870" w:type="pct"/>
          </w:tcPr>
          <w:p w14:paraId="20D9683A" w14:textId="77777777" w:rsidR="00FC2687" w:rsidRPr="00725370" w:rsidRDefault="00FC2687" w:rsidP="00763119">
            <w:pPr>
              <w:pStyle w:val="RepTable"/>
              <w:rPr>
                <w:szCs w:val="20"/>
                <w:highlight w:val="cyan"/>
              </w:rPr>
            </w:pPr>
            <w:r w:rsidRPr="00725370">
              <w:rPr>
                <w:szCs w:val="20"/>
                <w:highlight w:val="cyan"/>
              </w:rPr>
              <w:t>One of the components of the product is classified as skin sensitisation category 1B in an amount above the SCL</w:t>
            </w:r>
          </w:p>
        </w:tc>
        <w:tc>
          <w:tcPr>
            <w:tcW w:w="883" w:type="pct"/>
            <w:shd w:val="clear" w:color="auto" w:fill="D9D9D9"/>
          </w:tcPr>
          <w:p w14:paraId="4F804306" w14:textId="77777777" w:rsidR="00FC2687" w:rsidRPr="00725370" w:rsidRDefault="00FC2687" w:rsidP="00A047CC">
            <w:pPr>
              <w:pStyle w:val="RepTable"/>
              <w:rPr>
                <w:szCs w:val="20"/>
                <w:highlight w:val="cyan"/>
              </w:rPr>
            </w:pPr>
            <w:r w:rsidRPr="00725370">
              <w:rPr>
                <w:szCs w:val="20"/>
                <w:highlight w:val="cyan"/>
              </w:rPr>
              <w:t xml:space="preserve">Yes </w:t>
            </w:r>
          </w:p>
        </w:tc>
        <w:tc>
          <w:tcPr>
            <w:tcW w:w="998" w:type="pct"/>
          </w:tcPr>
          <w:p w14:paraId="069821BD" w14:textId="77777777" w:rsidR="00FC2687" w:rsidRPr="00725370" w:rsidRDefault="00C618A0" w:rsidP="00763119">
            <w:pPr>
              <w:pStyle w:val="RepTable"/>
              <w:rPr>
                <w:szCs w:val="20"/>
                <w:highlight w:val="cyan"/>
              </w:rPr>
            </w:pPr>
            <w:r w:rsidRPr="00C618A0">
              <w:rPr>
                <w:szCs w:val="20"/>
                <w:highlight w:val="lightGray"/>
              </w:rPr>
              <w:t>Skin Sens.1</w:t>
            </w:r>
            <w:r>
              <w:rPr>
                <w:szCs w:val="20"/>
                <w:highlight w:val="lightGray"/>
              </w:rPr>
              <w:t>B</w:t>
            </w:r>
            <w:r>
              <w:rPr>
                <w:szCs w:val="20"/>
                <w:highlight w:val="cyan"/>
              </w:rPr>
              <w:t>/</w:t>
            </w:r>
            <w:r w:rsidR="00FC2687" w:rsidRPr="00725370">
              <w:rPr>
                <w:szCs w:val="20"/>
                <w:highlight w:val="cyan"/>
              </w:rPr>
              <w:t>H317</w:t>
            </w:r>
          </w:p>
        </w:tc>
        <w:tc>
          <w:tcPr>
            <w:tcW w:w="728" w:type="pct"/>
          </w:tcPr>
          <w:p w14:paraId="1552F9FF" w14:textId="77777777" w:rsidR="00FC2687" w:rsidRPr="00725370" w:rsidRDefault="00FC2687" w:rsidP="00763119">
            <w:pPr>
              <w:pStyle w:val="RepTable"/>
              <w:jc w:val="center"/>
              <w:rPr>
                <w:szCs w:val="20"/>
                <w:highlight w:val="cyan"/>
              </w:rPr>
            </w:pPr>
            <w:r w:rsidRPr="00725370">
              <w:rPr>
                <w:szCs w:val="20"/>
                <w:highlight w:val="cyan"/>
              </w:rPr>
              <w:t>-</w:t>
            </w:r>
          </w:p>
        </w:tc>
      </w:tr>
      <w:tr w:rsidR="00FC2687" w:rsidRPr="00725370" w14:paraId="1EBED3A9" w14:textId="77777777" w:rsidTr="00763119">
        <w:tc>
          <w:tcPr>
            <w:tcW w:w="1521" w:type="pct"/>
          </w:tcPr>
          <w:p w14:paraId="55E163B1" w14:textId="77777777" w:rsidR="00FC2687" w:rsidRPr="00725370" w:rsidRDefault="00FC2687" w:rsidP="00763119">
            <w:pPr>
              <w:pStyle w:val="RepTable"/>
              <w:rPr>
                <w:szCs w:val="20"/>
                <w:highlight w:val="cyan"/>
              </w:rPr>
            </w:pPr>
            <w:r w:rsidRPr="00725370">
              <w:rPr>
                <w:szCs w:val="20"/>
                <w:highlight w:val="cyan"/>
              </w:rPr>
              <w:t>Supplementary studies for combinations of plant protection products</w:t>
            </w:r>
          </w:p>
        </w:tc>
        <w:tc>
          <w:tcPr>
            <w:tcW w:w="870" w:type="pct"/>
          </w:tcPr>
          <w:p w14:paraId="42BA6A8C" w14:textId="77777777" w:rsidR="00FC2687" w:rsidRPr="00725370" w:rsidRDefault="00FC2687" w:rsidP="00763119">
            <w:pPr>
              <w:pStyle w:val="RepTable"/>
              <w:rPr>
                <w:szCs w:val="20"/>
                <w:highlight w:val="cyan"/>
              </w:rPr>
            </w:pPr>
            <w:r w:rsidRPr="00725370">
              <w:rPr>
                <w:szCs w:val="20"/>
                <w:highlight w:val="cyan"/>
              </w:rPr>
              <w:t>No data – not required</w:t>
            </w:r>
          </w:p>
        </w:tc>
        <w:tc>
          <w:tcPr>
            <w:tcW w:w="883" w:type="pct"/>
            <w:shd w:val="clear" w:color="auto" w:fill="D9D9D9"/>
          </w:tcPr>
          <w:p w14:paraId="04965042" w14:textId="77777777" w:rsidR="00FC2687" w:rsidRPr="00725370" w:rsidRDefault="00C618A0" w:rsidP="00763119">
            <w:pPr>
              <w:pStyle w:val="RepTable"/>
              <w:rPr>
                <w:szCs w:val="20"/>
                <w:highlight w:val="cyan"/>
              </w:rPr>
            </w:pPr>
            <w:r>
              <w:rPr>
                <w:szCs w:val="20"/>
                <w:highlight w:val="cyan"/>
              </w:rPr>
              <w:t>--</w:t>
            </w:r>
          </w:p>
        </w:tc>
        <w:tc>
          <w:tcPr>
            <w:tcW w:w="998" w:type="pct"/>
          </w:tcPr>
          <w:p w14:paraId="1591ADD3" w14:textId="77777777" w:rsidR="00FC2687" w:rsidRPr="00725370" w:rsidRDefault="00C618A0" w:rsidP="00763119">
            <w:pPr>
              <w:pStyle w:val="RepTable"/>
              <w:rPr>
                <w:szCs w:val="20"/>
                <w:highlight w:val="cyan"/>
              </w:rPr>
            </w:pPr>
            <w:r>
              <w:rPr>
                <w:szCs w:val="20"/>
                <w:highlight w:val="cyan"/>
              </w:rPr>
              <w:t>--</w:t>
            </w:r>
          </w:p>
        </w:tc>
        <w:tc>
          <w:tcPr>
            <w:tcW w:w="728" w:type="pct"/>
          </w:tcPr>
          <w:p w14:paraId="10C633D3" w14:textId="77777777" w:rsidR="00FC2687" w:rsidRPr="00725370" w:rsidRDefault="00C618A0" w:rsidP="00763119">
            <w:pPr>
              <w:pStyle w:val="RepTable"/>
              <w:rPr>
                <w:szCs w:val="20"/>
                <w:highlight w:val="cyan"/>
              </w:rPr>
            </w:pPr>
            <w:r>
              <w:rPr>
                <w:szCs w:val="20"/>
                <w:highlight w:val="cyan"/>
              </w:rPr>
              <w:t>-</w:t>
            </w:r>
          </w:p>
        </w:tc>
      </w:tr>
    </w:tbl>
    <w:p w14:paraId="19CAC21B" w14:textId="77777777" w:rsidR="00FC2687" w:rsidRPr="00725370" w:rsidRDefault="00FC2687" w:rsidP="00FC2687">
      <w:pPr>
        <w:pStyle w:val="RepLabel"/>
        <w:spacing w:before="240"/>
        <w:rPr>
          <w:highlight w:val="cyan"/>
        </w:rPr>
      </w:pPr>
      <w:r w:rsidRPr="00725370">
        <w:rPr>
          <w:highlight w:val="cyan"/>
        </w:rPr>
        <w:lastRenderedPageBreak/>
        <w:t>Table </w:t>
      </w:r>
      <w:r w:rsidR="00E74F3B" w:rsidRPr="00725370">
        <w:rPr>
          <w:highlight w:val="cyan"/>
        </w:rPr>
        <w:fldChar w:fldCharType="begin"/>
      </w:r>
      <w:r w:rsidRPr="00725370">
        <w:rPr>
          <w:highlight w:val="cyan"/>
        </w:rPr>
        <w:instrText xml:space="preserve"> STYLEREF 2 \s </w:instrText>
      </w:r>
      <w:r w:rsidR="00E74F3B" w:rsidRPr="00725370">
        <w:rPr>
          <w:highlight w:val="cyan"/>
        </w:rPr>
        <w:fldChar w:fldCharType="separate"/>
      </w:r>
      <w:r w:rsidRPr="00725370">
        <w:rPr>
          <w:noProof/>
          <w:highlight w:val="cyan"/>
        </w:rPr>
        <w:t>6.3</w:t>
      </w:r>
      <w:r w:rsidR="00E74F3B" w:rsidRPr="00725370">
        <w:rPr>
          <w:highlight w:val="cyan"/>
        </w:rPr>
        <w:fldChar w:fldCharType="end"/>
      </w:r>
      <w:r w:rsidRPr="00725370">
        <w:rPr>
          <w:highlight w:val="cyan"/>
        </w:rPr>
        <w:noBreakHyphen/>
      </w:r>
      <w:r w:rsidR="00E74F3B" w:rsidRPr="00725370">
        <w:rPr>
          <w:highlight w:val="cyan"/>
        </w:rPr>
        <w:fldChar w:fldCharType="begin"/>
      </w:r>
      <w:r w:rsidRPr="00725370">
        <w:rPr>
          <w:highlight w:val="cyan"/>
        </w:rPr>
        <w:instrText xml:space="preserve"> SEQ Table \* ARABIC \s 2 </w:instrText>
      </w:r>
      <w:r w:rsidR="00E74F3B" w:rsidRPr="00725370">
        <w:rPr>
          <w:highlight w:val="cyan"/>
        </w:rPr>
        <w:fldChar w:fldCharType="separate"/>
      </w:r>
      <w:r w:rsidRPr="00725370">
        <w:rPr>
          <w:noProof/>
          <w:highlight w:val="cyan"/>
        </w:rPr>
        <w:t>2</w:t>
      </w:r>
      <w:r w:rsidR="00E74F3B" w:rsidRPr="00725370">
        <w:rPr>
          <w:highlight w:val="cyan"/>
        </w:rPr>
        <w:fldChar w:fldCharType="end"/>
      </w:r>
      <w:r w:rsidRPr="00725370">
        <w:rPr>
          <w:highlight w:val="cyan"/>
        </w:rPr>
        <w:t>:</w:t>
      </w:r>
      <w:r w:rsidRPr="00725370">
        <w:rPr>
          <w:highlight w:val="cyan"/>
        </w:rPr>
        <w:tab/>
      </w:r>
      <w:r w:rsidRPr="00725370">
        <w:rPr>
          <w:bCs w:val="0"/>
          <w:highlight w:val="cyan"/>
        </w:rPr>
        <w:t xml:space="preserve">Additional toxicological information relevant for classification/labelling of </w:t>
      </w:r>
      <w:r w:rsidR="00A24722" w:rsidRPr="00D33F34">
        <w:rPr>
          <w:highlight w:val="cyan"/>
        </w:rPr>
        <w:t>IMS+MSM+MPR 2+10+30 OD</w:t>
      </w:r>
      <w:r w:rsidRPr="00725370">
        <w:rPr>
          <w:highlight w:val="cy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048"/>
        <w:gridCol w:w="1461"/>
        <w:gridCol w:w="2309"/>
        <w:gridCol w:w="1379"/>
        <w:gridCol w:w="2275"/>
      </w:tblGrid>
      <w:tr w:rsidR="00FC2687" w:rsidRPr="00725370" w14:paraId="36A3BC99" w14:textId="77777777" w:rsidTr="00763119">
        <w:trPr>
          <w:tblHeader/>
        </w:trPr>
        <w:tc>
          <w:tcPr>
            <w:tcW w:w="1081" w:type="pct"/>
          </w:tcPr>
          <w:p w14:paraId="128532C5" w14:textId="77777777" w:rsidR="00FC2687" w:rsidRPr="00725370" w:rsidRDefault="00FC2687" w:rsidP="00763119">
            <w:pPr>
              <w:pStyle w:val="RepTableHeader"/>
              <w:spacing w:before="0" w:after="0"/>
              <w:jc w:val="center"/>
              <w:rPr>
                <w:highlight w:val="cyan"/>
                <w:lang w:val="en-GB"/>
              </w:rPr>
            </w:pPr>
          </w:p>
        </w:tc>
        <w:tc>
          <w:tcPr>
            <w:tcW w:w="771" w:type="pct"/>
          </w:tcPr>
          <w:p w14:paraId="1AF96272" w14:textId="77777777" w:rsidR="00FC2687" w:rsidRPr="00725370" w:rsidRDefault="00FC2687" w:rsidP="00763119">
            <w:pPr>
              <w:pStyle w:val="RepTableHeader"/>
              <w:spacing w:before="0" w:after="0"/>
              <w:jc w:val="center"/>
              <w:rPr>
                <w:highlight w:val="cyan"/>
                <w:lang w:val="en-GB"/>
              </w:rPr>
            </w:pPr>
            <w:r w:rsidRPr="00725370">
              <w:rPr>
                <w:highlight w:val="cyan"/>
                <w:lang w:val="en-GB"/>
              </w:rPr>
              <w:t>Substance</w:t>
            </w:r>
            <w:r w:rsidRPr="00725370">
              <w:rPr>
                <w:highlight w:val="cyan"/>
                <w:lang w:val="en-GB"/>
              </w:rPr>
              <w:br/>
              <w:t>(concentration in product, % w/w)</w:t>
            </w:r>
          </w:p>
        </w:tc>
        <w:tc>
          <w:tcPr>
            <w:tcW w:w="1219" w:type="pct"/>
          </w:tcPr>
          <w:p w14:paraId="6C426FB3" w14:textId="77777777" w:rsidR="00FC2687" w:rsidRPr="00725370" w:rsidRDefault="00FC2687" w:rsidP="00763119">
            <w:pPr>
              <w:pStyle w:val="RepTableHeader"/>
              <w:spacing w:before="0" w:after="0"/>
              <w:jc w:val="center"/>
              <w:rPr>
                <w:highlight w:val="cyan"/>
                <w:lang w:val="en-GB"/>
              </w:rPr>
            </w:pPr>
            <w:r w:rsidRPr="00725370">
              <w:rPr>
                <w:highlight w:val="cyan"/>
                <w:lang w:val="en-GB"/>
              </w:rPr>
              <w:t xml:space="preserve">Classification of the </w:t>
            </w:r>
            <w:r w:rsidRPr="00725370">
              <w:rPr>
                <w:highlight w:val="cyan"/>
                <w:lang w:val="en-GB"/>
              </w:rPr>
              <w:br/>
              <w:t xml:space="preserve">substance </w:t>
            </w:r>
            <w:r w:rsidRPr="00725370">
              <w:rPr>
                <w:highlight w:val="cyan"/>
                <w:lang w:val="en-GB"/>
              </w:rPr>
              <w:br/>
              <w:t>(acc. to the criteria in Reg. 1272/2008)</w:t>
            </w:r>
          </w:p>
        </w:tc>
        <w:tc>
          <w:tcPr>
            <w:tcW w:w="728" w:type="pct"/>
          </w:tcPr>
          <w:p w14:paraId="4BC42063" w14:textId="77777777" w:rsidR="00FC2687" w:rsidRPr="00D33F34" w:rsidRDefault="00FC2687" w:rsidP="00763119">
            <w:pPr>
              <w:pStyle w:val="RepTableHeader"/>
              <w:spacing w:before="0" w:after="0"/>
              <w:jc w:val="center"/>
              <w:rPr>
                <w:highlight w:val="cyan"/>
                <w:lang w:val="en-GB"/>
              </w:rPr>
            </w:pPr>
            <w:r w:rsidRPr="00D33F34">
              <w:rPr>
                <w:highlight w:val="cyan"/>
                <w:lang w:val="en-GB"/>
              </w:rPr>
              <w:t>Reference</w:t>
            </w:r>
          </w:p>
        </w:tc>
        <w:tc>
          <w:tcPr>
            <w:tcW w:w="1201" w:type="pct"/>
          </w:tcPr>
          <w:p w14:paraId="3E1B4145" w14:textId="77777777" w:rsidR="00FC2687" w:rsidRPr="00725370" w:rsidRDefault="00FC2687" w:rsidP="00763119">
            <w:pPr>
              <w:pStyle w:val="RepTableHeader"/>
              <w:spacing w:before="0" w:after="0"/>
              <w:jc w:val="center"/>
              <w:rPr>
                <w:highlight w:val="cyan"/>
                <w:lang w:val="en-GB"/>
              </w:rPr>
            </w:pPr>
            <w:r w:rsidRPr="00725370">
              <w:rPr>
                <w:highlight w:val="cyan"/>
                <w:lang w:val="en-GB"/>
              </w:rPr>
              <w:t>Classification of product (acc. to the criteria in Reg. 1272/2008)</w:t>
            </w:r>
          </w:p>
        </w:tc>
      </w:tr>
      <w:tr w:rsidR="0028452B" w:rsidRPr="00725370" w14:paraId="31FE1D23" w14:textId="77777777" w:rsidTr="00763119">
        <w:tc>
          <w:tcPr>
            <w:tcW w:w="1081" w:type="pct"/>
          </w:tcPr>
          <w:p w14:paraId="42870CD4" w14:textId="77777777" w:rsidR="0028452B" w:rsidRPr="00725370" w:rsidRDefault="0028452B" w:rsidP="00763119">
            <w:pPr>
              <w:pStyle w:val="RepTable"/>
              <w:rPr>
                <w:highlight w:val="cyan"/>
              </w:rPr>
            </w:pPr>
            <w:r w:rsidRPr="00725370">
              <w:rPr>
                <w:highlight w:val="cyan"/>
              </w:rPr>
              <w:t>Toxicological properties of active substance(s) (relevant for classification of product)</w:t>
            </w:r>
          </w:p>
        </w:tc>
        <w:tc>
          <w:tcPr>
            <w:tcW w:w="771" w:type="pct"/>
          </w:tcPr>
          <w:p w14:paraId="5203F349" w14:textId="77777777" w:rsidR="0028452B" w:rsidRPr="00D33F34" w:rsidRDefault="0028452B" w:rsidP="00763119">
            <w:pPr>
              <w:pStyle w:val="RepTable"/>
              <w:rPr>
                <w:highlight w:val="cyan"/>
                <w:lang w:val="fr-FR"/>
              </w:rPr>
            </w:pPr>
            <w:r w:rsidRPr="005631CB">
              <w:rPr>
                <w:highlight w:val="cyan"/>
                <w:lang w:val="pl-PL"/>
              </w:rPr>
              <w:t>Iodosulfuron-methyl-sodium</w:t>
            </w:r>
            <w:r w:rsidRPr="00D33F34">
              <w:rPr>
                <w:highlight w:val="cyan"/>
                <w:lang w:val="fr-FR"/>
              </w:rPr>
              <w:br/>
              <w:t>(0.22% (w/w))</w:t>
            </w:r>
          </w:p>
        </w:tc>
        <w:tc>
          <w:tcPr>
            <w:tcW w:w="1219" w:type="pct"/>
          </w:tcPr>
          <w:p w14:paraId="7C99224A" w14:textId="77777777" w:rsidR="00E74F3B" w:rsidRDefault="00883588">
            <w:pPr>
              <w:pStyle w:val="RepTable"/>
              <w:numPr>
                <w:ilvl w:val="0"/>
                <w:numId w:val="3"/>
              </w:numPr>
              <w:spacing w:before="480" w:after="240"/>
              <w:outlineLvl w:val="0"/>
              <w:rPr>
                <w:rFonts w:eastAsia="MS Mincho"/>
                <w:b/>
                <w:bCs/>
                <w:highlight w:val="cyan"/>
                <w:lang w:val="en-US"/>
              </w:rPr>
            </w:pPr>
            <w:r w:rsidRPr="00883588">
              <w:rPr>
                <w:highlight w:val="cyan"/>
                <w:lang w:val="en-US"/>
              </w:rPr>
              <w:t>Aquatic Acute 1, H400</w:t>
            </w:r>
          </w:p>
          <w:p w14:paraId="19C56ADE" w14:textId="77777777" w:rsidR="00E74F3B" w:rsidRDefault="00883588">
            <w:pPr>
              <w:pStyle w:val="RepTable"/>
              <w:numPr>
                <w:ilvl w:val="0"/>
                <w:numId w:val="3"/>
              </w:numPr>
              <w:spacing w:before="480" w:after="240"/>
              <w:outlineLvl w:val="0"/>
              <w:rPr>
                <w:rFonts w:eastAsia="MS Mincho"/>
                <w:b/>
                <w:bCs/>
                <w:highlight w:val="cyan"/>
                <w:lang w:val="en-US"/>
              </w:rPr>
            </w:pPr>
            <w:r w:rsidRPr="00883588">
              <w:rPr>
                <w:highlight w:val="cyan"/>
                <w:lang w:val="en-US"/>
              </w:rPr>
              <w:t>Aquatic Chronic 1, H410</w:t>
            </w:r>
          </w:p>
        </w:tc>
        <w:tc>
          <w:tcPr>
            <w:tcW w:w="728" w:type="pct"/>
          </w:tcPr>
          <w:p w14:paraId="45A19566" w14:textId="77777777" w:rsidR="0028452B" w:rsidRPr="00D33F34" w:rsidRDefault="0028452B" w:rsidP="00763119">
            <w:pPr>
              <w:pStyle w:val="RepTable"/>
              <w:rPr>
                <w:highlight w:val="cyan"/>
              </w:rPr>
            </w:pPr>
            <w:r w:rsidRPr="00D33F34">
              <w:rPr>
                <w:highlight w:val="cyan"/>
              </w:rPr>
              <w:t xml:space="preserve">Reg. 1272/2008 </w:t>
            </w:r>
          </w:p>
        </w:tc>
        <w:tc>
          <w:tcPr>
            <w:tcW w:w="1201" w:type="pct"/>
            <w:vMerge w:val="restart"/>
          </w:tcPr>
          <w:p w14:paraId="62ED4038" w14:textId="77777777" w:rsidR="0028452B" w:rsidRDefault="0028452B" w:rsidP="00E951D0">
            <w:pPr>
              <w:pStyle w:val="RepTable"/>
              <w:rPr>
                <w:highlight w:val="cyan"/>
                <w:lang w:val="en-US"/>
              </w:rPr>
            </w:pPr>
            <w:r w:rsidRPr="002C5086">
              <w:rPr>
                <w:highlight w:val="cyan"/>
                <w:lang w:val="en-US"/>
              </w:rPr>
              <w:t xml:space="preserve">Aquatic Chronic </w:t>
            </w:r>
            <w:r>
              <w:rPr>
                <w:highlight w:val="cyan"/>
                <w:lang w:val="en-US"/>
              </w:rPr>
              <w:t>2</w:t>
            </w:r>
            <w:r w:rsidRPr="002C5086">
              <w:rPr>
                <w:highlight w:val="cyan"/>
                <w:lang w:val="en-US"/>
              </w:rPr>
              <w:t>, H41</w:t>
            </w:r>
            <w:r>
              <w:rPr>
                <w:highlight w:val="cyan"/>
                <w:lang w:val="en-US"/>
              </w:rPr>
              <w:t>1</w:t>
            </w:r>
          </w:p>
          <w:p w14:paraId="42C5A033" w14:textId="77777777" w:rsidR="0028452B" w:rsidRDefault="0028452B" w:rsidP="00E951D0">
            <w:pPr>
              <w:pStyle w:val="RepTable"/>
              <w:rPr>
                <w:highlight w:val="cyan"/>
                <w:lang w:val="en-US"/>
              </w:rPr>
            </w:pPr>
          </w:p>
          <w:p w14:paraId="329FA809" w14:textId="77777777" w:rsidR="0028452B" w:rsidRPr="00725370" w:rsidRDefault="0028452B" w:rsidP="00E951D0">
            <w:pPr>
              <w:pStyle w:val="RepTable"/>
              <w:rPr>
                <w:highlight w:val="cyan"/>
              </w:rPr>
            </w:pPr>
            <w:r w:rsidRPr="00D33F34">
              <w:rPr>
                <w:highlight w:val="cyan"/>
              </w:rPr>
              <w:t xml:space="preserve">(M × 10 × Chronic 1) + Chronic 2 ≥ 25 % </w:t>
            </w:r>
            <w:r w:rsidRPr="00D33F34">
              <w:rPr>
                <w:highlight w:val="cyan"/>
              </w:rPr>
              <w:sym w:font="Wingdings" w:char="F0E0"/>
            </w:r>
            <w:r w:rsidRPr="00D33F34">
              <w:rPr>
                <w:highlight w:val="cyan"/>
              </w:rPr>
              <w:t xml:space="preserve"> Aquatic Chronic 2</w:t>
            </w:r>
          </w:p>
        </w:tc>
      </w:tr>
      <w:tr w:rsidR="0028452B" w:rsidRPr="00725370" w14:paraId="77120E91" w14:textId="77777777" w:rsidTr="00763119">
        <w:tc>
          <w:tcPr>
            <w:tcW w:w="1081" w:type="pct"/>
          </w:tcPr>
          <w:p w14:paraId="7CB0A692" w14:textId="77777777" w:rsidR="0028452B" w:rsidRPr="00725370" w:rsidRDefault="0028452B" w:rsidP="00E951D0">
            <w:pPr>
              <w:pStyle w:val="RepTable"/>
              <w:rPr>
                <w:highlight w:val="cyan"/>
              </w:rPr>
            </w:pPr>
            <w:r w:rsidRPr="00725370">
              <w:rPr>
                <w:highlight w:val="cyan"/>
              </w:rPr>
              <w:t>Toxicological properties of active substance(s) (relevant for classification of product)</w:t>
            </w:r>
          </w:p>
        </w:tc>
        <w:tc>
          <w:tcPr>
            <w:tcW w:w="771" w:type="pct"/>
          </w:tcPr>
          <w:p w14:paraId="1FF32D98" w14:textId="77777777" w:rsidR="0028452B" w:rsidRPr="00D33F34" w:rsidRDefault="0028452B" w:rsidP="00E951D0">
            <w:pPr>
              <w:pStyle w:val="RepTable"/>
              <w:rPr>
                <w:highlight w:val="cyan"/>
              </w:rPr>
            </w:pPr>
            <w:r w:rsidRPr="00D33F34">
              <w:rPr>
                <w:highlight w:val="cyan"/>
              </w:rPr>
              <w:t>Mesosulfuron-methyl</w:t>
            </w:r>
          </w:p>
          <w:p w14:paraId="4F28F21D" w14:textId="77777777" w:rsidR="0028452B" w:rsidRPr="00D33F34" w:rsidRDefault="0028452B" w:rsidP="00E951D0">
            <w:pPr>
              <w:pStyle w:val="RepTable"/>
              <w:rPr>
                <w:highlight w:val="cyan"/>
              </w:rPr>
            </w:pPr>
            <w:r w:rsidRPr="00D33F34">
              <w:rPr>
                <w:highlight w:val="cyan"/>
                <w:lang w:val="fr-FR"/>
              </w:rPr>
              <w:t>(1.04% (w/w))</w:t>
            </w:r>
          </w:p>
        </w:tc>
        <w:tc>
          <w:tcPr>
            <w:tcW w:w="1219" w:type="pct"/>
          </w:tcPr>
          <w:p w14:paraId="70DD30D4" w14:textId="77777777" w:rsidR="0028452B" w:rsidRPr="00D33F34" w:rsidRDefault="0028452B" w:rsidP="00E951D0">
            <w:pPr>
              <w:pStyle w:val="RepTable"/>
              <w:rPr>
                <w:highlight w:val="cyan"/>
                <w:lang w:val="en-US"/>
              </w:rPr>
            </w:pPr>
            <w:r w:rsidRPr="00D33F34">
              <w:rPr>
                <w:highlight w:val="cyan"/>
                <w:lang w:val="en-US"/>
              </w:rPr>
              <w:t>Aquatic Acute 1, H400</w:t>
            </w:r>
          </w:p>
          <w:p w14:paraId="70A71D3D" w14:textId="77777777" w:rsidR="0028452B" w:rsidRPr="00D33F34" w:rsidRDefault="0028452B" w:rsidP="00E951D0">
            <w:pPr>
              <w:pStyle w:val="RepTable"/>
              <w:rPr>
                <w:highlight w:val="cyan"/>
                <w:lang w:val="en-US"/>
              </w:rPr>
            </w:pPr>
            <w:r w:rsidRPr="00D33F34">
              <w:rPr>
                <w:highlight w:val="cyan"/>
                <w:lang w:val="en-US"/>
              </w:rPr>
              <w:t>Aquatic Chronic 1, H410</w:t>
            </w:r>
          </w:p>
        </w:tc>
        <w:tc>
          <w:tcPr>
            <w:tcW w:w="728" w:type="pct"/>
          </w:tcPr>
          <w:p w14:paraId="5619A079" w14:textId="77777777" w:rsidR="0028452B" w:rsidRPr="00D33F34" w:rsidRDefault="000A43A9" w:rsidP="00E951D0">
            <w:pPr>
              <w:pStyle w:val="RepTable"/>
              <w:rPr>
                <w:highlight w:val="cyan"/>
              </w:rPr>
            </w:pPr>
            <w:r w:rsidRPr="00D33F34">
              <w:rPr>
                <w:highlight w:val="cyan"/>
              </w:rPr>
              <w:t>Reg. 1272/2008</w:t>
            </w:r>
          </w:p>
        </w:tc>
        <w:tc>
          <w:tcPr>
            <w:tcW w:w="1201" w:type="pct"/>
            <w:vMerge/>
          </w:tcPr>
          <w:p w14:paraId="302E30C7" w14:textId="77777777" w:rsidR="0028452B" w:rsidRPr="00725370" w:rsidRDefault="0028452B" w:rsidP="00E951D0">
            <w:pPr>
              <w:pStyle w:val="RepTable"/>
              <w:rPr>
                <w:highlight w:val="cyan"/>
              </w:rPr>
            </w:pPr>
          </w:p>
        </w:tc>
      </w:tr>
      <w:tr w:rsidR="0028452B" w:rsidRPr="00725370" w14:paraId="6E6BFA18" w14:textId="77777777" w:rsidTr="00763119">
        <w:tc>
          <w:tcPr>
            <w:tcW w:w="1081" w:type="pct"/>
          </w:tcPr>
          <w:p w14:paraId="0AC5CD6F" w14:textId="77777777" w:rsidR="0028452B" w:rsidRPr="00725370" w:rsidRDefault="0028452B" w:rsidP="00E951D0">
            <w:pPr>
              <w:pStyle w:val="RepTable"/>
              <w:rPr>
                <w:highlight w:val="cyan"/>
              </w:rPr>
            </w:pPr>
            <w:r w:rsidRPr="00725370">
              <w:rPr>
                <w:highlight w:val="cyan"/>
              </w:rPr>
              <w:t xml:space="preserve">Toxicological properties of </w:t>
            </w:r>
            <w:r>
              <w:rPr>
                <w:highlight w:val="cyan"/>
              </w:rPr>
              <w:t>safener</w:t>
            </w:r>
            <w:r w:rsidRPr="00725370">
              <w:rPr>
                <w:highlight w:val="cyan"/>
              </w:rPr>
              <w:t xml:space="preserve"> (relevant for classification of product)</w:t>
            </w:r>
          </w:p>
        </w:tc>
        <w:tc>
          <w:tcPr>
            <w:tcW w:w="771" w:type="pct"/>
          </w:tcPr>
          <w:p w14:paraId="6166DF6F" w14:textId="77777777" w:rsidR="0028452B" w:rsidRDefault="0028452B" w:rsidP="00E951D0">
            <w:pPr>
              <w:pStyle w:val="RepTable"/>
              <w:rPr>
                <w:highlight w:val="cyan"/>
              </w:rPr>
            </w:pPr>
            <w:r>
              <w:rPr>
                <w:highlight w:val="cyan"/>
              </w:rPr>
              <w:t>Mefenpyr-diethyl</w:t>
            </w:r>
          </w:p>
          <w:p w14:paraId="4296836F" w14:textId="77777777" w:rsidR="0028452B" w:rsidRPr="00725370" w:rsidRDefault="0028452B" w:rsidP="00E951D0">
            <w:pPr>
              <w:pStyle w:val="RepTable"/>
              <w:rPr>
                <w:highlight w:val="cyan"/>
              </w:rPr>
            </w:pPr>
            <w:r>
              <w:rPr>
                <w:highlight w:val="cyan"/>
              </w:rPr>
              <w:t>(3.10% (w/w))</w:t>
            </w:r>
          </w:p>
        </w:tc>
        <w:tc>
          <w:tcPr>
            <w:tcW w:w="1219" w:type="pct"/>
          </w:tcPr>
          <w:p w14:paraId="233D188F" w14:textId="77777777" w:rsidR="0028452B" w:rsidRPr="00D33F34" w:rsidRDefault="0028452B" w:rsidP="00E951D0">
            <w:pPr>
              <w:pStyle w:val="RepTable"/>
              <w:rPr>
                <w:highlight w:val="cyan"/>
                <w:lang w:val="en-US"/>
              </w:rPr>
            </w:pPr>
            <w:r w:rsidRPr="002C5086">
              <w:rPr>
                <w:highlight w:val="cyan"/>
                <w:lang w:val="en-US"/>
              </w:rPr>
              <w:t xml:space="preserve">Aquatic Chronic </w:t>
            </w:r>
            <w:r w:rsidR="000A43A9">
              <w:rPr>
                <w:highlight w:val="cyan"/>
                <w:lang w:val="en-US"/>
              </w:rPr>
              <w:t>2</w:t>
            </w:r>
            <w:r w:rsidRPr="002C5086">
              <w:rPr>
                <w:highlight w:val="cyan"/>
                <w:lang w:val="en-US"/>
              </w:rPr>
              <w:t>, H41</w:t>
            </w:r>
            <w:r w:rsidR="000A43A9">
              <w:rPr>
                <w:highlight w:val="cyan"/>
                <w:lang w:val="en-US"/>
              </w:rPr>
              <w:t>1</w:t>
            </w:r>
          </w:p>
        </w:tc>
        <w:tc>
          <w:tcPr>
            <w:tcW w:w="728" w:type="pct"/>
          </w:tcPr>
          <w:p w14:paraId="79E3FA9D" w14:textId="77777777" w:rsidR="0028452B" w:rsidRPr="00D33F34" w:rsidRDefault="00D33F34" w:rsidP="00E951D0">
            <w:pPr>
              <w:pStyle w:val="RepTable"/>
              <w:rPr>
                <w:highlight w:val="cyan"/>
              </w:rPr>
            </w:pPr>
            <w:r w:rsidRPr="00D33F34">
              <w:rPr>
                <w:highlight w:val="cyan"/>
              </w:rPr>
              <w:t>FAO specification and evaluations for agricultural pesticides (mefenpyr-diethyl); DAR (2011)</w:t>
            </w:r>
          </w:p>
        </w:tc>
        <w:tc>
          <w:tcPr>
            <w:tcW w:w="1201" w:type="pct"/>
            <w:vMerge/>
          </w:tcPr>
          <w:p w14:paraId="3A1262FB" w14:textId="77777777" w:rsidR="0028452B" w:rsidRPr="00725370" w:rsidRDefault="0028452B" w:rsidP="00E951D0">
            <w:pPr>
              <w:pStyle w:val="RepTable"/>
              <w:rPr>
                <w:highlight w:val="cyan"/>
              </w:rPr>
            </w:pPr>
          </w:p>
        </w:tc>
      </w:tr>
      <w:tr w:rsidR="0028452B" w:rsidRPr="00725370" w14:paraId="4385E291" w14:textId="77777777" w:rsidTr="00763119">
        <w:tc>
          <w:tcPr>
            <w:tcW w:w="1081" w:type="pct"/>
          </w:tcPr>
          <w:p w14:paraId="3F664C6D" w14:textId="77777777" w:rsidR="0028452B" w:rsidRPr="00725370" w:rsidRDefault="0028452B" w:rsidP="00E951D0">
            <w:pPr>
              <w:pStyle w:val="RepTable"/>
              <w:rPr>
                <w:highlight w:val="cyan"/>
              </w:rPr>
            </w:pPr>
            <w:r w:rsidRPr="00725370">
              <w:rPr>
                <w:highlight w:val="cyan"/>
              </w:rPr>
              <w:t>Toxicological properties of non-active substance(s) (relevant for classification of product)</w:t>
            </w:r>
          </w:p>
        </w:tc>
        <w:tc>
          <w:tcPr>
            <w:tcW w:w="771" w:type="pct"/>
          </w:tcPr>
          <w:p w14:paraId="528EC60B" w14:textId="77777777" w:rsidR="0028452B" w:rsidRPr="00725370" w:rsidRDefault="0028452B" w:rsidP="00E951D0">
            <w:pPr>
              <w:pStyle w:val="RepTable"/>
              <w:rPr>
                <w:highlight w:val="cyan"/>
              </w:rPr>
            </w:pPr>
            <w:r>
              <w:rPr>
                <w:highlight w:val="cyan"/>
              </w:rPr>
              <w:t xml:space="preserve">3 coformulants with a total sum of 62.64 </w:t>
            </w:r>
            <w:r w:rsidRPr="00725370">
              <w:rPr>
                <w:highlight w:val="cyan"/>
              </w:rPr>
              <w:t>% (w/w))</w:t>
            </w:r>
          </w:p>
        </w:tc>
        <w:tc>
          <w:tcPr>
            <w:tcW w:w="1219" w:type="pct"/>
          </w:tcPr>
          <w:p w14:paraId="4A5062AC" w14:textId="77777777" w:rsidR="0028452B" w:rsidRPr="00725370" w:rsidRDefault="0028452B" w:rsidP="00E951D0">
            <w:pPr>
              <w:pStyle w:val="RepTable"/>
              <w:rPr>
                <w:highlight w:val="cyan"/>
                <w:lang w:val="nl-BE"/>
              </w:rPr>
            </w:pPr>
            <w:r w:rsidRPr="002C5086">
              <w:rPr>
                <w:highlight w:val="cyan"/>
                <w:lang w:val="en-US"/>
              </w:rPr>
              <w:t xml:space="preserve">Aquatic Chronic </w:t>
            </w:r>
            <w:r>
              <w:rPr>
                <w:highlight w:val="cyan"/>
                <w:lang w:val="en-US"/>
              </w:rPr>
              <w:t>2</w:t>
            </w:r>
            <w:r w:rsidRPr="002C5086">
              <w:rPr>
                <w:highlight w:val="cyan"/>
                <w:lang w:val="en-US"/>
              </w:rPr>
              <w:t>, H41</w:t>
            </w:r>
            <w:r>
              <w:rPr>
                <w:highlight w:val="cyan"/>
                <w:lang w:val="en-US"/>
              </w:rPr>
              <w:t>1</w:t>
            </w:r>
          </w:p>
        </w:tc>
        <w:tc>
          <w:tcPr>
            <w:tcW w:w="728" w:type="pct"/>
          </w:tcPr>
          <w:p w14:paraId="08E62FB0" w14:textId="77777777" w:rsidR="0028452B" w:rsidRPr="00D33F34" w:rsidRDefault="0028452B" w:rsidP="00E951D0">
            <w:pPr>
              <w:pStyle w:val="RepTable"/>
              <w:rPr>
                <w:highlight w:val="cyan"/>
              </w:rPr>
            </w:pPr>
            <w:r w:rsidRPr="00D33F34">
              <w:rPr>
                <w:highlight w:val="cyan"/>
              </w:rPr>
              <w:t xml:space="preserve">MSDS** </w:t>
            </w:r>
          </w:p>
        </w:tc>
        <w:tc>
          <w:tcPr>
            <w:tcW w:w="1201" w:type="pct"/>
            <w:vMerge/>
          </w:tcPr>
          <w:p w14:paraId="01C02631" w14:textId="77777777" w:rsidR="0028452B" w:rsidRPr="00725370" w:rsidRDefault="0028452B" w:rsidP="00E951D0">
            <w:pPr>
              <w:pStyle w:val="RepTable"/>
              <w:rPr>
                <w:highlight w:val="cyan"/>
              </w:rPr>
            </w:pPr>
          </w:p>
        </w:tc>
      </w:tr>
      <w:tr w:rsidR="00E951D0" w:rsidRPr="00725370" w14:paraId="49B2460C" w14:textId="77777777" w:rsidTr="00763119">
        <w:tc>
          <w:tcPr>
            <w:tcW w:w="1081" w:type="pct"/>
          </w:tcPr>
          <w:p w14:paraId="0251BA6F" w14:textId="77777777" w:rsidR="00E951D0" w:rsidRPr="00725370" w:rsidRDefault="00E951D0" w:rsidP="00E951D0">
            <w:pPr>
              <w:pStyle w:val="RepTable"/>
              <w:rPr>
                <w:highlight w:val="cyan"/>
              </w:rPr>
            </w:pPr>
            <w:r w:rsidRPr="00725370">
              <w:rPr>
                <w:highlight w:val="cyan"/>
              </w:rPr>
              <w:t>Further toxicological information</w:t>
            </w:r>
          </w:p>
        </w:tc>
        <w:tc>
          <w:tcPr>
            <w:tcW w:w="771" w:type="pct"/>
          </w:tcPr>
          <w:p w14:paraId="1469F211" w14:textId="77777777" w:rsidR="00E951D0" w:rsidRPr="00725370" w:rsidRDefault="00E951D0" w:rsidP="00E951D0">
            <w:pPr>
              <w:pStyle w:val="RepTable"/>
              <w:rPr>
                <w:highlight w:val="cyan"/>
              </w:rPr>
            </w:pPr>
            <w:r w:rsidRPr="00725370">
              <w:rPr>
                <w:highlight w:val="cyan"/>
              </w:rPr>
              <w:t>No data – not required</w:t>
            </w:r>
          </w:p>
        </w:tc>
        <w:tc>
          <w:tcPr>
            <w:tcW w:w="1219" w:type="pct"/>
          </w:tcPr>
          <w:p w14:paraId="3F78436E" w14:textId="77777777" w:rsidR="00E951D0" w:rsidRPr="00725370" w:rsidRDefault="00E951D0" w:rsidP="00E951D0">
            <w:pPr>
              <w:pStyle w:val="RepTable"/>
              <w:rPr>
                <w:highlight w:val="cyan"/>
              </w:rPr>
            </w:pPr>
          </w:p>
        </w:tc>
        <w:tc>
          <w:tcPr>
            <w:tcW w:w="728" w:type="pct"/>
          </w:tcPr>
          <w:p w14:paraId="03BFA7DC" w14:textId="77777777" w:rsidR="00E951D0" w:rsidRPr="00D33F34" w:rsidRDefault="00E951D0" w:rsidP="00E951D0">
            <w:pPr>
              <w:pStyle w:val="RepTable"/>
              <w:rPr>
                <w:highlight w:val="yellow"/>
              </w:rPr>
            </w:pPr>
          </w:p>
        </w:tc>
        <w:tc>
          <w:tcPr>
            <w:tcW w:w="1201" w:type="pct"/>
          </w:tcPr>
          <w:p w14:paraId="6A974EAD" w14:textId="77777777" w:rsidR="00E951D0" w:rsidRPr="00725370" w:rsidRDefault="00E951D0" w:rsidP="00E951D0">
            <w:pPr>
              <w:pStyle w:val="RepTable"/>
              <w:rPr>
                <w:highlight w:val="cyan"/>
              </w:rPr>
            </w:pPr>
          </w:p>
        </w:tc>
      </w:tr>
    </w:tbl>
    <w:p w14:paraId="57361638" w14:textId="77777777" w:rsidR="00FC2687" w:rsidRPr="00725370" w:rsidRDefault="00FC2687" w:rsidP="00FC2687">
      <w:pPr>
        <w:pStyle w:val="RepTableFootnote"/>
        <w:rPr>
          <w:highlight w:val="cyan"/>
          <w:lang w:val="en-GB"/>
        </w:rPr>
      </w:pPr>
      <w:r w:rsidRPr="00725370">
        <w:rPr>
          <w:highlight w:val="cyan"/>
          <w:lang w:val="en-GB"/>
        </w:rPr>
        <w:t>*</w:t>
      </w:r>
      <w:r w:rsidRPr="00725370">
        <w:rPr>
          <w:highlight w:val="cyan"/>
          <w:vertAlign w:val="superscript"/>
          <w:lang w:val="en-GB"/>
        </w:rPr>
        <w:tab/>
      </w:r>
      <w:r w:rsidRPr="00725370">
        <w:rPr>
          <w:highlight w:val="cyan"/>
          <w:lang w:val="en-GB"/>
        </w:rPr>
        <w:t>Please use concentration range or concentration limit (e.g. 1-10% or &gt; 1%) as provided in MSDS.</w:t>
      </w:r>
    </w:p>
    <w:p w14:paraId="50FF56B5" w14:textId="77777777" w:rsidR="00FC2687" w:rsidRPr="00B32849" w:rsidRDefault="00FC2687" w:rsidP="00FC2687">
      <w:pPr>
        <w:pStyle w:val="RepTableFootnote"/>
        <w:rPr>
          <w:lang w:val="en-GB"/>
        </w:rPr>
      </w:pPr>
      <w:r w:rsidRPr="00725370">
        <w:rPr>
          <w:highlight w:val="cyan"/>
          <w:lang w:val="en-GB"/>
        </w:rPr>
        <w:t>**</w:t>
      </w:r>
      <w:r w:rsidRPr="00725370">
        <w:rPr>
          <w:highlight w:val="cyan"/>
          <w:vertAlign w:val="superscript"/>
          <w:lang w:val="en-GB"/>
        </w:rPr>
        <w:tab/>
      </w:r>
      <w:r w:rsidRPr="00725370">
        <w:rPr>
          <w:highlight w:val="cyan"/>
          <w:lang w:val="en-GB"/>
        </w:rPr>
        <w:t>Material safety data sheet by the supplier</w:t>
      </w:r>
    </w:p>
    <w:p w14:paraId="6EAE3AF6" w14:textId="77777777" w:rsidR="00FC2687" w:rsidRPr="00B32849" w:rsidRDefault="00FC2687" w:rsidP="00FC2687">
      <w:pPr>
        <w:pStyle w:val="RepStandard"/>
      </w:pPr>
    </w:p>
    <w:p w14:paraId="30720860" w14:textId="77777777" w:rsidR="00C81348" w:rsidRPr="00B32849" w:rsidRDefault="005220F3" w:rsidP="005220F3">
      <w:pPr>
        <w:pStyle w:val="Nagwek2"/>
        <w:numPr>
          <w:ilvl w:val="0"/>
          <w:numId w:val="0"/>
        </w:numPr>
      </w:pPr>
      <w:bookmarkStart w:id="141" w:name="_Toc326679737"/>
      <w:bookmarkStart w:id="142" w:name="_Toc332296158"/>
      <w:bookmarkStart w:id="143" w:name="_Toc336434725"/>
      <w:bookmarkStart w:id="144" w:name="_Toc397516876"/>
      <w:bookmarkStart w:id="145" w:name="_Toc398627856"/>
      <w:bookmarkStart w:id="146" w:name="_Toc399335711"/>
      <w:bookmarkStart w:id="147" w:name="_Toc399764851"/>
      <w:bookmarkStart w:id="148" w:name="_Toc412562643"/>
      <w:bookmarkStart w:id="149" w:name="_Toc412562720"/>
      <w:bookmarkStart w:id="150" w:name="_Toc413662712"/>
      <w:bookmarkStart w:id="151" w:name="_Toc413673569"/>
      <w:bookmarkStart w:id="152" w:name="_Toc413673667"/>
      <w:bookmarkStart w:id="153" w:name="_Toc413673738"/>
      <w:bookmarkStart w:id="154" w:name="_Toc413928637"/>
      <w:bookmarkStart w:id="155" w:name="_Toc413936251"/>
      <w:bookmarkStart w:id="156" w:name="_Toc413937962"/>
      <w:bookmarkStart w:id="157" w:name="_Toc414026689"/>
      <w:bookmarkStart w:id="158" w:name="_Toc414974068"/>
      <w:bookmarkStart w:id="159" w:name="_Toc450900942"/>
      <w:bookmarkStart w:id="160" w:name="_Toc450920608"/>
      <w:bookmarkStart w:id="161" w:name="_Toc450923729"/>
      <w:bookmarkStart w:id="162" w:name="_Toc454460962"/>
      <w:bookmarkStart w:id="163" w:name="_Toc454462798"/>
      <w:bookmarkStart w:id="164" w:name="_Toc167789035"/>
      <w:r>
        <w:t xml:space="preserve">6.4 </w:t>
      </w:r>
      <w:r w:rsidR="00C81348" w:rsidRPr="00B32849">
        <w:t>Toxicological Evaluation of Groundwater Metabolites</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21B80A91" w14:textId="77777777" w:rsidR="00C81348" w:rsidRPr="00B32849" w:rsidRDefault="00B47EE9" w:rsidP="00636FE1">
      <w:pPr>
        <w:pStyle w:val="RepStandard"/>
      </w:pPr>
      <w:r>
        <w:t>The following data</w:t>
      </w:r>
      <w:r w:rsidR="008C6783">
        <w:t xml:space="preserve"> on metabolites with the potential to reach the groundwater in concentrations above </w:t>
      </w:r>
      <w:r w:rsidR="008C6783" w:rsidRPr="00B32849">
        <w:t>0.1 µg/L</w:t>
      </w:r>
      <w:r w:rsidR="008C6783">
        <w:t xml:space="preserve"> and requiring relevance assessment were submitted. Note that the relevance assessment of the metabolites is reported in Part B.10; the submitted toxicological studies are summarized in this document.</w:t>
      </w:r>
    </w:p>
    <w:p w14:paraId="094B29A4" w14:textId="25F5D7D5" w:rsidR="001F499A" w:rsidRPr="001F499A" w:rsidRDefault="001F499A" w:rsidP="001F499A">
      <w:pPr>
        <w:pStyle w:val="Nagwek3"/>
        <w:numPr>
          <w:ilvl w:val="0"/>
          <w:numId w:val="0"/>
        </w:numPr>
        <w:rPr>
          <w:color w:val="000000"/>
          <w:kern w:val="2"/>
          <w:u w:val="single"/>
          <w:lang w:val="en-IE" w:eastAsia="en-IE"/>
        </w:rPr>
      </w:pPr>
      <w:bookmarkStart w:id="165" w:name="_Toc167789036"/>
      <w:r w:rsidRPr="001F499A">
        <w:rPr>
          <w:color w:val="000000"/>
          <w:kern w:val="2"/>
          <w:lang w:val="en-IE" w:eastAsia="en-IE"/>
        </w:rPr>
        <w:lastRenderedPageBreak/>
        <w:t xml:space="preserve"> </w:t>
      </w:r>
      <w:bookmarkEnd w:id="165"/>
      <w:r w:rsidRPr="001F499A">
        <w:rPr>
          <w:b w:val="0"/>
          <w:bCs w:val="0"/>
          <w:color w:val="000000"/>
          <w:kern w:val="2"/>
          <w:sz w:val="22"/>
          <w:szCs w:val="22"/>
          <w:highlight w:val="green"/>
          <w:lang w:val="en-IE" w:eastAsia="en-IE"/>
        </w:rPr>
        <w:t xml:space="preserve">The relevance of groundwater metabolite AE F160460 has already been assessed and accepted at EU level (see EFSA conclusion Section 4, and List of Endpoints for </w:t>
      </w:r>
      <w:proofErr w:type="spellStart"/>
      <w:r w:rsidRPr="001F499A">
        <w:rPr>
          <w:b w:val="0"/>
          <w:bCs w:val="0"/>
          <w:color w:val="000000"/>
          <w:kern w:val="2"/>
          <w:sz w:val="22"/>
          <w:szCs w:val="22"/>
          <w:highlight w:val="green"/>
          <w:lang w:val="en-IE" w:eastAsia="en-IE"/>
        </w:rPr>
        <w:t>mesosulfuron</w:t>
      </w:r>
      <w:proofErr w:type="spellEnd"/>
      <w:r w:rsidRPr="001F499A">
        <w:rPr>
          <w:b w:val="0"/>
          <w:bCs w:val="0"/>
          <w:color w:val="000000"/>
          <w:kern w:val="2"/>
          <w:sz w:val="22"/>
          <w:szCs w:val="22"/>
          <w:highlight w:val="green"/>
          <w:lang w:val="en-IE" w:eastAsia="en-IE"/>
        </w:rPr>
        <w:t xml:space="preserve">-methyl). Metabolite AE F160460 is </w:t>
      </w:r>
      <w:r w:rsidRPr="001F499A">
        <w:rPr>
          <w:b w:val="0"/>
          <w:bCs w:val="0"/>
          <w:color w:val="000000"/>
          <w:kern w:val="2"/>
          <w:sz w:val="22"/>
          <w:szCs w:val="22"/>
          <w:highlight w:val="green"/>
          <w:u w:val="single" w:color="000000"/>
          <w:lang w:val="en-IE" w:eastAsia="en-IE"/>
        </w:rPr>
        <w:t>not</w:t>
      </w:r>
      <w:r w:rsidRPr="001F499A">
        <w:rPr>
          <w:b w:val="0"/>
          <w:bCs w:val="0"/>
          <w:color w:val="000000"/>
          <w:kern w:val="2"/>
          <w:sz w:val="22"/>
          <w:szCs w:val="22"/>
          <w:highlight w:val="green"/>
          <w:lang w:val="en-IE" w:eastAsia="en-IE"/>
        </w:rPr>
        <w:t xml:space="preserve"> considered relevant according to the criteria laid down in the EC guidance document SANCO/221/2000 –rev.11.</w:t>
      </w:r>
      <w:r w:rsidRPr="001F499A">
        <w:rPr>
          <w:b w:val="0"/>
          <w:bCs w:val="0"/>
          <w:color w:val="000000"/>
          <w:kern w:val="2"/>
          <w:highlight w:val="green"/>
          <w:lang w:val="en-IE" w:eastAsia="en-IE"/>
        </w:rPr>
        <w:t xml:space="preserve">This agreed assessment is also applicable for the GAP and groundwater scenarios considered in this dRR, as predicted metabolite concentrations were always </w:t>
      </w:r>
      <w:r w:rsidRPr="001F499A">
        <w:rPr>
          <w:color w:val="000000"/>
          <w:kern w:val="2"/>
          <w:highlight w:val="green"/>
          <w:u w:val="single"/>
          <w:lang w:val="en-IE" w:eastAsia="en-IE"/>
        </w:rPr>
        <w:t xml:space="preserve">&lt; 0.75 </w:t>
      </w:r>
      <w:proofErr w:type="spellStart"/>
      <w:r w:rsidRPr="001F499A">
        <w:rPr>
          <w:color w:val="000000"/>
          <w:kern w:val="2"/>
          <w:highlight w:val="green"/>
          <w:u w:val="single"/>
          <w:lang w:val="en-IE" w:eastAsia="en-IE"/>
        </w:rPr>
        <w:t>μg</w:t>
      </w:r>
      <w:proofErr w:type="spellEnd"/>
      <w:r w:rsidRPr="001F499A">
        <w:rPr>
          <w:color w:val="000000"/>
          <w:kern w:val="2"/>
          <w:highlight w:val="green"/>
          <w:u w:val="single"/>
          <w:lang w:val="en-IE" w:eastAsia="en-IE"/>
        </w:rPr>
        <w:t>/L.</w:t>
      </w:r>
      <w:r w:rsidRPr="001F499A">
        <w:rPr>
          <w:color w:val="000000"/>
          <w:kern w:val="2"/>
          <w:u w:val="single"/>
          <w:lang w:val="en-IE" w:eastAsia="en-IE"/>
        </w:rPr>
        <w:t xml:space="preserve">  </w:t>
      </w:r>
    </w:p>
    <w:p w14:paraId="640F1FB7" w14:textId="77777777" w:rsidR="00C81348" w:rsidRPr="00B32849" w:rsidRDefault="00C81348" w:rsidP="00636FE1">
      <w:pPr>
        <w:pStyle w:val="RepStandard"/>
      </w:pPr>
      <w:r w:rsidRPr="00B32849">
        <w:t xml:space="preserve">An overview of the results of the accepted toxicological studies for groundwater metabolite </w:t>
      </w:r>
      <w:r w:rsidR="00D4376C">
        <w:t>AE F160460</w:t>
      </w:r>
      <w:r w:rsidRPr="00B32849">
        <w:t xml:space="preserve"> is given in </w:t>
      </w:r>
      <w:bookmarkStart w:id="166" w:name="_Ref326074229"/>
      <w:bookmarkStart w:id="167" w:name="_Ref326074221"/>
      <w:r w:rsidRPr="00B32849">
        <w:t xml:space="preserve">the following table. </w:t>
      </w:r>
    </w:p>
    <w:bookmarkEnd w:id="166"/>
    <w:p w14:paraId="33409469" w14:textId="77777777" w:rsidR="00C81348" w:rsidRPr="00B32849" w:rsidRDefault="00636FE1" w:rsidP="00C81348">
      <w:pPr>
        <w:pStyle w:val="RepLabel"/>
        <w:spacing w:before="240"/>
      </w:pPr>
      <w:r w:rsidRPr="00B32849">
        <w:t>Table </w:t>
      </w:r>
      <w:r w:rsidR="00E74F3B">
        <w:fldChar w:fldCharType="begin"/>
      </w:r>
      <w:r w:rsidR="001F20EF">
        <w:instrText xml:space="preserve"> STYLEREF 2 \s </w:instrText>
      </w:r>
      <w:r w:rsidR="00E74F3B">
        <w:fldChar w:fldCharType="separate"/>
      </w:r>
      <w:r w:rsidR="007C0A62">
        <w:rPr>
          <w:noProof/>
        </w:rPr>
        <w:t>6.4</w:t>
      </w:r>
      <w:r w:rsidR="00E74F3B">
        <w:fldChar w:fldCharType="end"/>
      </w:r>
      <w:r w:rsidR="001F20EF">
        <w:noBreakHyphen/>
      </w:r>
      <w:r w:rsidR="00E74F3B">
        <w:fldChar w:fldCharType="begin"/>
      </w:r>
      <w:r w:rsidR="001F20EF">
        <w:instrText xml:space="preserve"> SEQ Table \* ARABIC \s 2 </w:instrText>
      </w:r>
      <w:r w:rsidR="00E74F3B">
        <w:fldChar w:fldCharType="separate"/>
      </w:r>
      <w:r w:rsidR="007C0A62">
        <w:rPr>
          <w:noProof/>
        </w:rPr>
        <w:t>1</w:t>
      </w:r>
      <w:r w:rsidR="00E74F3B">
        <w:fldChar w:fldCharType="end"/>
      </w:r>
      <w:r w:rsidR="00C81348" w:rsidRPr="00B32849">
        <w:t>:</w:t>
      </w:r>
      <w:r w:rsidR="00C81348" w:rsidRPr="00B32849">
        <w:tab/>
        <w:t xml:space="preserve">Summary of the results of toxicity studies for </w:t>
      </w:r>
      <w:bookmarkEnd w:id="167"/>
      <w:r w:rsidR="00D4376C">
        <w:t>AE F160460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9"/>
        <w:gridCol w:w="2233"/>
        <w:gridCol w:w="2237"/>
        <w:gridCol w:w="1883"/>
      </w:tblGrid>
      <w:tr w:rsidR="00C81348" w:rsidRPr="00B32849" w14:paraId="37CDFC13" w14:textId="77777777" w:rsidTr="00A241B7">
        <w:trPr>
          <w:tblHeader/>
        </w:trPr>
        <w:tc>
          <w:tcPr>
            <w:tcW w:w="1646" w:type="pct"/>
          </w:tcPr>
          <w:p w14:paraId="4F8A4D52" w14:textId="77777777" w:rsidR="00C81348" w:rsidRPr="00B32849" w:rsidRDefault="00C81348" w:rsidP="00A241B7">
            <w:pPr>
              <w:pStyle w:val="RepTableHeader"/>
              <w:spacing w:before="0" w:after="0"/>
              <w:jc w:val="center"/>
              <w:rPr>
                <w:lang w:val="en-GB"/>
              </w:rPr>
            </w:pPr>
            <w:r w:rsidRPr="00B32849">
              <w:rPr>
                <w:lang w:val="en-GB"/>
              </w:rPr>
              <w:t>Type of test, species (Guideline)</w:t>
            </w:r>
          </w:p>
        </w:tc>
        <w:tc>
          <w:tcPr>
            <w:tcW w:w="1179" w:type="pct"/>
          </w:tcPr>
          <w:p w14:paraId="07C52014" w14:textId="77777777" w:rsidR="00C81348" w:rsidRPr="00B32849" w:rsidRDefault="00C81348" w:rsidP="00A241B7">
            <w:pPr>
              <w:pStyle w:val="RepTableHeader"/>
              <w:spacing w:before="0" w:after="0"/>
              <w:jc w:val="center"/>
              <w:rPr>
                <w:lang w:val="en-GB"/>
              </w:rPr>
            </w:pPr>
            <w:r w:rsidRPr="00B32849">
              <w:rPr>
                <w:lang w:val="en-GB"/>
              </w:rPr>
              <w:t>Result</w:t>
            </w:r>
          </w:p>
        </w:tc>
        <w:tc>
          <w:tcPr>
            <w:tcW w:w="1181" w:type="pct"/>
            <w:shd w:val="clear" w:color="auto" w:fill="D9D9D9"/>
          </w:tcPr>
          <w:p w14:paraId="306C5836" w14:textId="77777777" w:rsidR="00C81348" w:rsidRPr="00B32849" w:rsidRDefault="00C81348" w:rsidP="00A241B7">
            <w:pPr>
              <w:pStyle w:val="RepTableHeader"/>
              <w:spacing w:before="0" w:after="0"/>
              <w:jc w:val="center"/>
              <w:rPr>
                <w:lang w:val="en-GB"/>
              </w:rPr>
            </w:pPr>
            <w:r w:rsidRPr="00B32849">
              <w:rPr>
                <w:lang w:val="en-GB"/>
              </w:rPr>
              <w:t xml:space="preserve">Acceptability </w:t>
            </w:r>
          </w:p>
        </w:tc>
        <w:tc>
          <w:tcPr>
            <w:tcW w:w="994" w:type="pct"/>
          </w:tcPr>
          <w:p w14:paraId="4780EB41" w14:textId="77777777" w:rsidR="00C81348" w:rsidRPr="00B32849" w:rsidRDefault="00C81348" w:rsidP="00A241B7">
            <w:pPr>
              <w:pStyle w:val="RepTableHeader"/>
              <w:spacing w:before="0" w:after="0"/>
              <w:jc w:val="center"/>
              <w:rPr>
                <w:lang w:val="en-GB"/>
              </w:rPr>
            </w:pPr>
            <w:r w:rsidRPr="00B32849">
              <w:rPr>
                <w:lang w:val="en-GB"/>
              </w:rPr>
              <w:t>Reference*</w:t>
            </w:r>
          </w:p>
        </w:tc>
      </w:tr>
      <w:tr w:rsidR="00C81348" w:rsidRPr="00B32849" w14:paraId="0086A52A" w14:textId="77777777" w:rsidTr="00A241B7">
        <w:tc>
          <w:tcPr>
            <w:tcW w:w="1646" w:type="pct"/>
          </w:tcPr>
          <w:p w14:paraId="744C281C" w14:textId="77777777" w:rsidR="00C81348" w:rsidRPr="00B32849" w:rsidRDefault="00D4376C" w:rsidP="00636FE1">
            <w:pPr>
              <w:pStyle w:val="RepTable"/>
            </w:pPr>
            <w:r>
              <w:t>Ames test on Salmonella Typhimurium</w:t>
            </w:r>
          </w:p>
        </w:tc>
        <w:tc>
          <w:tcPr>
            <w:tcW w:w="1179" w:type="pct"/>
          </w:tcPr>
          <w:p w14:paraId="28ABB7C1" w14:textId="77777777" w:rsidR="00C81348" w:rsidRPr="00B32849" w:rsidRDefault="00465EA4" w:rsidP="00636FE1">
            <w:pPr>
              <w:pStyle w:val="RepTable"/>
            </w:pPr>
            <w:r>
              <w:t>Negative</w:t>
            </w:r>
          </w:p>
        </w:tc>
        <w:tc>
          <w:tcPr>
            <w:tcW w:w="1181" w:type="pct"/>
            <w:shd w:val="clear" w:color="auto" w:fill="D9D9D9"/>
          </w:tcPr>
          <w:p w14:paraId="5EB52B12" w14:textId="77777777" w:rsidR="00C81348" w:rsidRPr="00C618A0" w:rsidRDefault="00C618A0" w:rsidP="00636FE1">
            <w:pPr>
              <w:pStyle w:val="RepTable"/>
              <w:rPr>
                <w:highlight w:val="yellow"/>
              </w:rPr>
            </w:pPr>
            <w:r w:rsidRPr="00C618A0">
              <w:rPr>
                <w:highlight w:val="lightGray"/>
              </w:rPr>
              <w:t>Yes</w:t>
            </w:r>
          </w:p>
        </w:tc>
        <w:tc>
          <w:tcPr>
            <w:tcW w:w="994" w:type="pct"/>
          </w:tcPr>
          <w:p w14:paraId="67424813" w14:textId="680BA0FF" w:rsidR="00C81348" w:rsidRPr="00956914" w:rsidRDefault="00956914" w:rsidP="00636FE1">
            <w:pPr>
              <w:pStyle w:val="RepTable"/>
              <w:rPr>
                <w:highlight w:val="black"/>
              </w:rPr>
            </w:pPr>
            <w:r w:rsidRPr="00956914">
              <w:rPr>
                <w:highlight w:val="black"/>
              </w:rPr>
              <w:t>xxxxxxxxxxxxx</w:t>
            </w:r>
          </w:p>
          <w:p w14:paraId="62D30315" w14:textId="3A811229" w:rsidR="00956914" w:rsidRPr="003B02CD" w:rsidRDefault="00956914" w:rsidP="00636FE1">
            <w:pPr>
              <w:pStyle w:val="RepTable"/>
            </w:pPr>
            <w:r w:rsidRPr="00956914">
              <w:rPr>
                <w:highlight w:val="black"/>
              </w:rPr>
              <w:t>xxxxxx</w:t>
            </w:r>
          </w:p>
          <w:p w14:paraId="74D3E860" w14:textId="77777777" w:rsidR="00465EA4" w:rsidRPr="003B02CD" w:rsidRDefault="00465EA4" w:rsidP="00636FE1">
            <w:pPr>
              <w:pStyle w:val="RepTable"/>
            </w:pPr>
            <w:r w:rsidRPr="003B02CD">
              <w:t>KCA 5.8.1/04</w:t>
            </w:r>
            <w:r w:rsidR="003B02CD" w:rsidRPr="003B02CD">
              <w:t>*</w:t>
            </w:r>
          </w:p>
        </w:tc>
      </w:tr>
      <w:tr w:rsidR="00465EA4" w:rsidRPr="00B32849" w14:paraId="72957FF6" w14:textId="77777777" w:rsidTr="00A241B7">
        <w:tc>
          <w:tcPr>
            <w:tcW w:w="1646" w:type="pct"/>
          </w:tcPr>
          <w:p w14:paraId="487ADA27" w14:textId="77777777" w:rsidR="00465EA4" w:rsidRDefault="00465EA4" w:rsidP="00636FE1">
            <w:pPr>
              <w:pStyle w:val="RepTable"/>
            </w:pPr>
            <w:r>
              <w:t>Chromosomal aberrations in Chinese hamster V79 cells</w:t>
            </w:r>
          </w:p>
        </w:tc>
        <w:tc>
          <w:tcPr>
            <w:tcW w:w="1179" w:type="pct"/>
          </w:tcPr>
          <w:p w14:paraId="2C0FF638" w14:textId="77777777" w:rsidR="00465EA4" w:rsidRDefault="00465EA4" w:rsidP="00636FE1">
            <w:pPr>
              <w:pStyle w:val="RepTable"/>
            </w:pPr>
            <w:r>
              <w:t>Negative</w:t>
            </w:r>
          </w:p>
        </w:tc>
        <w:tc>
          <w:tcPr>
            <w:tcW w:w="1181" w:type="pct"/>
            <w:shd w:val="clear" w:color="auto" w:fill="D9D9D9"/>
          </w:tcPr>
          <w:p w14:paraId="7B657E6F" w14:textId="77777777" w:rsidR="00465EA4" w:rsidRPr="00B32849" w:rsidRDefault="00C618A0" w:rsidP="00636FE1">
            <w:pPr>
              <w:pStyle w:val="RepTable"/>
              <w:rPr>
                <w:highlight w:val="yellow"/>
              </w:rPr>
            </w:pPr>
            <w:r w:rsidRPr="00C618A0">
              <w:rPr>
                <w:highlight w:val="lightGray"/>
              </w:rPr>
              <w:t>Yes</w:t>
            </w:r>
          </w:p>
        </w:tc>
        <w:tc>
          <w:tcPr>
            <w:tcW w:w="994" w:type="pct"/>
          </w:tcPr>
          <w:p w14:paraId="7FB05C16" w14:textId="7A6A5EBD" w:rsidR="00465EA4" w:rsidRPr="00956914" w:rsidRDefault="00956914" w:rsidP="00636FE1">
            <w:pPr>
              <w:pStyle w:val="RepTable"/>
              <w:rPr>
                <w:highlight w:val="black"/>
              </w:rPr>
            </w:pPr>
            <w:r w:rsidRPr="00956914">
              <w:rPr>
                <w:highlight w:val="black"/>
              </w:rPr>
              <w:t>xxxxxxxxxxxxxx</w:t>
            </w:r>
          </w:p>
          <w:p w14:paraId="6AD416E4" w14:textId="157EF29C" w:rsidR="00956914" w:rsidRPr="003B02CD" w:rsidRDefault="00956914" w:rsidP="00636FE1">
            <w:pPr>
              <w:pStyle w:val="RepTable"/>
            </w:pPr>
            <w:r w:rsidRPr="00956914">
              <w:rPr>
                <w:highlight w:val="black"/>
              </w:rPr>
              <w:t>xxxx</w:t>
            </w:r>
          </w:p>
          <w:p w14:paraId="2BC9AA42" w14:textId="77777777" w:rsidR="00465EA4" w:rsidRPr="003B02CD" w:rsidRDefault="00465EA4" w:rsidP="00636FE1">
            <w:pPr>
              <w:pStyle w:val="RepTable"/>
            </w:pPr>
            <w:r w:rsidRPr="003B02CD">
              <w:t>KCA 5.8.1/05</w:t>
            </w:r>
            <w:r w:rsidR="003B02CD" w:rsidRPr="003B02CD">
              <w:t>*</w:t>
            </w:r>
          </w:p>
        </w:tc>
      </w:tr>
      <w:tr w:rsidR="00465EA4" w:rsidRPr="00465EA4" w14:paraId="2F978E0F" w14:textId="77777777" w:rsidTr="00A241B7">
        <w:tc>
          <w:tcPr>
            <w:tcW w:w="1646" w:type="pct"/>
          </w:tcPr>
          <w:p w14:paraId="6C5B0656" w14:textId="77777777" w:rsidR="00465EA4" w:rsidRPr="00465EA4" w:rsidRDefault="00465EA4" w:rsidP="00636FE1">
            <w:pPr>
              <w:pStyle w:val="RepTable"/>
              <w:rPr>
                <w:lang w:val="de-DE"/>
              </w:rPr>
            </w:pPr>
            <w:r w:rsidRPr="00465EA4">
              <w:rPr>
                <w:lang w:val="de-DE"/>
              </w:rPr>
              <w:t>Gene mutation (HPRT) in C</w:t>
            </w:r>
            <w:r>
              <w:rPr>
                <w:lang w:val="de-DE"/>
              </w:rPr>
              <w:t>hinese hamster V79 cells</w:t>
            </w:r>
          </w:p>
        </w:tc>
        <w:tc>
          <w:tcPr>
            <w:tcW w:w="1179" w:type="pct"/>
          </w:tcPr>
          <w:p w14:paraId="7B0F08C0" w14:textId="77777777" w:rsidR="00465EA4" w:rsidRPr="00465EA4" w:rsidRDefault="00465EA4" w:rsidP="00636FE1">
            <w:pPr>
              <w:pStyle w:val="RepTable"/>
              <w:rPr>
                <w:lang w:val="de-DE"/>
              </w:rPr>
            </w:pPr>
            <w:r>
              <w:rPr>
                <w:lang w:val="de-DE"/>
              </w:rPr>
              <w:t>Negative</w:t>
            </w:r>
          </w:p>
        </w:tc>
        <w:tc>
          <w:tcPr>
            <w:tcW w:w="1181" w:type="pct"/>
            <w:shd w:val="clear" w:color="auto" w:fill="D9D9D9"/>
          </w:tcPr>
          <w:p w14:paraId="0ACFA32B" w14:textId="77777777" w:rsidR="00465EA4" w:rsidRPr="00C618A0" w:rsidRDefault="00C618A0" w:rsidP="00636FE1">
            <w:pPr>
              <w:pStyle w:val="RepTable"/>
              <w:rPr>
                <w:highlight w:val="yellow"/>
                <w:lang w:val="de-DE"/>
              </w:rPr>
            </w:pPr>
            <w:r w:rsidRPr="00C618A0">
              <w:rPr>
                <w:highlight w:val="lightGray"/>
                <w:lang w:val="de-DE"/>
              </w:rPr>
              <w:t>Yes</w:t>
            </w:r>
          </w:p>
        </w:tc>
        <w:tc>
          <w:tcPr>
            <w:tcW w:w="994" w:type="pct"/>
          </w:tcPr>
          <w:p w14:paraId="5AB34E02" w14:textId="5B5A980D" w:rsidR="00465EA4" w:rsidRPr="003B02CD" w:rsidRDefault="00956914" w:rsidP="00636FE1">
            <w:pPr>
              <w:pStyle w:val="RepTable"/>
              <w:rPr>
                <w:lang w:val="de-DE"/>
              </w:rPr>
            </w:pPr>
            <w:r w:rsidRPr="00956914">
              <w:rPr>
                <w:highlight w:val="black"/>
                <w:lang w:val="de-DE"/>
              </w:rPr>
              <w:t>xxxxxxxxxxxxxxxx</w:t>
            </w:r>
          </w:p>
          <w:p w14:paraId="2BC49512" w14:textId="77777777" w:rsidR="00A758D3" w:rsidRPr="003B02CD" w:rsidRDefault="00A758D3" w:rsidP="00636FE1">
            <w:pPr>
              <w:pStyle w:val="RepTable"/>
              <w:rPr>
                <w:lang w:val="de-DE"/>
              </w:rPr>
            </w:pPr>
            <w:r w:rsidRPr="003B02CD">
              <w:rPr>
                <w:lang w:val="de-DE"/>
              </w:rPr>
              <w:t>KCA 5.8.1/06</w:t>
            </w:r>
            <w:r w:rsidR="003B02CD" w:rsidRPr="003B02CD">
              <w:rPr>
                <w:lang w:val="de-DE"/>
              </w:rPr>
              <w:t>*</w:t>
            </w:r>
          </w:p>
        </w:tc>
      </w:tr>
    </w:tbl>
    <w:p w14:paraId="12C759B5" w14:textId="355BD57C" w:rsidR="00FC093D" w:rsidRPr="00FC093D" w:rsidRDefault="00C81348" w:rsidP="008A68DD">
      <w:pPr>
        <w:pStyle w:val="RepTableFootnote"/>
      </w:pPr>
      <w:r w:rsidRPr="00B32849">
        <w:rPr>
          <w:lang w:val="en-GB"/>
        </w:rPr>
        <w:t>*</w:t>
      </w:r>
      <w:r w:rsidR="00636FE1" w:rsidRPr="00B32849">
        <w:rPr>
          <w:lang w:val="en-GB"/>
        </w:rPr>
        <w:tab/>
      </w:r>
      <w:r w:rsidRPr="00B32849">
        <w:rPr>
          <w:lang w:val="en-GB"/>
        </w:rPr>
        <w:t>indicates that a study was reviewed at EU level</w:t>
      </w:r>
    </w:p>
    <w:p w14:paraId="605264BC" w14:textId="77777777" w:rsidR="00C81348" w:rsidRDefault="005220F3" w:rsidP="005220F3">
      <w:pPr>
        <w:pStyle w:val="Nagwek3"/>
        <w:numPr>
          <w:ilvl w:val="0"/>
          <w:numId w:val="0"/>
        </w:numPr>
        <w:ind w:left="568"/>
      </w:pPr>
      <w:bookmarkStart w:id="168" w:name="_Toc326679739"/>
      <w:bookmarkStart w:id="169" w:name="_Toc332296160"/>
      <w:bookmarkStart w:id="170" w:name="_Toc336434727"/>
      <w:bookmarkStart w:id="171" w:name="_Toc397516878"/>
      <w:bookmarkStart w:id="172" w:name="_Toc398627858"/>
      <w:bookmarkStart w:id="173" w:name="_Toc399335713"/>
      <w:bookmarkStart w:id="174" w:name="_Toc399764853"/>
      <w:bookmarkStart w:id="175" w:name="_Toc412562645"/>
      <w:bookmarkStart w:id="176" w:name="_Toc412562722"/>
      <w:bookmarkStart w:id="177" w:name="_Toc413662714"/>
      <w:bookmarkStart w:id="178" w:name="_Toc413673571"/>
      <w:bookmarkStart w:id="179" w:name="_Toc413673669"/>
      <w:bookmarkStart w:id="180" w:name="_Toc413673740"/>
      <w:bookmarkStart w:id="181" w:name="_Toc413928639"/>
      <w:bookmarkStart w:id="182" w:name="_Toc413936253"/>
      <w:bookmarkStart w:id="183" w:name="_Toc413937964"/>
      <w:bookmarkStart w:id="184" w:name="_Toc414026691"/>
      <w:bookmarkStart w:id="185" w:name="_Toc414974070"/>
      <w:bookmarkStart w:id="186" w:name="_Toc450900944"/>
      <w:bookmarkStart w:id="187" w:name="_Toc450920610"/>
      <w:bookmarkStart w:id="188" w:name="_Toc450923731"/>
      <w:bookmarkStart w:id="189" w:name="_Toc454460964"/>
      <w:bookmarkStart w:id="190" w:name="_Toc454462800"/>
      <w:bookmarkStart w:id="191" w:name="_Toc167789037"/>
      <w:r>
        <w:t xml:space="preserve">6.4.2 </w:t>
      </w:r>
      <w:ins w:id="192" w:author="Bożena Wiadrowska" w:date="2025-04-12T13:23:00Z">
        <w:r>
          <w:t xml:space="preserve">   </w:t>
        </w:r>
      </w:ins>
      <w:r w:rsidR="00C81348" w:rsidRPr="00A758D3">
        <w:t>Metabolite 2</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00A758D3" w:rsidRPr="00A758D3">
        <w:t xml:space="preserve"> –</w:t>
      </w:r>
      <w:r w:rsidR="00A758D3">
        <w:t xml:space="preserve"> AE F147447, metabolite of </w:t>
      </w:r>
      <w:proofErr w:type="spellStart"/>
      <w:r w:rsidR="00A758D3">
        <w:t>mesosulfuron</w:t>
      </w:r>
      <w:proofErr w:type="spellEnd"/>
      <w:r w:rsidR="00A758D3">
        <w:t>-methyl</w:t>
      </w:r>
      <w:bookmarkEnd w:id="191"/>
    </w:p>
    <w:p w14:paraId="43B27C39" w14:textId="77777777" w:rsidR="008A68DD" w:rsidRDefault="008A68DD" w:rsidP="008A68DD">
      <w:pPr>
        <w:spacing w:line="248" w:lineRule="auto"/>
        <w:ind w:left="-5" w:hanging="10"/>
        <w:jc w:val="both"/>
      </w:pPr>
      <w:bookmarkStart w:id="193" w:name="_Hlk150333051"/>
      <w:r w:rsidRPr="00FC093D">
        <w:rPr>
          <w:highlight w:val="green"/>
        </w:rPr>
        <w:t xml:space="preserve">The relevance of groundwater metabolite AE F147447 </w:t>
      </w:r>
      <w:bookmarkEnd w:id="193"/>
      <w:r w:rsidRPr="00FC093D">
        <w:rPr>
          <w:highlight w:val="green"/>
        </w:rPr>
        <w:t xml:space="preserve">has already been assessed and accepted at EU level (see EFSA conclusion Section 4, and List of Endpoints for </w:t>
      </w:r>
      <w:proofErr w:type="spellStart"/>
      <w:r w:rsidRPr="00FC093D">
        <w:rPr>
          <w:highlight w:val="green"/>
        </w:rPr>
        <w:t>mesosulfuron</w:t>
      </w:r>
      <w:proofErr w:type="spellEnd"/>
      <w:r w:rsidRPr="00FC093D">
        <w:rPr>
          <w:highlight w:val="green"/>
        </w:rPr>
        <w:t xml:space="preserve">-methyl). Metabolite AE F147447 is </w:t>
      </w:r>
      <w:r w:rsidRPr="00FC093D">
        <w:rPr>
          <w:highlight w:val="green"/>
          <w:u w:val="single"/>
        </w:rPr>
        <w:t>not</w:t>
      </w:r>
      <w:r w:rsidRPr="00FC093D">
        <w:rPr>
          <w:highlight w:val="green"/>
        </w:rPr>
        <w:t xml:space="preserve"> considered relevant according to the criteria laid down in the EC guidance document SANCO/221/2000 –rev.11. This agreed assessment is also applicable for the GAP and groundwater scenarios considered in this dRR, as predicted metabolite concentrations were always </w:t>
      </w:r>
      <w:r w:rsidRPr="00FC093D">
        <w:rPr>
          <w:b/>
          <w:bCs/>
          <w:highlight w:val="green"/>
          <w:u w:val="single"/>
        </w:rPr>
        <w:t xml:space="preserve">&lt; 0.75 </w:t>
      </w:r>
      <w:proofErr w:type="spellStart"/>
      <w:r w:rsidRPr="00FC093D">
        <w:rPr>
          <w:b/>
          <w:bCs/>
          <w:highlight w:val="green"/>
          <w:u w:val="single"/>
        </w:rPr>
        <w:t>μg</w:t>
      </w:r>
      <w:proofErr w:type="spellEnd"/>
      <w:r w:rsidRPr="00FC093D">
        <w:rPr>
          <w:b/>
          <w:bCs/>
          <w:highlight w:val="green"/>
          <w:u w:val="single"/>
        </w:rPr>
        <w:t>/L.</w:t>
      </w:r>
    </w:p>
    <w:p w14:paraId="0679341B" w14:textId="77777777" w:rsidR="00FC093D" w:rsidRPr="00FC093D" w:rsidRDefault="00FC093D" w:rsidP="00FC093D">
      <w:pPr>
        <w:pStyle w:val="RepStandard"/>
      </w:pPr>
    </w:p>
    <w:p w14:paraId="53EF71BD" w14:textId="77777777" w:rsidR="00A758D3" w:rsidRPr="00B32849" w:rsidRDefault="00A758D3" w:rsidP="00A758D3">
      <w:pPr>
        <w:pStyle w:val="RepStandard"/>
      </w:pPr>
      <w:r w:rsidRPr="00B32849">
        <w:t xml:space="preserve">An overview of the results of the accepted toxicological studies for groundwater metabolite </w:t>
      </w:r>
      <w:r>
        <w:t>AE F147447</w:t>
      </w:r>
      <w:r w:rsidRPr="00B32849">
        <w:t xml:space="preserve"> is given in the following table. </w:t>
      </w:r>
    </w:p>
    <w:p w14:paraId="23EB39A7" w14:textId="77777777" w:rsidR="00A758D3" w:rsidRPr="00B32849" w:rsidRDefault="00A758D3" w:rsidP="00A758D3">
      <w:pPr>
        <w:pStyle w:val="RepLabel"/>
        <w:spacing w:before="240"/>
      </w:pPr>
      <w:r w:rsidRPr="00B32849">
        <w:t>Table </w:t>
      </w:r>
      <w:r w:rsidR="00E74F3B">
        <w:fldChar w:fldCharType="begin"/>
      </w:r>
      <w:r>
        <w:instrText xml:space="preserve"> STYLEREF 2 \s </w:instrText>
      </w:r>
      <w:r w:rsidR="00E74F3B">
        <w:fldChar w:fldCharType="separate"/>
      </w:r>
      <w:r>
        <w:rPr>
          <w:noProof/>
        </w:rPr>
        <w:t>6.4</w:t>
      </w:r>
      <w:r w:rsidR="00E74F3B">
        <w:fldChar w:fldCharType="end"/>
      </w:r>
      <w:r>
        <w:noBreakHyphen/>
      </w:r>
      <w:r w:rsidR="00E74F3B">
        <w:fldChar w:fldCharType="begin"/>
      </w:r>
      <w:r>
        <w:instrText xml:space="preserve"> SEQ Table \* ARABIC \s 2 </w:instrText>
      </w:r>
      <w:r w:rsidR="00E74F3B">
        <w:fldChar w:fldCharType="separate"/>
      </w:r>
      <w:r>
        <w:rPr>
          <w:noProof/>
        </w:rPr>
        <w:t>2</w:t>
      </w:r>
      <w:r w:rsidR="00E74F3B">
        <w:fldChar w:fldCharType="end"/>
      </w:r>
      <w:r w:rsidRPr="00B32849">
        <w:t>:</w:t>
      </w:r>
      <w:r w:rsidRPr="00B32849">
        <w:tab/>
        <w:t xml:space="preserve">Summary of the results of toxicity studies for </w:t>
      </w:r>
      <w:r>
        <w:t>AE F147447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9"/>
        <w:gridCol w:w="2233"/>
        <w:gridCol w:w="2237"/>
        <w:gridCol w:w="1883"/>
      </w:tblGrid>
      <w:tr w:rsidR="00A758D3" w:rsidRPr="00B32849" w14:paraId="022C7610" w14:textId="77777777" w:rsidTr="00763119">
        <w:trPr>
          <w:tblHeader/>
        </w:trPr>
        <w:tc>
          <w:tcPr>
            <w:tcW w:w="1646" w:type="pct"/>
          </w:tcPr>
          <w:p w14:paraId="120F74EB" w14:textId="77777777" w:rsidR="00A758D3" w:rsidRPr="00B32849" w:rsidRDefault="00A758D3" w:rsidP="00763119">
            <w:pPr>
              <w:pStyle w:val="RepTableHeader"/>
              <w:spacing w:before="0" w:after="0"/>
              <w:jc w:val="center"/>
              <w:rPr>
                <w:lang w:val="en-GB"/>
              </w:rPr>
            </w:pPr>
            <w:r w:rsidRPr="00B32849">
              <w:rPr>
                <w:lang w:val="en-GB"/>
              </w:rPr>
              <w:t>Type of test, species (Guideline)</w:t>
            </w:r>
          </w:p>
        </w:tc>
        <w:tc>
          <w:tcPr>
            <w:tcW w:w="1179" w:type="pct"/>
          </w:tcPr>
          <w:p w14:paraId="76050627" w14:textId="77777777" w:rsidR="00A758D3" w:rsidRPr="00B32849" w:rsidRDefault="00A758D3" w:rsidP="00763119">
            <w:pPr>
              <w:pStyle w:val="RepTableHeader"/>
              <w:spacing w:before="0" w:after="0"/>
              <w:jc w:val="center"/>
              <w:rPr>
                <w:lang w:val="en-GB"/>
              </w:rPr>
            </w:pPr>
            <w:r w:rsidRPr="00B32849">
              <w:rPr>
                <w:lang w:val="en-GB"/>
              </w:rPr>
              <w:t>Result</w:t>
            </w:r>
          </w:p>
        </w:tc>
        <w:tc>
          <w:tcPr>
            <w:tcW w:w="1181" w:type="pct"/>
            <w:shd w:val="clear" w:color="auto" w:fill="D9D9D9"/>
          </w:tcPr>
          <w:p w14:paraId="39C9FB82" w14:textId="77777777" w:rsidR="00A758D3" w:rsidRPr="00B32849" w:rsidRDefault="00A758D3" w:rsidP="00763119">
            <w:pPr>
              <w:pStyle w:val="RepTableHeader"/>
              <w:spacing w:before="0" w:after="0"/>
              <w:jc w:val="center"/>
              <w:rPr>
                <w:lang w:val="en-GB"/>
              </w:rPr>
            </w:pPr>
            <w:r w:rsidRPr="00B32849">
              <w:rPr>
                <w:lang w:val="en-GB"/>
              </w:rPr>
              <w:t xml:space="preserve">Acceptability </w:t>
            </w:r>
          </w:p>
        </w:tc>
        <w:tc>
          <w:tcPr>
            <w:tcW w:w="994" w:type="pct"/>
          </w:tcPr>
          <w:p w14:paraId="14C26F17" w14:textId="77777777" w:rsidR="00A758D3" w:rsidRPr="00B32849" w:rsidRDefault="00A758D3" w:rsidP="00763119">
            <w:pPr>
              <w:pStyle w:val="RepTableHeader"/>
              <w:spacing w:before="0" w:after="0"/>
              <w:jc w:val="center"/>
              <w:rPr>
                <w:lang w:val="en-GB"/>
              </w:rPr>
            </w:pPr>
            <w:r w:rsidRPr="00B32849">
              <w:rPr>
                <w:lang w:val="en-GB"/>
              </w:rPr>
              <w:t>Reference*</w:t>
            </w:r>
          </w:p>
        </w:tc>
      </w:tr>
      <w:tr w:rsidR="00A758D3" w:rsidRPr="00B32849" w14:paraId="34D19DC9" w14:textId="77777777" w:rsidTr="00763119">
        <w:tc>
          <w:tcPr>
            <w:tcW w:w="1646" w:type="pct"/>
          </w:tcPr>
          <w:p w14:paraId="7EB9F9D5" w14:textId="77777777" w:rsidR="00A758D3" w:rsidRPr="00B32849" w:rsidRDefault="00A758D3" w:rsidP="00763119">
            <w:pPr>
              <w:pStyle w:val="RepTable"/>
            </w:pPr>
            <w:r>
              <w:t>Ames test on Salmonella Typhimurium</w:t>
            </w:r>
          </w:p>
        </w:tc>
        <w:tc>
          <w:tcPr>
            <w:tcW w:w="1179" w:type="pct"/>
          </w:tcPr>
          <w:p w14:paraId="3FB25F29" w14:textId="77777777" w:rsidR="00A758D3" w:rsidRPr="00B32849" w:rsidRDefault="00A758D3" w:rsidP="00763119">
            <w:pPr>
              <w:pStyle w:val="RepTable"/>
            </w:pPr>
            <w:r>
              <w:t>Negative</w:t>
            </w:r>
          </w:p>
        </w:tc>
        <w:tc>
          <w:tcPr>
            <w:tcW w:w="1181" w:type="pct"/>
            <w:shd w:val="clear" w:color="auto" w:fill="D9D9D9"/>
          </w:tcPr>
          <w:p w14:paraId="38F97F56" w14:textId="77777777" w:rsidR="00A758D3" w:rsidRPr="00B32849" w:rsidRDefault="00C618A0" w:rsidP="00763119">
            <w:pPr>
              <w:pStyle w:val="RepTable"/>
              <w:rPr>
                <w:highlight w:val="yellow"/>
              </w:rPr>
            </w:pPr>
            <w:r w:rsidRPr="00C618A0">
              <w:rPr>
                <w:highlight w:val="lightGray"/>
              </w:rPr>
              <w:t>Yes</w:t>
            </w:r>
          </w:p>
        </w:tc>
        <w:tc>
          <w:tcPr>
            <w:tcW w:w="994" w:type="pct"/>
          </w:tcPr>
          <w:p w14:paraId="5696DF1B" w14:textId="1D7215A3" w:rsidR="00A758D3" w:rsidRPr="008F4C9E" w:rsidRDefault="008F4C9E" w:rsidP="00763119">
            <w:pPr>
              <w:pStyle w:val="RepTable"/>
              <w:rPr>
                <w:highlight w:val="black"/>
              </w:rPr>
            </w:pPr>
            <w:r w:rsidRPr="008F4C9E">
              <w:rPr>
                <w:highlight w:val="black"/>
              </w:rPr>
              <w:t>xxxxxxxxxxxxxx</w:t>
            </w:r>
          </w:p>
          <w:p w14:paraId="4177E967" w14:textId="76CAA139" w:rsidR="008F4C9E" w:rsidRPr="003B02CD" w:rsidRDefault="008F4C9E" w:rsidP="00763119">
            <w:pPr>
              <w:pStyle w:val="RepTable"/>
            </w:pPr>
            <w:r w:rsidRPr="008F4C9E">
              <w:rPr>
                <w:highlight w:val="black"/>
              </w:rPr>
              <w:t>xxxxx</w:t>
            </w:r>
          </w:p>
          <w:p w14:paraId="74F9F8FB" w14:textId="77777777" w:rsidR="00A758D3" w:rsidRPr="003B02CD" w:rsidRDefault="00A758D3" w:rsidP="00763119">
            <w:pPr>
              <w:pStyle w:val="RepTable"/>
            </w:pPr>
            <w:r w:rsidRPr="003B02CD">
              <w:t>KCA 5.8.1/01</w:t>
            </w:r>
            <w:r w:rsidR="003B02CD" w:rsidRPr="003B02CD">
              <w:t>*</w:t>
            </w:r>
          </w:p>
        </w:tc>
      </w:tr>
      <w:tr w:rsidR="00A758D3" w:rsidRPr="00B32849" w14:paraId="6594BE42" w14:textId="77777777" w:rsidTr="00763119">
        <w:tc>
          <w:tcPr>
            <w:tcW w:w="1646" w:type="pct"/>
          </w:tcPr>
          <w:p w14:paraId="689EF15F" w14:textId="77777777" w:rsidR="00A758D3" w:rsidRDefault="00A758D3" w:rsidP="00763119">
            <w:pPr>
              <w:pStyle w:val="RepTable"/>
            </w:pPr>
            <w:r>
              <w:t>Chromosomal aberrations in Chinese hamster V79 cells</w:t>
            </w:r>
          </w:p>
        </w:tc>
        <w:tc>
          <w:tcPr>
            <w:tcW w:w="1179" w:type="pct"/>
          </w:tcPr>
          <w:p w14:paraId="349EC30C" w14:textId="77777777" w:rsidR="00A758D3" w:rsidRDefault="00A758D3" w:rsidP="00763119">
            <w:pPr>
              <w:pStyle w:val="RepTable"/>
            </w:pPr>
            <w:r>
              <w:t>Negative</w:t>
            </w:r>
          </w:p>
        </w:tc>
        <w:tc>
          <w:tcPr>
            <w:tcW w:w="1181" w:type="pct"/>
            <w:shd w:val="clear" w:color="auto" w:fill="D9D9D9"/>
          </w:tcPr>
          <w:p w14:paraId="49AD6EA9" w14:textId="77777777" w:rsidR="00A758D3" w:rsidRPr="00B32849" w:rsidRDefault="00C618A0" w:rsidP="00763119">
            <w:pPr>
              <w:pStyle w:val="RepTable"/>
              <w:rPr>
                <w:highlight w:val="yellow"/>
              </w:rPr>
            </w:pPr>
            <w:r w:rsidRPr="00C618A0">
              <w:rPr>
                <w:highlight w:val="lightGray"/>
              </w:rPr>
              <w:t>Yes</w:t>
            </w:r>
          </w:p>
        </w:tc>
        <w:tc>
          <w:tcPr>
            <w:tcW w:w="994" w:type="pct"/>
          </w:tcPr>
          <w:p w14:paraId="1D7B384A" w14:textId="2A41F43C" w:rsidR="00A758D3" w:rsidRPr="008F4C9E" w:rsidRDefault="008F4C9E" w:rsidP="00763119">
            <w:pPr>
              <w:pStyle w:val="RepTable"/>
              <w:rPr>
                <w:highlight w:val="black"/>
              </w:rPr>
            </w:pPr>
            <w:r w:rsidRPr="008F4C9E">
              <w:rPr>
                <w:highlight w:val="black"/>
              </w:rPr>
              <w:t>xxxxxxxxxxxxxx</w:t>
            </w:r>
          </w:p>
          <w:p w14:paraId="673F195D" w14:textId="0FD68845" w:rsidR="008F4C9E" w:rsidRPr="003B02CD" w:rsidRDefault="008F4C9E" w:rsidP="00763119">
            <w:pPr>
              <w:pStyle w:val="RepTable"/>
            </w:pPr>
            <w:r w:rsidRPr="008F4C9E">
              <w:rPr>
                <w:highlight w:val="black"/>
              </w:rPr>
              <w:t>xxxx</w:t>
            </w:r>
          </w:p>
          <w:p w14:paraId="1B2B4221" w14:textId="77777777" w:rsidR="00A758D3" w:rsidRPr="003B02CD" w:rsidRDefault="00A758D3" w:rsidP="00763119">
            <w:pPr>
              <w:pStyle w:val="RepTable"/>
            </w:pPr>
            <w:r w:rsidRPr="003B02CD">
              <w:t>KCA 5.8.1/02</w:t>
            </w:r>
            <w:r w:rsidR="003B02CD" w:rsidRPr="003B02CD">
              <w:t>*</w:t>
            </w:r>
          </w:p>
        </w:tc>
      </w:tr>
      <w:tr w:rsidR="00A758D3" w:rsidRPr="00465EA4" w14:paraId="200ACA5A" w14:textId="77777777" w:rsidTr="00763119">
        <w:tc>
          <w:tcPr>
            <w:tcW w:w="1646" w:type="pct"/>
          </w:tcPr>
          <w:p w14:paraId="1653D4C1" w14:textId="77777777" w:rsidR="00A758D3" w:rsidRPr="00465EA4" w:rsidRDefault="00A758D3" w:rsidP="00763119">
            <w:pPr>
              <w:pStyle w:val="RepTable"/>
              <w:rPr>
                <w:lang w:val="de-DE"/>
              </w:rPr>
            </w:pPr>
            <w:r w:rsidRPr="00465EA4">
              <w:rPr>
                <w:lang w:val="de-DE"/>
              </w:rPr>
              <w:t>Gene mutation (HPRT) in C</w:t>
            </w:r>
            <w:r>
              <w:rPr>
                <w:lang w:val="de-DE"/>
              </w:rPr>
              <w:t>hinese hamster V79 cells</w:t>
            </w:r>
          </w:p>
        </w:tc>
        <w:tc>
          <w:tcPr>
            <w:tcW w:w="1179" w:type="pct"/>
          </w:tcPr>
          <w:p w14:paraId="29159D5F" w14:textId="77777777" w:rsidR="00A758D3" w:rsidRPr="00465EA4" w:rsidRDefault="00A758D3" w:rsidP="00763119">
            <w:pPr>
              <w:pStyle w:val="RepTable"/>
              <w:rPr>
                <w:lang w:val="de-DE"/>
              </w:rPr>
            </w:pPr>
            <w:r>
              <w:rPr>
                <w:lang w:val="de-DE"/>
              </w:rPr>
              <w:t>Negative</w:t>
            </w:r>
          </w:p>
        </w:tc>
        <w:tc>
          <w:tcPr>
            <w:tcW w:w="1181" w:type="pct"/>
            <w:shd w:val="clear" w:color="auto" w:fill="D9D9D9"/>
          </w:tcPr>
          <w:p w14:paraId="3D431443" w14:textId="77777777" w:rsidR="00A758D3" w:rsidRPr="00465EA4" w:rsidRDefault="00C618A0" w:rsidP="00763119">
            <w:pPr>
              <w:pStyle w:val="RepTable"/>
              <w:rPr>
                <w:highlight w:val="yellow"/>
                <w:lang w:val="de-DE"/>
              </w:rPr>
            </w:pPr>
            <w:r w:rsidRPr="00C618A0">
              <w:rPr>
                <w:highlight w:val="lightGray"/>
                <w:lang w:val="de-DE"/>
              </w:rPr>
              <w:t>Yes</w:t>
            </w:r>
          </w:p>
        </w:tc>
        <w:tc>
          <w:tcPr>
            <w:tcW w:w="994" w:type="pct"/>
          </w:tcPr>
          <w:p w14:paraId="516D2482" w14:textId="106B5F46" w:rsidR="00A758D3" w:rsidRPr="003B02CD" w:rsidRDefault="008F4C9E" w:rsidP="00763119">
            <w:pPr>
              <w:pStyle w:val="RepTable"/>
              <w:rPr>
                <w:lang w:val="de-DE"/>
              </w:rPr>
            </w:pPr>
            <w:r w:rsidRPr="008F4C9E">
              <w:rPr>
                <w:highlight w:val="black"/>
                <w:lang w:val="de-DE"/>
              </w:rPr>
              <w:t>xxxxxxxxxxxxxxxx</w:t>
            </w:r>
          </w:p>
          <w:p w14:paraId="631E64B8" w14:textId="77777777" w:rsidR="00A758D3" w:rsidRPr="003B02CD" w:rsidRDefault="00A758D3" w:rsidP="00763119">
            <w:pPr>
              <w:pStyle w:val="RepTable"/>
              <w:rPr>
                <w:lang w:val="de-DE"/>
              </w:rPr>
            </w:pPr>
            <w:r w:rsidRPr="003B02CD">
              <w:rPr>
                <w:lang w:val="de-DE"/>
              </w:rPr>
              <w:t>KCA 5.8.1/03</w:t>
            </w:r>
            <w:r w:rsidR="003B02CD" w:rsidRPr="003B02CD">
              <w:rPr>
                <w:lang w:val="de-DE"/>
              </w:rPr>
              <w:t>*</w:t>
            </w:r>
          </w:p>
        </w:tc>
      </w:tr>
    </w:tbl>
    <w:p w14:paraId="59019A90" w14:textId="77777777" w:rsidR="00A758D3" w:rsidRPr="00B32849" w:rsidRDefault="005220F3" w:rsidP="005220F3">
      <w:pPr>
        <w:pStyle w:val="Nagwek3"/>
        <w:numPr>
          <w:ilvl w:val="0"/>
          <w:numId w:val="0"/>
        </w:numPr>
        <w:ind w:left="568"/>
      </w:pPr>
      <w:bookmarkStart w:id="194" w:name="_Toc167789038"/>
      <w:r>
        <w:t xml:space="preserve">6.4.3 </w:t>
      </w:r>
      <w:r w:rsidR="00A758D3">
        <w:t xml:space="preserve">Metabolite </w:t>
      </w:r>
      <w:r w:rsidR="008705BE">
        <w:t>3</w:t>
      </w:r>
      <w:r w:rsidR="00A758D3">
        <w:t xml:space="preserve"> – </w:t>
      </w:r>
      <w:r w:rsidR="008705BE">
        <w:t>BCS-CV14885</w:t>
      </w:r>
      <w:r w:rsidR="00A758D3">
        <w:t xml:space="preserve">, metabolite of </w:t>
      </w:r>
      <w:proofErr w:type="spellStart"/>
      <w:r w:rsidR="00A758D3">
        <w:t>mesosulfuron</w:t>
      </w:r>
      <w:proofErr w:type="spellEnd"/>
      <w:r w:rsidR="00A758D3">
        <w:t>-methyl</w:t>
      </w:r>
      <w:bookmarkEnd w:id="194"/>
    </w:p>
    <w:p w14:paraId="3FA68CE3" w14:textId="140FEA2C" w:rsidR="008A68DD" w:rsidRDefault="008A68DD" w:rsidP="008A68DD">
      <w:pPr>
        <w:ind w:left="10" w:right="-14" w:hanging="10"/>
        <w:jc w:val="both"/>
      </w:pPr>
      <w:bookmarkStart w:id="195" w:name="_Hlk150333785"/>
      <w:r w:rsidRPr="008A68DD">
        <w:rPr>
          <w:highlight w:val="green"/>
        </w:rPr>
        <w:t xml:space="preserve">The relevance of groundwater metabolite BCS-CV14885 </w:t>
      </w:r>
      <w:bookmarkEnd w:id="195"/>
      <w:r w:rsidRPr="008A68DD">
        <w:rPr>
          <w:highlight w:val="green"/>
        </w:rPr>
        <w:t xml:space="preserve">has already been assessed and accepted at EU level (see EFSA conclusion Section 4, and List of Endpoints for </w:t>
      </w:r>
      <w:proofErr w:type="spellStart"/>
      <w:r w:rsidRPr="008A68DD">
        <w:rPr>
          <w:highlight w:val="green"/>
        </w:rPr>
        <w:t>mesosulfuron</w:t>
      </w:r>
      <w:proofErr w:type="spellEnd"/>
      <w:r w:rsidRPr="008A68DD">
        <w:rPr>
          <w:highlight w:val="green"/>
        </w:rPr>
        <w:t xml:space="preserve">-methyl). Metabolite BCSCV14885 is </w:t>
      </w:r>
      <w:r w:rsidRPr="008A68DD">
        <w:rPr>
          <w:highlight w:val="green"/>
          <w:u w:val="single" w:color="000000"/>
        </w:rPr>
        <w:t>not</w:t>
      </w:r>
      <w:r w:rsidRPr="008A68DD">
        <w:rPr>
          <w:highlight w:val="green"/>
        </w:rPr>
        <w:t xml:space="preserve"> considered relevant according to the criteria laid down in the EC guidance document </w:t>
      </w:r>
      <w:r w:rsidRPr="008A68DD">
        <w:rPr>
          <w:highlight w:val="green"/>
        </w:rPr>
        <w:lastRenderedPageBreak/>
        <w:t xml:space="preserve">SANCO/221/2000 –rev.11. This agreed assessment is also applicable for the GAP and groundwater scenarios considered in this dRR as predicted metabolite concentrations were always </w:t>
      </w:r>
      <w:r w:rsidRPr="008A68DD">
        <w:rPr>
          <w:b/>
          <w:bCs/>
          <w:highlight w:val="green"/>
          <w:u w:val="single"/>
        </w:rPr>
        <w:t xml:space="preserve">&lt; 0.75 </w:t>
      </w:r>
      <w:proofErr w:type="spellStart"/>
      <w:r w:rsidRPr="008A68DD">
        <w:rPr>
          <w:b/>
          <w:bCs/>
          <w:highlight w:val="green"/>
          <w:u w:val="single"/>
        </w:rPr>
        <w:t>μg</w:t>
      </w:r>
      <w:proofErr w:type="spellEnd"/>
      <w:r w:rsidRPr="008A68DD">
        <w:rPr>
          <w:b/>
          <w:bCs/>
          <w:highlight w:val="green"/>
          <w:u w:val="single"/>
        </w:rPr>
        <w:t>/L</w:t>
      </w:r>
    </w:p>
    <w:p w14:paraId="533BB39E" w14:textId="77777777" w:rsidR="008A68DD" w:rsidRDefault="008A68DD" w:rsidP="00A758D3">
      <w:pPr>
        <w:pStyle w:val="RepStandard"/>
      </w:pPr>
    </w:p>
    <w:p w14:paraId="61429F9A" w14:textId="77777777" w:rsidR="008A68DD" w:rsidRDefault="008A68DD" w:rsidP="00A758D3">
      <w:pPr>
        <w:pStyle w:val="RepStandard"/>
      </w:pPr>
    </w:p>
    <w:p w14:paraId="7B87D022" w14:textId="77777777" w:rsidR="008A68DD" w:rsidRDefault="008A68DD" w:rsidP="00A758D3">
      <w:pPr>
        <w:pStyle w:val="RepStandard"/>
      </w:pPr>
    </w:p>
    <w:p w14:paraId="2D93652C" w14:textId="53F1BA60" w:rsidR="00A758D3" w:rsidRPr="00B32849" w:rsidRDefault="00A758D3" w:rsidP="00A758D3">
      <w:pPr>
        <w:pStyle w:val="RepStandard"/>
      </w:pPr>
      <w:r w:rsidRPr="00B32849">
        <w:t xml:space="preserve">An overview of the results of the accepted toxicological studies for groundwater metabolite </w:t>
      </w:r>
      <w:r w:rsidR="008705BE">
        <w:t>BCS-CV14885</w:t>
      </w:r>
      <w:r w:rsidRPr="00B32849">
        <w:t xml:space="preserve"> is given in the following table. </w:t>
      </w:r>
    </w:p>
    <w:p w14:paraId="0A9D212E" w14:textId="77777777" w:rsidR="00A758D3" w:rsidRPr="00B32849" w:rsidRDefault="00A758D3" w:rsidP="00A758D3">
      <w:pPr>
        <w:pStyle w:val="RepLabel"/>
        <w:spacing w:before="240"/>
      </w:pPr>
      <w:r w:rsidRPr="00B32849">
        <w:t>Table </w:t>
      </w:r>
      <w:r w:rsidR="00E74F3B">
        <w:fldChar w:fldCharType="begin"/>
      </w:r>
      <w:r>
        <w:instrText xml:space="preserve"> STYLEREF 2 \s </w:instrText>
      </w:r>
      <w:r w:rsidR="00E74F3B">
        <w:fldChar w:fldCharType="separate"/>
      </w:r>
      <w:r w:rsidR="000F5B94">
        <w:rPr>
          <w:noProof/>
        </w:rPr>
        <w:t>6.4</w:t>
      </w:r>
      <w:r w:rsidR="00E74F3B">
        <w:fldChar w:fldCharType="end"/>
      </w:r>
      <w:r>
        <w:noBreakHyphen/>
      </w:r>
      <w:r w:rsidR="00E74F3B">
        <w:fldChar w:fldCharType="begin"/>
      </w:r>
      <w:r>
        <w:instrText xml:space="preserve"> SEQ Table \* ARABIC \s 2 </w:instrText>
      </w:r>
      <w:r w:rsidR="00E74F3B">
        <w:fldChar w:fldCharType="separate"/>
      </w:r>
      <w:r w:rsidR="000F5B94">
        <w:rPr>
          <w:noProof/>
        </w:rPr>
        <w:t>3</w:t>
      </w:r>
      <w:r w:rsidR="00E74F3B">
        <w:fldChar w:fldCharType="end"/>
      </w:r>
      <w:r w:rsidRPr="00B32849">
        <w:t>:</w:t>
      </w:r>
      <w:r w:rsidRPr="00B32849">
        <w:tab/>
        <w:t xml:space="preserve">Summary of the results of toxicity studies for </w:t>
      </w:r>
      <w:r w:rsidR="008705BE">
        <w:t>BCS-CV14885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119"/>
        <w:gridCol w:w="2233"/>
        <w:gridCol w:w="2237"/>
        <w:gridCol w:w="1883"/>
      </w:tblGrid>
      <w:tr w:rsidR="00A758D3" w:rsidRPr="00B32849" w14:paraId="1C086668" w14:textId="77777777" w:rsidTr="00763119">
        <w:trPr>
          <w:tblHeader/>
        </w:trPr>
        <w:tc>
          <w:tcPr>
            <w:tcW w:w="1646" w:type="pct"/>
          </w:tcPr>
          <w:p w14:paraId="490E8D2B" w14:textId="77777777" w:rsidR="00A758D3" w:rsidRPr="00B32849" w:rsidRDefault="00A758D3" w:rsidP="00763119">
            <w:pPr>
              <w:pStyle w:val="RepTableHeader"/>
              <w:spacing w:before="0" w:after="0"/>
              <w:jc w:val="center"/>
              <w:rPr>
                <w:lang w:val="en-GB"/>
              </w:rPr>
            </w:pPr>
            <w:r w:rsidRPr="00B32849">
              <w:rPr>
                <w:lang w:val="en-GB"/>
              </w:rPr>
              <w:t>Type of test, species (Guideline)</w:t>
            </w:r>
          </w:p>
        </w:tc>
        <w:tc>
          <w:tcPr>
            <w:tcW w:w="1179" w:type="pct"/>
          </w:tcPr>
          <w:p w14:paraId="4E4A91F2" w14:textId="77777777" w:rsidR="00A758D3" w:rsidRPr="00B32849" w:rsidRDefault="00A758D3" w:rsidP="00763119">
            <w:pPr>
              <w:pStyle w:val="RepTableHeader"/>
              <w:spacing w:before="0" w:after="0"/>
              <w:jc w:val="center"/>
              <w:rPr>
                <w:lang w:val="en-GB"/>
              </w:rPr>
            </w:pPr>
            <w:r w:rsidRPr="00B32849">
              <w:rPr>
                <w:lang w:val="en-GB"/>
              </w:rPr>
              <w:t>Result</w:t>
            </w:r>
          </w:p>
        </w:tc>
        <w:tc>
          <w:tcPr>
            <w:tcW w:w="1181" w:type="pct"/>
            <w:shd w:val="clear" w:color="auto" w:fill="D9D9D9"/>
          </w:tcPr>
          <w:p w14:paraId="1DCDDD43" w14:textId="77777777" w:rsidR="00A758D3" w:rsidRPr="00B32849" w:rsidRDefault="00A758D3" w:rsidP="00763119">
            <w:pPr>
              <w:pStyle w:val="RepTableHeader"/>
              <w:spacing w:before="0" w:after="0"/>
              <w:jc w:val="center"/>
              <w:rPr>
                <w:lang w:val="en-GB"/>
              </w:rPr>
            </w:pPr>
            <w:r w:rsidRPr="00B32849">
              <w:rPr>
                <w:lang w:val="en-GB"/>
              </w:rPr>
              <w:t xml:space="preserve">Acceptability </w:t>
            </w:r>
          </w:p>
        </w:tc>
        <w:tc>
          <w:tcPr>
            <w:tcW w:w="994" w:type="pct"/>
          </w:tcPr>
          <w:p w14:paraId="7DAE1FD7" w14:textId="77777777" w:rsidR="00A758D3" w:rsidRPr="00B32849" w:rsidRDefault="00A758D3" w:rsidP="00763119">
            <w:pPr>
              <w:pStyle w:val="RepTableHeader"/>
              <w:spacing w:before="0" w:after="0"/>
              <w:jc w:val="center"/>
              <w:rPr>
                <w:lang w:val="en-GB"/>
              </w:rPr>
            </w:pPr>
            <w:r w:rsidRPr="00B32849">
              <w:rPr>
                <w:lang w:val="en-GB"/>
              </w:rPr>
              <w:t>Reference*</w:t>
            </w:r>
          </w:p>
        </w:tc>
      </w:tr>
      <w:tr w:rsidR="00A758D3" w:rsidRPr="00B32849" w14:paraId="1B8B41C3" w14:textId="77777777" w:rsidTr="00763119">
        <w:tc>
          <w:tcPr>
            <w:tcW w:w="1646" w:type="pct"/>
          </w:tcPr>
          <w:p w14:paraId="094D5B75" w14:textId="77777777" w:rsidR="00A758D3" w:rsidRPr="00B32849" w:rsidRDefault="008705BE" w:rsidP="00763119">
            <w:pPr>
              <w:pStyle w:val="RepTable"/>
            </w:pPr>
            <w:r>
              <w:t>Salmonella typhimurium reverse mutation assay with (OECD 471)</w:t>
            </w:r>
          </w:p>
        </w:tc>
        <w:tc>
          <w:tcPr>
            <w:tcW w:w="1179" w:type="pct"/>
          </w:tcPr>
          <w:p w14:paraId="77BA4967" w14:textId="77777777" w:rsidR="00A758D3" w:rsidRPr="00B32849" w:rsidRDefault="00A758D3" w:rsidP="00763119">
            <w:pPr>
              <w:pStyle w:val="RepTable"/>
            </w:pPr>
            <w:r>
              <w:t>Negative</w:t>
            </w:r>
          </w:p>
        </w:tc>
        <w:tc>
          <w:tcPr>
            <w:tcW w:w="1181" w:type="pct"/>
            <w:shd w:val="clear" w:color="auto" w:fill="D9D9D9"/>
          </w:tcPr>
          <w:p w14:paraId="409EF392" w14:textId="77777777" w:rsidR="00A758D3" w:rsidRPr="00B32849" w:rsidRDefault="00C618A0" w:rsidP="00763119">
            <w:pPr>
              <w:pStyle w:val="RepTable"/>
              <w:rPr>
                <w:highlight w:val="yellow"/>
              </w:rPr>
            </w:pPr>
            <w:r w:rsidRPr="00C618A0">
              <w:rPr>
                <w:highlight w:val="lightGray"/>
              </w:rPr>
              <w:t>Yes</w:t>
            </w:r>
          </w:p>
        </w:tc>
        <w:tc>
          <w:tcPr>
            <w:tcW w:w="994" w:type="pct"/>
          </w:tcPr>
          <w:p w14:paraId="2CF30B52" w14:textId="0C95B308" w:rsidR="00A758D3" w:rsidRPr="003B02CD" w:rsidRDefault="008F4C9E" w:rsidP="00763119">
            <w:pPr>
              <w:pStyle w:val="RepTable"/>
            </w:pPr>
            <w:r w:rsidRPr="008F4C9E">
              <w:rPr>
                <w:highlight w:val="black"/>
              </w:rPr>
              <w:t>xxxxxxxxxxxxxxxxx</w:t>
            </w:r>
          </w:p>
          <w:p w14:paraId="0306161E" w14:textId="77777777" w:rsidR="00A758D3" w:rsidRPr="003B02CD" w:rsidRDefault="00A758D3" w:rsidP="00763119">
            <w:pPr>
              <w:pStyle w:val="RepTable"/>
            </w:pPr>
            <w:r w:rsidRPr="003B02CD">
              <w:t>KCA 5.8.1/0</w:t>
            </w:r>
            <w:r w:rsidR="00632832" w:rsidRPr="003B02CD">
              <w:t>7</w:t>
            </w:r>
            <w:r w:rsidR="003B02CD" w:rsidRPr="003B02CD">
              <w:t>*</w:t>
            </w:r>
          </w:p>
        </w:tc>
      </w:tr>
      <w:tr w:rsidR="00A758D3" w:rsidRPr="00B32849" w14:paraId="134EEB7B" w14:textId="77777777" w:rsidTr="00763119">
        <w:tc>
          <w:tcPr>
            <w:tcW w:w="1646" w:type="pct"/>
          </w:tcPr>
          <w:p w14:paraId="4866868C" w14:textId="77777777" w:rsidR="00A758D3" w:rsidRDefault="00632832" w:rsidP="00763119">
            <w:pPr>
              <w:pStyle w:val="RepTable"/>
            </w:pPr>
            <w:r>
              <w:t>In vitro chromosome aberration test in Chinese hamster V79 cells (OECD 473)</w:t>
            </w:r>
          </w:p>
        </w:tc>
        <w:tc>
          <w:tcPr>
            <w:tcW w:w="1179" w:type="pct"/>
          </w:tcPr>
          <w:p w14:paraId="204475E3" w14:textId="77777777" w:rsidR="00A758D3" w:rsidRDefault="00A758D3" w:rsidP="00763119">
            <w:pPr>
              <w:pStyle w:val="RepTable"/>
            </w:pPr>
            <w:r>
              <w:t>Negative</w:t>
            </w:r>
          </w:p>
        </w:tc>
        <w:tc>
          <w:tcPr>
            <w:tcW w:w="1181" w:type="pct"/>
            <w:shd w:val="clear" w:color="auto" w:fill="D9D9D9"/>
          </w:tcPr>
          <w:p w14:paraId="7D6B54CF" w14:textId="77777777" w:rsidR="00A758D3" w:rsidRPr="00B32849" w:rsidRDefault="00C618A0" w:rsidP="00763119">
            <w:pPr>
              <w:pStyle w:val="RepTable"/>
              <w:rPr>
                <w:highlight w:val="yellow"/>
              </w:rPr>
            </w:pPr>
            <w:r w:rsidRPr="00C618A0">
              <w:rPr>
                <w:highlight w:val="lightGray"/>
              </w:rPr>
              <w:t>Yes</w:t>
            </w:r>
          </w:p>
        </w:tc>
        <w:tc>
          <w:tcPr>
            <w:tcW w:w="994" w:type="pct"/>
          </w:tcPr>
          <w:p w14:paraId="19A1971E" w14:textId="72CC16E6" w:rsidR="00A758D3" w:rsidRPr="008F4C9E" w:rsidRDefault="008F4C9E" w:rsidP="00763119">
            <w:pPr>
              <w:pStyle w:val="RepTable"/>
              <w:rPr>
                <w:highlight w:val="black"/>
              </w:rPr>
            </w:pPr>
            <w:r w:rsidRPr="008F4C9E">
              <w:rPr>
                <w:highlight w:val="black"/>
              </w:rPr>
              <w:t>xxxxxxxxxxxx</w:t>
            </w:r>
          </w:p>
          <w:p w14:paraId="4AC9702B" w14:textId="48F43621" w:rsidR="008F4C9E" w:rsidRPr="003B02CD" w:rsidRDefault="008F4C9E" w:rsidP="00763119">
            <w:pPr>
              <w:pStyle w:val="RepTable"/>
            </w:pPr>
            <w:r w:rsidRPr="008F4C9E">
              <w:rPr>
                <w:highlight w:val="black"/>
              </w:rPr>
              <w:t>xxxxx</w:t>
            </w:r>
          </w:p>
          <w:p w14:paraId="672F0E92" w14:textId="77777777" w:rsidR="00A758D3" w:rsidRPr="003B02CD" w:rsidRDefault="00A758D3" w:rsidP="00763119">
            <w:pPr>
              <w:pStyle w:val="RepTable"/>
            </w:pPr>
            <w:r w:rsidRPr="003B02CD">
              <w:t>KCA 5.8.1/0</w:t>
            </w:r>
            <w:r w:rsidR="00632832" w:rsidRPr="003B02CD">
              <w:t>8</w:t>
            </w:r>
            <w:r w:rsidR="003B02CD" w:rsidRPr="003B02CD">
              <w:t>*</w:t>
            </w:r>
          </w:p>
        </w:tc>
      </w:tr>
      <w:tr w:rsidR="00A758D3" w:rsidRPr="003B3B35" w14:paraId="16E7B521" w14:textId="77777777" w:rsidTr="00763119">
        <w:tc>
          <w:tcPr>
            <w:tcW w:w="1646" w:type="pct"/>
          </w:tcPr>
          <w:p w14:paraId="55AC8B80" w14:textId="77777777" w:rsidR="00A758D3" w:rsidRPr="00632832" w:rsidRDefault="00A758D3" w:rsidP="00763119">
            <w:pPr>
              <w:pStyle w:val="RepTable"/>
              <w:rPr>
                <w:lang w:val="en-US"/>
              </w:rPr>
            </w:pPr>
            <w:r w:rsidRPr="00632832">
              <w:rPr>
                <w:lang w:val="en-US"/>
              </w:rPr>
              <w:t xml:space="preserve">Gene mutation </w:t>
            </w:r>
            <w:r w:rsidR="00632832" w:rsidRPr="00632832">
              <w:rPr>
                <w:lang w:val="en-US"/>
              </w:rPr>
              <w:t>assay in C</w:t>
            </w:r>
            <w:r w:rsidR="00632832">
              <w:rPr>
                <w:lang w:val="en-US"/>
              </w:rPr>
              <w:t>hinese hamster V79 cells in vitro (V79/HPRT)</w:t>
            </w:r>
          </w:p>
        </w:tc>
        <w:tc>
          <w:tcPr>
            <w:tcW w:w="1179" w:type="pct"/>
          </w:tcPr>
          <w:p w14:paraId="577081B8" w14:textId="77777777" w:rsidR="00A758D3" w:rsidRPr="00465EA4" w:rsidRDefault="00A758D3" w:rsidP="00763119">
            <w:pPr>
              <w:pStyle w:val="RepTable"/>
              <w:rPr>
                <w:lang w:val="de-DE"/>
              </w:rPr>
            </w:pPr>
            <w:r>
              <w:rPr>
                <w:lang w:val="de-DE"/>
              </w:rPr>
              <w:t>Negative</w:t>
            </w:r>
          </w:p>
        </w:tc>
        <w:tc>
          <w:tcPr>
            <w:tcW w:w="1181" w:type="pct"/>
            <w:shd w:val="clear" w:color="auto" w:fill="D9D9D9"/>
          </w:tcPr>
          <w:p w14:paraId="122D4FFB" w14:textId="77777777" w:rsidR="00A758D3" w:rsidRPr="00465EA4" w:rsidRDefault="00C618A0" w:rsidP="00763119">
            <w:pPr>
              <w:pStyle w:val="RepTable"/>
              <w:rPr>
                <w:highlight w:val="yellow"/>
                <w:lang w:val="de-DE"/>
              </w:rPr>
            </w:pPr>
            <w:r w:rsidRPr="00C618A0">
              <w:rPr>
                <w:highlight w:val="lightGray"/>
                <w:lang w:val="de-DE"/>
              </w:rPr>
              <w:t>Yes</w:t>
            </w:r>
          </w:p>
        </w:tc>
        <w:tc>
          <w:tcPr>
            <w:tcW w:w="994" w:type="pct"/>
          </w:tcPr>
          <w:p w14:paraId="6F620561" w14:textId="11A70334" w:rsidR="00A758D3" w:rsidRPr="00B103D7" w:rsidRDefault="008F4C9E" w:rsidP="00763119">
            <w:pPr>
              <w:pStyle w:val="RepTable"/>
              <w:rPr>
                <w:lang w:val="pl-PL"/>
              </w:rPr>
            </w:pPr>
            <w:r w:rsidRPr="008F4C9E">
              <w:rPr>
                <w:highlight w:val="black"/>
                <w:lang w:val="pl-PL"/>
              </w:rPr>
              <w:t>xxxxxxxxxxxxxxxxx</w:t>
            </w:r>
          </w:p>
          <w:p w14:paraId="1E755918" w14:textId="77777777" w:rsidR="00A758D3" w:rsidRPr="00B103D7" w:rsidRDefault="00A758D3" w:rsidP="00763119">
            <w:pPr>
              <w:pStyle w:val="RepTable"/>
              <w:rPr>
                <w:lang w:val="pl-PL"/>
              </w:rPr>
            </w:pPr>
            <w:r w:rsidRPr="00B103D7">
              <w:rPr>
                <w:lang w:val="pl-PL"/>
              </w:rPr>
              <w:t>KCA 5.8.1/0</w:t>
            </w:r>
            <w:r w:rsidR="00632832" w:rsidRPr="00B103D7">
              <w:rPr>
                <w:lang w:val="pl-PL"/>
              </w:rPr>
              <w:t>9</w:t>
            </w:r>
            <w:r w:rsidR="003B02CD" w:rsidRPr="00B103D7">
              <w:rPr>
                <w:lang w:val="pl-PL"/>
              </w:rPr>
              <w:t>*</w:t>
            </w:r>
          </w:p>
        </w:tc>
      </w:tr>
    </w:tbl>
    <w:p w14:paraId="521C6A6F" w14:textId="77777777" w:rsidR="00A758D3" w:rsidRPr="00B32849" w:rsidRDefault="00A758D3" w:rsidP="00A758D3">
      <w:pPr>
        <w:pStyle w:val="RepTableFootnote"/>
        <w:rPr>
          <w:lang w:val="en-GB"/>
        </w:rPr>
      </w:pPr>
      <w:r w:rsidRPr="00B32849">
        <w:rPr>
          <w:lang w:val="en-GB"/>
        </w:rPr>
        <w:t>*</w:t>
      </w:r>
      <w:r w:rsidRPr="00B32849">
        <w:rPr>
          <w:lang w:val="en-GB"/>
        </w:rPr>
        <w:tab/>
        <w:t>indicates that a study was reviewed at EU level</w:t>
      </w:r>
    </w:p>
    <w:p w14:paraId="272C0E0D" w14:textId="77777777" w:rsidR="00C81348" w:rsidRPr="00B32849" w:rsidRDefault="005220F3" w:rsidP="005220F3">
      <w:pPr>
        <w:pStyle w:val="Nagwek2"/>
        <w:numPr>
          <w:ilvl w:val="0"/>
          <w:numId w:val="0"/>
        </w:numPr>
      </w:pPr>
      <w:bookmarkStart w:id="196" w:name="_Toc300147915"/>
      <w:bookmarkStart w:id="197" w:name="_Toc304462608"/>
      <w:bookmarkStart w:id="198" w:name="_Toc314067799"/>
      <w:bookmarkStart w:id="199" w:name="_Toc314122089"/>
      <w:bookmarkStart w:id="200" w:name="_Toc314129268"/>
      <w:bookmarkStart w:id="201" w:name="_Toc314142387"/>
      <w:bookmarkStart w:id="202" w:name="_Toc314557394"/>
      <w:bookmarkStart w:id="203" w:name="_Toc314557652"/>
      <w:bookmarkStart w:id="204" w:name="_Toc328552153"/>
      <w:bookmarkStart w:id="205" w:name="_Toc332020596"/>
      <w:bookmarkStart w:id="206" w:name="_Toc332203440"/>
      <w:bookmarkStart w:id="207" w:name="_Toc332206992"/>
      <w:bookmarkStart w:id="208" w:name="_Toc332296161"/>
      <w:bookmarkStart w:id="209" w:name="_Toc336434728"/>
      <w:bookmarkStart w:id="210" w:name="_Toc397516879"/>
      <w:bookmarkStart w:id="211" w:name="_Toc398627859"/>
      <w:bookmarkStart w:id="212" w:name="_Toc399335714"/>
      <w:bookmarkStart w:id="213" w:name="_Toc399764854"/>
      <w:bookmarkStart w:id="214" w:name="_Toc412562646"/>
      <w:bookmarkStart w:id="215" w:name="_Toc412562723"/>
      <w:bookmarkStart w:id="216" w:name="_Toc413662715"/>
      <w:bookmarkStart w:id="217" w:name="_Toc413673572"/>
      <w:bookmarkStart w:id="218" w:name="_Toc413673670"/>
      <w:bookmarkStart w:id="219" w:name="_Toc413673741"/>
      <w:bookmarkStart w:id="220" w:name="_Toc413928640"/>
      <w:bookmarkStart w:id="221" w:name="_Toc413936254"/>
      <w:bookmarkStart w:id="222" w:name="_Toc413937965"/>
      <w:bookmarkStart w:id="223" w:name="_Toc414026692"/>
      <w:bookmarkStart w:id="224" w:name="_Toc414974071"/>
      <w:bookmarkStart w:id="225" w:name="_Toc450900945"/>
      <w:bookmarkStart w:id="226" w:name="_Toc450920611"/>
      <w:bookmarkStart w:id="227" w:name="_Toc450923732"/>
      <w:bookmarkStart w:id="228" w:name="_Toc454460965"/>
      <w:bookmarkStart w:id="229" w:name="_Toc454462801"/>
      <w:bookmarkStart w:id="230" w:name="_Toc167789039"/>
      <w:r>
        <w:t xml:space="preserve">6.5 </w:t>
      </w:r>
      <w:r w:rsidR="00C81348" w:rsidRPr="00B32849">
        <w:t xml:space="preserve">Dermal </w:t>
      </w:r>
      <w:r w:rsidR="00FC75E0">
        <w:t>A</w:t>
      </w:r>
      <w:r w:rsidR="00C81348" w:rsidRPr="00B32849">
        <w:t>bsorption</w:t>
      </w:r>
      <w:bookmarkEnd w:id="196"/>
      <w:bookmarkEnd w:id="197"/>
      <w:bookmarkEnd w:id="198"/>
      <w:bookmarkEnd w:id="199"/>
      <w:bookmarkEnd w:id="200"/>
      <w:bookmarkEnd w:id="201"/>
      <w:bookmarkEnd w:id="202"/>
      <w:bookmarkEnd w:id="203"/>
      <w:r w:rsidR="00C81348" w:rsidRPr="00B32849">
        <w:t xml:space="preserve"> (KCP 7.3)</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6023C783" w14:textId="77777777" w:rsidR="00C81348" w:rsidRPr="00B32849" w:rsidRDefault="00C81348" w:rsidP="00636FE1">
      <w:pPr>
        <w:pStyle w:val="RepStandard"/>
      </w:pPr>
      <w:r w:rsidRPr="00B32849">
        <w:t xml:space="preserve">A summary of the dermal absorption rates for the active substances in </w:t>
      </w:r>
      <w:r w:rsidR="00DC4997">
        <w:t>IMS+MSM+MPR 2+10+30 OD</w:t>
      </w:r>
      <w:r w:rsidRPr="00B32849">
        <w:t xml:space="preserve"> are presented in the following table. </w:t>
      </w:r>
    </w:p>
    <w:p w14:paraId="57A9CEAB" w14:textId="77777777" w:rsidR="00C81348" w:rsidRPr="00B32849" w:rsidRDefault="00636FE1" w:rsidP="00C81348">
      <w:pPr>
        <w:pStyle w:val="RepLabel"/>
        <w:spacing w:before="240"/>
      </w:pPr>
      <w:r w:rsidRPr="00B32849">
        <w:t>Table </w:t>
      </w:r>
      <w:r w:rsidR="00E74F3B">
        <w:fldChar w:fldCharType="begin"/>
      </w:r>
      <w:r w:rsidR="001F20EF">
        <w:instrText xml:space="preserve"> STYLEREF 2 \s </w:instrText>
      </w:r>
      <w:r w:rsidR="00E74F3B">
        <w:fldChar w:fldCharType="separate"/>
      </w:r>
      <w:r w:rsidR="007C0A62">
        <w:rPr>
          <w:noProof/>
        </w:rPr>
        <w:t>6.5</w:t>
      </w:r>
      <w:r w:rsidR="00E74F3B">
        <w:fldChar w:fldCharType="end"/>
      </w:r>
      <w:r w:rsidR="001F20EF">
        <w:noBreakHyphen/>
      </w:r>
      <w:r w:rsidR="00E74F3B">
        <w:fldChar w:fldCharType="begin"/>
      </w:r>
      <w:r w:rsidR="001F20EF">
        <w:instrText xml:space="preserve"> SEQ Table \* ARABIC \s 2 </w:instrText>
      </w:r>
      <w:r w:rsidR="00E74F3B">
        <w:fldChar w:fldCharType="separate"/>
      </w:r>
      <w:r w:rsidR="007C0A62">
        <w:rPr>
          <w:noProof/>
        </w:rPr>
        <w:t>1</w:t>
      </w:r>
      <w:r w:rsidR="00E74F3B">
        <w:fldChar w:fldCharType="end"/>
      </w:r>
      <w:r w:rsidR="00C81348" w:rsidRPr="00B32849">
        <w:t>:</w:t>
      </w:r>
      <w:r w:rsidR="00C81348" w:rsidRPr="00B32849">
        <w:tab/>
      </w:r>
      <w:r w:rsidR="00C81348" w:rsidRPr="00B32849">
        <w:rPr>
          <w:bCs w:val="0"/>
        </w:rPr>
        <w:t xml:space="preserve">Dermal absorption rates for </w:t>
      </w:r>
      <w:r w:rsidR="00C81348" w:rsidRPr="00B32849">
        <w:t>active substances</w:t>
      </w:r>
      <w:ins w:id="231" w:author="Hilde Grosemans" w:date="2025-04-10T17:16:00Z">
        <w:r w:rsidR="004C086D">
          <w:t xml:space="preserve"> </w:t>
        </w:r>
        <w:r w:rsidR="004C086D" w:rsidRPr="00615E4F">
          <w:rPr>
            <w:color w:val="FF0000"/>
          </w:rPr>
          <w:t>and safener</w:t>
        </w:r>
      </w:ins>
      <w:r w:rsidR="00C81348" w:rsidRPr="00B32849">
        <w:t xml:space="preserve"> in </w:t>
      </w:r>
      <w:r w:rsidR="00371BAD">
        <w:t>IMS+MSM+MPR 2+10+30 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81"/>
        <w:gridCol w:w="614"/>
        <w:gridCol w:w="2032"/>
        <w:gridCol w:w="725"/>
        <w:gridCol w:w="2126"/>
        <w:gridCol w:w="850"/>
        <w:gridCol w:w="1985"/>
      </w:tblGrid>
      <w:tr w:rsidR="006C43F5" w:rsidRPr="00B32849" w14:paraId="1BF6308D" w14:textId="77777777" w:rsidTr="005220F3">
        <w:trPr>
          <w:tblHeader/>
        </w:trPr>
        <w:tc>
          <w:tcPr>
            <w:tcW w:w="0" w:type="auto"/>
          </w:tcPr>
          <w:p w14:paraId="286A6D69" w14:textId="77777777" w:rsidR="006C43F5" w:rsidRPr="00B32849" w:rsidRDefault="006C43F5" w:rsidP="00A241B7">
            <w:pPr>
              <w:pStyle w:val="RepTableHeader"/>
              <w:jc w:val="center"/>
              <w:rPr>
                <w:lang w:val="en-GB"/>
              </w:rPr>
            </w:pPr>
          </w:p>
        </w:tc>
        <w:tc>
          <w:tcPr>
            <w:tcW w:w="2646" w:type="dxa"/>
            <w:gridSpan w:val="2"/>
          </w:tcPr>
          <w:p w14:paraId="15F40F38" w14:textId="77777777" w:rsidR="006C43F5" w:rsidRPr="00B32849" w:rsidRDefault="006C43F5" w:rsidP="00CC2C45">
            <w:pPr>
              <w:pStyle w:val="RepTableHeader"/>
              <w:jc w:val="center"/>
              <w:rPr>
                <w:lang w:val="en-GB"/>
              </w:rPr>
            </w:pPr>
            <w:proofErr w:type="spellStart"/>
            <w:r>
              <w:rPr>
                <w:lang w:val="en-GB"/>
              </w:rPr>
              <w:t>Iodosulfuron</w:t>
            </w:r>
            <w:proofErr w:type="spellEnd"/>
            <w:r>
              <w:rPr>
                <w:lang w:val="en-GB"/>
              </w:rPr>
              <w:t>-methyl-sodium</w:t>
            </w:r>
          </w:p>
        </w:tc>
        <w:tc>
          <w:tcPr>
            <w:tcW w:w="2851" w:type="dxa"/>
            <w:gridSpan w:val="2"/>
          </w:tcPr>
          <w:p w14:paraId="4EF8820D" w14:textId="77777777" w:rsidR="006C43F5" w:rsidRPr="00B32849" w:rsidRDefault="006C43F5" w:rsidP="00CC2C45">
            <w:pPr>
              <w:pStyle w:val="RepTableHeader"/>
              <w:jc w:val="center"/>
              <w:rPr>
                <w:lang w:val="en-GB"/>
              </w:rPr>
            </w:pPr>
            <w:proofErr w:type="spellStart"/>
            <w:r>
              <w:rPr>
                <w:lang w:val="en-GB"/>
              </w:rPr>
              <w:t>Mesosulfuron</w:t>
            </w:r>
            <w:proofErr w:type="spellEnd"/>
            <w:r>
              <w:rPr>
                <w:lang w:val="en-GB"/>
              </w:rPr>
              <w:t>-methyl-sodium</w:t>
            </w:r>
          </w:p>
        </w:tc>
        <w:tc>
          <w:tcPr>
            <w:tcW w:w="2835" w:type="dxa"/>
            <w:gridSpan w:val="2"/>
          </w:tcPr>
          <w:p w14:paraId="2EA21B18" w14:textId="77777777" w:rsidR="006C43F5" w:rsidRPr="00615E4F" w:rsidRDefault="0076625D" w:rsidP="00CC2C45">
            <w:pPr>
              <w:pStyle w:val="RepTableHeader"/>
              <w:jc w:val="center"/>
              <w:rPr>
                <w:color w:val="FF0000"/>
                <w:lang w:val="en-GB"/>
              </w:rPr>
            </w:pPr>
            <w:proofErr w:type="spellStart"/>
            <w:ins w:id="232" w:author="Hilde Grosemans" w:date="2025-04-10T17:21:00Z">
              <w:r w:rsidRPr="00615E4F">
                <w:rPr>
                  <w:color w:val="FF0000"/>
                  <w:lang w:val="en-GB"/>
                </w:rPr>
                <w:t>Mefenpyr</w:t>
              </w:r>
              <w:proofErr w:type="spellEnd"/>
              <w:r w:rsidR="00D830E3" w:rsidRPr="00615E4F">
                <w:rPr>
                  <w:color w:val="FF0000"/>
                  <w:lang w:val="en-GB"/>
                </w:rPr>
                <w:t>-diethyl (safener)</w:t>
              </w:r>
            </w:ins>
          </w:p>
        </w:tc>
      </w:tr>
      <w:tr w:rsidR="006C43F5" w:rsidRPr="00B32849" w14:paraId="4C91E340" w14:textId="77777777" w:rsidTr="006C43F5">
        <w:trPr>
          <w:tblHeader/>
        </w:trPr>
        <w:tc>
          <w:tcPr>
            <w:tcW w:w="0" w:type="auto"/>
          </w:tcPr>
          <w:p w14:paraId="4EB159FA" w14:textId="77777777" w:rsidR="006C43F5" w:rsidRPr="00B32849" w:rsidRDefault="006C43F5" w:rsidP="00AE430A">
            <w:pPr>
              <w:pStyle w:val="RepTableHeader"/>
              <w:jc w:val="center"/>
              <w:rPr>
                <w:lang w:val="en-GB"/>
              </w:rPr>
            </w:pPr>
          </w:p>
        </w:tc>
        <w:tc>
          <w:tcPr>
            <w:tcW w:w="0" w:type="auto"/>
          </w:tcPr>
          <w:p w14:paraId="04D5B3F9" w14:textId="77777777" w:rsidR="006C43F5" w:rsidRPr="00B32849" w:rsidRDefault="006C43F5" w:rsidP="00AE430A">
            <w:pPr>
              <w:pStyle w:val="RepTableHeader"/>
              <w:jc w:val="center"/>
              <w:rPr>
                <w:lang w:val="en-GB"/>
              </w:rPr>
            </w:pPr>
            <w:r w:rsidRPr="00B32849">
              <w:rPr>
                <w:lang w:val="en-GB"/>
              </w:rPr>
              <w:t>Value</w:t>
            </w:r>
          </w:p>
        </w:tc>
        <w:tc>
          <w:tcPr>
            <w:tcW w:w="2032" w:type="dxa"/>
          </w:tcPr>
          <w:p w14:paraId="15661D5E" w14:textId="77777777" w:rsidR="006C43F5" w:rsidRPr="00B32849" w:rsidRDefault="006C43F5" w:rsidP="00AE430A">
            <w:pPr>
              <w:pStyle w:val="RepTableHeader"/>
              <w:jc w:val="center"/>
              <w:rPr>
                <w:lang w:val="en-GB"/>
              </w:rPr>
            </w:pPr>
            <w:r w:rsidRPr="00B32849">
              <w:rPr>
                <w:lang w:val="en-GB"/>
              </w:rPr>
              <w:t>Reference</w:t>
            </w:r>
          </w:p>
        </w:tc>
        <w:tc>
          <w:tcPr>
            <w:tcW w:w="725" w:type="dxa"/>
          </w:tcPr>
          <w:p w14:paraId="098164AF" w14:textId="77777777" w:rsidR="006C43F5" w:rsidRPr="00B32849" w:rsidRDefault="006C43F5" w:rsidP="00AE430A">
            <w:pPr>
              <w:pStyle w:val="RepTableHeader"/>
              <w:jc w:val="center"/>
              <w:rPr>
                <w:lang w:val="en-GB"/>
              </w:rPr>
            </w:pPr>
            <w:r w:rsidRPr="00B32849">
              <w:rPr>
                <w:lang w:val="en-GB"/>
              </w:rPr>
              <w:t>Value</w:t>
            </w:r>
          </w:p>
        </w:tc>
        <w:tc>
          <w:tcPr>
            <w:tcW w:w="2126" w:type="dxa"/>
          </w:tcPr>
          <w:p w14:paraId="440056A1" w14:textId="77777777" w:rsidR="006C43F5" w:rsidRPr="00B32849" w:rsidRDefault="006C43F5" w:rsidP="00AE430A">
            <w:pPr>
              <w:pStyle w:val="RepTableHeader"/>
              <w:jc w:val="center"/>
              <w:rPr>
                <w:lang w:val="en-GB"/>
              </w:rPr>
            </w:pPr>
            <w:r w:rsidRPr="00B32849">
              <w:rPr>
                <w:lang w:val="en-GB"/>
              </w:rPr>
              <w:t>Reference</w:t>
            </w:r>
          </w:p>
        </w:tc>
        <w:tc>
          <w:tcPr>
            <w:tcW w:w="850" w:type="dxa"/>
          </w:tcPr>
          <w:p w14:paraId="5C083C26" w14:textId="77777777" w:rsidR="006C43F5" w:rsidRPr="00615E4F" w:rsidRDefault="006C43F5" w:rsidP="00AE430A">
            <w:pPr>
              <w:pStyle w:val="RepTableHeader"/>
              <w:jc w:val="center"/>
              <w:rPr>
                <w:color w:val="FF0000"/>
                <w:lang w:val="en-GB"/>
              </w:rPr>
            </w:pPr>
            <w:ins w:id="233" w:author="Hilde Grosemans" w:date="2025-04-10T17:17:00Z">
              <w:r w:rsidRPr="00615E4F">
                <w:rPr>
                  <w:color w:val="FF0000"/>
                  <w:lang w:val="en-GB"/>
                </w:rPr>
                <w:t>Value</w:t>
              </w:r>
            </w:ins>
          </w:p>
        </w:tc>
        <w:tc>
          <w:tcPr>
            <w:tcW w:w="1985" w:type="dxa"/>
          </w:tcPr>
          <w:p w14:paraId="42F85998" w14:textId="77777777" w:rsidR="006C43F5" w:rsidRPr="00615E4F" w:rsidRDefault="00D830E3" w:rsidP="00AE430A">
            <w:pPr>
              <w:pStyle w:val="RepTableHeader"/>
              <w:jc w:val="center"/>
              <w:rPr>
                <w:color w:val="FF0000"/>
                <w:lang w:val="en-GB"/>
              </w:rPr>
            </w:pPr>
            <w:ins w:id="234" w:author="Hilde Grosemans" w:date="2025-04-10T17:21:00Z">
              <w:r w:rsidRPr="00615E4F">
                <w:rPr>
                  <w:color w:val="FF0000"/>
                  <w:lang w:val="en-GB"/>
                </w:rPr>
                <w:t>Reference</w:t>
              </w:r>
            </w:ins>
          </w:p>
        </w:tc>
      </w:tr>
      <w:tr w:rsidR="00D830E3" w:rsidRPr="00B32849" w14:paraId="3D35CAFA" w14:textId="77777777" w:rsidTr="006C43F5">
        <w:tc>
          <w:tcPr>
            <w:tcW w:w="0" w:type="auto"/>
          </w:tcPr>
          <w:p w14:paraId="13C7EF96" w14:textId="77777777" w:rsidR="00D830E3" w:rsidRPr="00B32849" w:rsidRDefault="00D830E3" w:rsidP="00D830E3">
            <w:pPr>
              <w:pStyle w:val="RepTable"/>
            </w:pPr>
            <w:r w:rsidRPr="00B32849">
              <w:t>Concentrate</w:t>
            </w:r>
          </w:p>
        </w:tc>
        <w:tc>
          <w:tcPr>
            <w:tcW w:w="0" w:type="auto"/>
          </w:tcPr>
          <w:p w14:paraId="783EFF17" w14:textId="77777777" w:rsidR="00D830E3" w:rsidRPr="00B32849" w:rsidRDefault="00D830E3" w:rsidP="00D830E3">
            <w:pPr>
              <w:pStyle w:val="RepTable"/>
              <w:jc w:val="center"/>
            </w:pPr>
            <w:r>
              <w:t>70</w:t>
            </w:r>
            <w:r w:rsidRPr="00B32849">
              <w:t>%</w:t>
            </w:r>
          </w:p>
        </w:tc>
        <w:tc>
          <w:tcPr>
            <w:tcW w:w="2032" w:type="dxa"/>
          </w:tcPr>
          <w:p w14:paraId="23CD1F00" w14:textId="77777777" w:rsidR="00D830E3" w:rsidRPr="00C61B76" w:rsidRDefault="00D830E3" w:rsidP="00D830E3">
            <w:pPr>
              <w:pStyle w:val="RepTable"/>
            </w:pPr>
            <w:r w:rsidRPr="00C61B76">
              <w:t>Default value – EFSA Guidance on dermal absorption (EFSA Journal 2017;15(6):4873</w:t>
            </w:r>
            <w:r>
              <w:t>)</w:t>
            </w:r>
          </w:p>
        </w:tc>
        <w:tc>
          <w:tcPr>
            <w:tcW w:w="725" w:type="dxa"/>
          </w:tcPr>
          <w:p w14:paraId="0F2B1067" w14:textId="77777777" w:rsidR="00D830E3" w:rsidRPr="00C61B76" w:rsidRDefault="00D830E3" w:rsidP="00D830E3">
            <w:pPr>
              <w:pStyle w:val="RepTable"/>
              <w:jc w:val="center"/>
            </w:pPr>
            <w:r>
              <w:t>70</w:t>
            </w:r>
            <w:r w:rsidRPr="00C61B76">
              <w:t>%</w:t>
            </w:r>
          </w:p>
        </w:tc>
        <w:tc>
          <w:tcPr>
            <w:tcW w:w="2126" w:type="dxa"/>
          </w:tcPr>
          <w:p w14:paraId="02210B40" w14:textId="77777777" w:rsidR="00D830E3" w:rsidRPr="00C61B76" w:rsidRDefault="00D830E3" w:rsidP="00D830E3">
            <w:pPr>
              <w:pStyle w:val="RepTable"/>
            </w:pPr>
            <w:r w:rsidRPr="00C61B76">
              <w:t>Default value – EFSA Guidance on dermal absorption (EFSA Journal 2017;15(6):4873</w:t>
            </w:r>
            <w:r>
              <w:t>)</w:t>
            </w:r>
          </w:p>
        </w:tc>
        <w:tc>
          <w:tcPr>
            <w:tcW w:w="850" w:type="dxa"/>
          </w:tcPr>
          <w:p w14:paraId="48B942D5" w14:textId="77777777" w:rsidR="00D830E3" w:rsidRPr="00615E4F" w:rsidRDefault="00D830E3" w:rsidP="00D830E3">
            <w:pPr>
              <w:pStyle w:val="RepTable"/>
              <w:rPr>
                <w:color w:val="FF0000"/>
              </w:rPr>
            </w:pPr>
            <w:ins w:id="235" w:author="Hilde Grosemans" w:date="2025-04-10T17:21:00Z">
              <w:r w:rsidRPr="00615E4F">
                <w:rPr>
                  <w:color w:val="FF0000"/>
                </w:rPr>
                <w:t>70%</w:t>
              </w:r>
            </w:ins>
          </w:p>
        </w:tc>
        <w:tc>
          <w:tcPr>
            <w:tcW w:w="1985" w:type="dxa"/>
          </w:tcPr>
          <w:p w14:paraId="0645C225" w14:textId="77777777" w:rsidR="00D830E3" w:rsidRPr="00615E4F" w:rsidRDefault="00D830E3" w:rsidP="00D830E3">
            <w:pPr>
              <w:pStyle w:val="RepTable"/>
              <w:rPr>
                <w:color w:val="FF0000"/>
              </w:rPr>
            </w:pPr>
            <w:ins w:id="236" w:author="Hilde Grosemans" w:date="2025-04-10T17:21:00Z">
              <w:r w:rsidRPr="00615E4F">
                <w:rPr>
                  <w:color w:val="FF0000"/>
                </w:rPr>
                <w:t>Default value – EFSA Guidance on dermal absorption (EFSA Journal 2017;15(6):4873)</w:t>
              </w:r>
            </w:ins>
          </w:p>
        </w:tc>
      </w:tr>
      <w:tr w:rsidR="00D830E3" w:rsidRPr="00B32849" w14:paraId="75A564CE" w14:textId="77777777" w:rsidTr="006C43F5">
        <w:tc>
          <w:tcPr>
            <w:tcW w:w="0" w:type="auto"/>
          </w:tcPr>
          <w:p w14:paraId="53B8A1E0" w14:textId="77777777" w:rsidR="00D830E3" w:rsidRPr="00B32849" w:rsidRDefault="00D830E3" w:rsidP="00D830E3">
            <w:pPr>
              <w:pStyle w:val="RepTable"/>
            </w:pPr>
            <w:r w:rsidRPr="00B32849">
              <w:t>Dilution</w:t>
            </w:r>
          </w:p>
        </w:tc>
        <w:tc>
          <w:tcPr>
            <w:tcW w:w="0" w:type="auto"/>
          </w:tcPr>
          <w:p w14:paraId="6D26EC08" w14:textId="77777777" w:rsidR="00D830E3" w:rsidRPr="00B32849" w:rsidRDefault="00D830E3" w:rsidP="00D830E3">
            <w:pPr>
              <w:pStyle w:val="RepTable"/>
              <w:jc w:val="center"/>
            </w:pPr>
            <w:r>
              <w:t>70</w:t>
            </w:r>
            <w:r w:rsidRPr="00B32849">
              <w:t>%</w:t>
            </w:r>
          </w:p>
        </w:tc>
        <w:tc>
          <w:tcPr>
            <w:tcW w:w="2032" w:type="dxa"/>
          </w:tcPr>
          <w:p w14:paraId="0939F10F" w14:textId="77777777" w:rsidR="00D830E3" w:rsidRPr="00C61B76" w:rsidRDefault="00D830E3" w:rsidP="00D830E3">
            <w:pPr>
              <w:pStyle w:val="RepTable"/>
            </w:pPr>
            <w:r w:rsidRPr="00C61B76">
              <w:t>Default value – EFSA Guidance on dermal absorption (EFSA Journal 2017;15(6):4873</w:t>
            </w:r>
            <w:r>
              <w:t>)</w:t>
            </w:r>
          </w:p>
        </w:tc>
        <w:tc>
          <w:tcPr>
            <w:tcW w:w="725" w:type="dxa"/>
          </w:tcPr>
          <w:p w14:paraId="0EE1938F" w14:textId="77777777" w:rsidR="00D830E3" w:rsidRPr="00C61B76" w:rsidRDefault="00D830E3" w:rsidP="00D830E3">
            <w:pPr>
              <w:pStyle w:val="RepTable"/>
              <w:jc w:val="center"/>
            </w:pPr>
            <w:r w:rsidRPr="00C61B76">
              <w:t>70%</w:t>
            </w:r>
          </w:p>
        </w:tc>
        <w:tc>
          <w:tcPr>
            <w:tcW w:w="2126" w:type="dxa"/>
          </w:tcPr>
          <w:p w14:paraId="7EE696E2" w14:textId="77777777" w:rsidR="00D830E3" w:rsidRPr="00C61B76" w:rsidRDefault="00D830E3" w:rsidP="00D830E3">
            <w:pPr>
              <w:pStyle w:val="RepTable"/>
            </w:pPr>
            <w:r w:rsidRPr="00C61B76">
              <w:t>Default value – EFSA Guidance on dermal absorption (EFSA Journal 2017;15(6):4873</w:t>
            </w:r>
            <w:r>
              <w:t>)</w:t>
            </w:r>
          </w:p>
        </w:tc>
        <w:tc>
          <w:tcPr>
            <w:tcW w:w="850" w:type="dxa"/>
          </w:tcPr>
          <w:p w14:paraId="6F37564F" w14:textId="77777777" w:rsidR="00D830E3" w:rsidRPr="00615E4F" w:rsidRDefault="00D830E3" w:rsidP="00D830E3">
            <w:pPr>
              <w:pStyle w:val="RepTable"/>
              <w:rPr>
                <w:color w:val="FF0000"/>
              </w:rPr>
            </w:pPr>
            <w:ins w:id="237" w:author="Hilde Grosemans" w:date="2025-04-10T17:21:00Z">
              <w:r w:rsidRPr="00615E4F">
                <w:rPr>
                  <w:color w:val="FF0000"/>
                </w:rPr>
                <w:t>70%</w:t>
              </w:r>
            </w:ins>
          </w:p>
        </w:tc>
        <w:tc>
          <w:tcPr>
            <w:tcW w:w="1985" w:type="dxa"/>
          </w:tcPr>
          <w:p w14:paraId="38F6F86E" w14:textId="77777777" w:rsidR="00D830E3" w:rsidRPr="00615E4F" w:rsidRDefault="00D830E3" w:rsidP="00D830E3">
            <w:pPr>
              <w:pStyle w:val="RepTable"/>
              <w:rPr>
                <w:color w:val="FF0000"/>
              </w:rPr>
            </w:pPr>
            <w:ins w:id="238" w:author="Hilde Grosemans" w:date="2025-04-10T17:21:00Z">
              <w:r w:rsidRPr="00615E4F">
                <w:rPr>
                  <w:color w:val="FF0000"/>
                </w:rPr>
                <w:t>Default value – EFSA Guidance on dermal absorption (EFSA Journal 2017;15(6):4873)</w:t>
              </w:r>
            </w:ins>
          </w:p>
        </w:tc>
      </w:tr>
    </w:tbl>
    <w:p w14:paraId="651932A9" w14:textId="77777777" w:rsidR="00C81348" w:rsidRPr="00B32849" w:rsidRDefault="005220F3" w:rsidP="005220F3">
      <w:pPr>
        <w:pStyle w:val="Nagwek3"/>
        <w:numPr>
          <w:ilvl w:val="0"/>
          <w:numId w:val="0"/>
        </w:numPr>
        <w:ind w:left="568"/>
      </w:pPr>
      <w:bookmarkStart w:id="239" w:name="_Toc328552154"/>
      <w:bookmarkStart w:id="240" w:name="_Toc332020597"/>
      <w:bookmarkStart w:id="241" w:name="_Toc332203441"/>
      <w:bookmarkStart w:id="242" w:name="_Toc332206993"/>
      <w:bookmarkStart w:id="243" w:name="_Toc332296162"/>
      <w:bookmarkStart w:id="244" w:name="_Toc336434729"/>
      <w:bookmarkStart w:id="245" w:name="_Toc397516880"/>
      <w:bookmarkStart w:id="246" w:name="_Toc398627860"/>
      <w:bookmarkStart w:id="247" w:name="_Toc399335715"/>
      <w:bookmarkStart w:id="248" w:name="_Toc399764855"/>
      <w:bookmarkStart w:id="249" w:name="_Toc412562647"/>
      <w:bookmarkStart w:id="250" w:name="_Toc412562724"/>
      <w:bookmarkStart w:id="251" w:name="_Toc413662716"/>
      <w:bookmarkStart w:id="252" w:name="_Toc413673573"/>
      <w:bookmarkStart w:id="253" w:name="_Toc413673671"/>
      <w:bookmarkStart w:id="254" w:name="_Toc413673742"/>
      <w:bookmarkStart w:id="255" w:name="_Toc413928641"/>
      <w:bookmarkStart w:id="256" w:name="_Toc413936255"/>
      <w:bookmarkStart w:id="257" w:name="_Toc413937966"/>
      <w:bookmarkStart w:id="258" w:name="_Toc414026693"/>
      <w:bookmarkStart w:id="259" w:name="_Toc414974072"/>
      <w:bookmarkStart w:id="260" w:name="_Toc450900946"/>
      <w:bookmarkStart w:id="261" w:name="_Toc450920612"/>
      <w:bookmarkStart w:id="262" w:name="_Toc450923733"/>
      <w:bookmarkStart w:id="263" w:name="_Toc454460966"/>
      <w:bookmarkStart w:id="264" w:name="_Toc454462802"/>
      <w:bookmarkStart w:id="265" w:name="_Toc167789040"/>
      <w:r>
        <w:t xml:space="preserve">6.5.2 </w:t>
      </w:r>
      <w:r w:rsidR="00C81348" w:rsidRPr="00B32849">
        <w:t xml:space="preserve">Justification for proposed values </w:t>
      </w:r>
      <w:r w:rsidR="0043083E">
        <w:t>–</w:t>
      </w:r>
      <w:r w:rsidR="00C81348" w:rsidRPr="00B32849">
        <w:t xml:space="preserve"> </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roofErr w:type="spellStart"/>
      <w:r w:rsidR="0043083E">
        <w:t>Iodosulfuron</w:t>
      </w:r>
      <w:proofErr w:type="spellEnd"/>
      <w:r w:rsidR="0043083E">
        <w:t>-methyl-sodium</w:t>
      </w:r>
      <w:bookmarkEnd w:id="265"/>
    </w:p>
    <w:p w14:paraId="12B9791B" w14:textId="77777777" w:rsidR="00C81348" w:rsidRPr="00B32849" w:rsidRDefault="00C81348" w:rsidP="00636FE1">
      <w:pPr>
        <w:pStyle w:val="RepStandard"/>
      </w:pPr>
      <w:r w:rsidRPr="00B32849">
        <w:t xml:space="preserve">No data on dermal absorption for </w:t>
      </w:r>
      <w:proofErr w:type="spellStart"/>
      <w:r w:rsidR="00F87B69">
        <w:t>iodosulfuron</w:t>
      </w:r>
      <w:proofErr w:type="spellEnd"/>
      <w:r w:rsidR="00F87B69">
        <w:t>-methyl-sodium in IMS+MSM+MPR 2+10+30 OD</w:t>
      </w:r>
      <w:r w:rsidRPr="00B32849">
        <w:t xml:space="preserve"> is available. Justifications for default values according to Guidance on Dermal Absorption (EFSA Journal </w:t>
      </w:r>
      <w:r w:rsidR="00F87B69">
        <w:t>2017;15(6):4873</w:t>
      </w:r>
      <w:r w:rsidRPr="00B32849">
        <w:t xml:space="preserve">) are presented in the following table. </w:t>
      </w:r>
    </w:p>
    <w:p w14:paraId="7067B003" w14:textId="77777777" w:rsidR="00C81348" w:rsidRPr="00B32849" w:rsidRDefault="00636FE1" w:rsidP="00636FE1">
      <w:pPr>
        <w:pStyle w:val="RepLabel"/>
      </w:pPr>
      <w:r w:rsidRPr="00B32849">
        <w:lastRenderedPageBreak/>
        <w:t>Table </w:t>
      </w:r>
      <w:r w:rsidR="00E74F3B">
        <w:fldChar w:fldCharType="begin"/>
      </w:r>
      <w:r w:rsidR="001F20EF">
        <w:instrText xml:space="preserve"> STYLEREF 2 \s </w:instrText>
      </w:r>
      <w:r w:rsidR="00E74F3B">
        <w:fldChar w:fldCharType="separate"/>
      </w:r>
      <w:r w:rsidR="007C0A62">
        <w:rPr>
          <w:noProof/>
        </w:rPr>
        <w:t>6.5</w:t>
      </w:r>
      <w:r w:rsidR="00E74F3B">
        <w:fldChar w:fldCharType="end"/>
      </w:r>
      <w:r w:rsidR="001F20EF">
        <w:noBreakHyphen/>
      </w:r>
      <w:r w:rsidR="00E74F3B">
        <w:fldChar w:fldCharType="begin"/>
      </w:r>
      <w:r w:rsidR="001F20EF">
        <w:instrText xml:space="preserve"> SEQ Table \* ARABIC \s 2 </w:instrText>
      </w:r>
      <w:r w:rsidR="00E74F3B">
        <w:fldChar w:fldCharType="separate"/>
      </w:r>
      <w:r w:rsidR="007C0A62">
        <w:rPr>
          <w:noProof/>
        </w:rPr>
        <w:t>2</w:t>
      </w:r>
      <w:r w:rsidR="00E74F3B">
        <w:fldChar w:fldCharType="end"/>
      </w:r>
      <w:r w:rsidRPr="00B32849">
        <w:t>:</w:t>
      </w:r>
      <w:r w:rsidRPr="00B32849">
        <w:tab/>
      </w:r>
      <w:r w:rsidR="00C81348" w:rsidRPr="00B32849">
        <w:t>Default d</w:t>
      </w:r>
      <w:r w:rsidR="00C81348" w:rsidRPr="00B32849">
        <w:rPr>
          <w:bCs w:val="0"/>
        </w:rPr>
        <w:t xml:space="preserve">ermal absorption rates for </w:t>
      </w:r>
      <w:proofErr w:type="spellStart"/>
      <w:r w:rsidR="00F87B69">
        <w:t>iodosulfuron</w:t>
      </w:r>
      <w:proofErr w:type="spellEnd"/>
      <w:r w:rsidR="00F87B69">
        <w:t>-methyl-sodium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05"/>
        <w:gridCol w:w="2179"/>
        <w:gridCol w:w="2694"/>
        <w:gridCol w:w="2694"/>
      </w:tblGrid>
      <w:tr w:rsidR="00C81348" w:rsidRPr="00B32849" w14:paraId="0CE8E320" w14:textId="77777777" w:rsidTr="00D4544D">
        <w:trPr>
          <w:tblHeader/>
        </w:trPr>
        <w:tc>
          <w:tcPr>
            <w:tcW w:w="1006" w:type="pct"/>
          </w:tcPr>
          <w:p w14:paraId="54D84D90" w14:textId="77777777" w:rsidR="00C81348" w:rsidRPr="00B32849" w:rsidRDefault="00C81348" w:rsidP="00A241B7">
            <w:pPr>
              <w:pStyle w:val="RepTableHeader"/>
              <w:jc w:val="center"/>
              <w:rPr>
                <w:lang w:val="en-GB"/>
              </w:rPr>
            </w:pPr>
          </w:p>
        </w:tc>
        <w:tc>
          <w:tcPr>
            <w:tcW w:w="1150" w:type="pct"/>
          </w:tcPr>
          <w:p w14:paraId="09246B80" w14:textId="77777777" w:rsidR="00C81348" w:rsidRPr="00B32849" w:rsidRDefault="00C81348" w:rsidP="00A241B7">
            <w:pPr>
              <w:pStyle w:val="RepTableHeader"/>
              <w:jc w:val="center"/>
              <w:rPr>
                <w:lang w:val="en-GB"/>
              </w:rPr>
            </w:pPr>
            <w:r w:rsidRPr="00B32849">
              <w:rPr>
                <w:lang w:val="en-GB"/>
              </w:rPr>
              <w:t>Value</w:t>
            </w:r>
          </w:p>
        </w:tc>
        <w:tc>
          <w:tcPr>
            <w:tcW w:w="1422" w:type="pct"/>
          </w:tcPr>
          <w:p w14:paraId="553CCD57" w14:textId="77777777" w:rsidR="00C81348" w:rsidRPr="00B32849" w:rsidRDefault="00C81348" w:rsidP="00A241B7">
            <w:pPr>
              <w:pStyle w:val="RepTableHeader"/>
              <w:jc w:val="center"/>
              <w:rPr>
                <w:lang w:val="en-GB"/>
              </w:rPr>
            </w:pPr>
            <w:r w:rsidRPr="00B32849">
              <w:rPr>
                <w:lang w:val="en-GB"/>
              </w:rPr>
              <w:t>Justification for value</w:t>
            </w:r>
          </w:p>
        </w:tc>
        <w:tc>
          <w:tcPr>
            <w:tcW w:w="1422" w:type="pct"/>
            <w:shd w:val="clear" w:color="auto" w:fill="D9D9D9"/>
          </w:tcPr>
          <w:p w14:paraId="189E5328" w14:textId="77777777" w:rsidR="00C81348" w:rsidRPr="00B32849" w:rsidRDefault="00C81348" w:rsidP="00A241B7">
            <w:pPr>
              <w:pStyle w:val="RepTableHeader"/>
              <w:jc w:val="center"/>
              <w:rPr>
                <w:lang w:val="en-GB"/>
              </w:rPr>
            </w:pPr>
            <w:r w:rsidRPr="00B32849">
              <w:rPr>
                <w:lang w:val="en-GB"/>
              </w:rPr>
              <w:t>Acceptability of justification</w:t>
            </w:r>
          </w:p>
        </w:tc>
      </w:tr>
      <w:tr w:rsidR="00C81348" w:rsidRPr="00B32849" w14:paraId="7F967C18" w14:textId="77777777" w:rsidTr="00D4544D">
        <w:tc>
          <w:tcPr>
            <w:tcW w:w="1006" w:type="pct"/>
          </w:tcPr>
          <w:p w14:paraId="5D5E01F0" w14:textId="77777777" w:rsidR="00C81348" w:rsidRPr="00B32849" w:rsidRDefault="00C81348" w:rsidP="00636FE1">
            <w:pPr>
              <w:pStyle w:val="RepTable"/>
            </w:pPr>
            <w:r w:rsidRPr="00B32849">
              <w:t>Concentrate</w:t>
            </w:r>
          </w:p>
        </w:tc>
        <w:tc>
          <w:tcPr>
            <w:tcW w:w="1150" w:type="pct"/>
          </w:tcPr>
          <w:p w14:paraId="7A7D40AE" w14:textId="77777777" w:rsidR="00C81348" w:rsidRPr="00B32849" w:rsidRDefault="00732ED8" w:rsidP="00636FE1">
            <w:pPr>
              <w:pStyle w:val="RepTable"/>
            </w:pPr>
            <w:r>
              <w:t>70</w:t>
            </w:r>
            <w:r w:rsidR="00C81348" w:rsidRPr="00B32849">
              <w:t>%</w:t>
            </w:r>
          </w:p>
        </w:tc>
        <w:tc>
          <w:tcPr>
            <w:tcW w:w="1422" w:type="pct"/>
          </w:tcPr>
          <w:p w14:paraId="32275404" w14:textId="77777777" w:rsidR="00C81348" w:rsidRPr="00732ED8" w:rsidRDefault="00732ED8" w:rsidP="00636FE1">
            <w:pPr>
              <w:pStyle w:val="RepTable"/>
            </w:pPr>
            <w:r w:rsidRPr="00732ED8">
              <w:t>Default value (Concentration &lt; 50 g/L)</w:t>
            </w:r>
          </w:p>
        </w:tc>
        <w:tc>
          <w:tcPr>
            <w:tcW w:w="1422" w:type="pct"/>
            <w:shd w:val="clear" w:color="auto" w:fill="D9D9D9"/>
          </w:tcPr>
          <w:p w14:paraId="29CEDA39" w14:textId="77777777" w:rsidR="00C81348" w:rsidRPr="00B32849" w:rsidRDefault="00A047CC" w:rsidP="00636FE1">
            <w:pPr>
              <w:pStyle w:val="RepTable"/>
              <w:rPr>
                <w:highlight w:val="yellow"/>
              </w:rPr>
            </w:pPr>
            <w:r w:rsidRPr="00DF48C1">
              <w:rPr>
                <w:highlight w:val="lightGray"/>
              </w:rPr>
              <w:t>Yes</w:t>
            </w:r>
          </w:p>
        </w:tc>
      </w:tr>
      <w:tr w:rsidR="00C81348" w:rsidRPr="00B32849" w14:paraId="1FC632D8" w14:textId="77777777" w:rsidTr="00D4544D">
        <w:tc>
          <w:tcPr>
            <w:tcW w:w="1006" w:type="pct"/>
          </w:tcPr>
          <w:p w14:paraId="4B23982F" w14:textId="77777777" w:rsidR="00C81348" w:rsidRPr="00B32849" w:rsidRDefault="00C81348" w:rsidP="00636FE1">
            <w:pPr>
              <w:pStyle w:val="RepTable"/>
            </w:pPr>
            <w:r w:rsidRPr="00B32849">
              <w:t>Dilution</w:t>
            </w:r>
          </w:p>
        </w:tc>
        <w:tc>
          <w:tcPr>
            <w:tcW w:w="1150" w:type="pct"/>
          </w:tcPr>
          <w:p w14:paraId="2F921978" w14:textId="77777777" w:rsidR="00C81348" w:rsidRPr="00B32849" w:rsidRDefault="00732ED8" w:rsidP="00636FE1">
            <w:pPr>
              <w:pStyle w:val="RepTable"/>
            </w:pPr>
            <w:r>
              <w:t>70</w:t>
            </w:r>
            <w:r w:rsidR="00C81348" w:rsidRPr="00B32849">
              <w:t>%</w:t>
            </w:r>
          </w:p>
        </w:tc>
        <w:tc>
          <w:tcPr>
            <w:tcW w:w="1422" w:type="pct"/>
          </w:tcPr>
          <w:p w14:paraId="12E7D4A2" w14:textId="77777777" w:rsidR="00C81348" w:rsidRPr="00732ED8" w:rsidRDefault="00732ED8" w:rsidP="00636FE1">
            <w:pPr>
              <w:pStyle w:val="RepTable"/>
            </w:pPr>
            <w:r w:rsidRPr="00732ED8">
              <w:t>Default value</w:t>
            </w:r>
          </w:p>
        </w:tc>
        <w:tc>
          <w:tcPr>
            <w:tcW w:w="1422" w:type="pct"/>
            <w:shd w:val="clear" w:color="auto" w:fill="D9D9D9"/>
          </w:tcPr>
          <w:p w14:paraId="62D4FBA1" w14:textId="77777777" w:rsidR="00C81348" w:rsidRPr="00B32849" w:rsidRDefault="00A047CC" w:rsidP="00A047CC">
            <w:pPr>
              <w:pStyle w:val="RepTable"/>
              <w:rPr>
                <w:highlight w:val="yellow"/>
              </w:rPr>
            </w:pPr>
            <w:r w:rsidRPr="00DF48C1">
              <w:rPr>
                <w:highlight w:val="lightGray"/>
              </w:rPr>
              <w:t>Yes</w:t>
            </w:r>
          </w:p>
        </w:tc>
      </w:tr>
    </w:tbl>
    <w:p w14:paraId="11995CC4" w14:textId="77777777" w:rsidR="00C81348" w:rsidRPr="00B32849" w:rsidRDefault="00C81348" w:rsidP="00636FE1">
      <w:pPr>
        <w:pStyle w:val="Nagwek3"/>
      </w:pPr>
      <w:bookmarkStart w:id="266" w:name="_Toc328552155"/>
      <w:bookmarkStart w:id="267" w:name="_Toc332020598"/>
      <w:bookmarkStart w:id="268" w:name="_Toc332203442"/>
      <w:bookmarkStart w:id="269" w:name="_Toc332206994"/>
      <w:bookmarkStart w:id="270" w:name="_Toc332296163"/>
      <w:bookmarkStart w:id="271" w:name="_Toc336434730"/>
      <w:bookmarkStart w:id="272" w:name="_Toc397516881"/>
      <w:bookmarkStart w:id="273" w:name="_Toc398627861"/>
      <w:bookmarkStart w:id="274" w:name="_Toc399335716"/>
      <w:bookmarkStart w:id="275" w:name="_Toc399764856"/>
      <w:bookmarkStart w:id="276" w:name="_Toc412562648"/>
      <w:bookmarkStart w:id="277" w:name="_Toc412562725"/>
      <w:bookmarkStart w:id="278" w:name="_Toc413662717"/>
      <w:bookmarkStart w:id="279" w:name="_Toc413673574"/>
      <w:bookmarkStart w:id="280" w:name="_Toc413673672"/>
      <w:bookmarkStart w:id="281" w:name="_Toc413673743"/>
      <w:bookmarkStart w:id="282" w:name="_Toc413928642"/>
      <w:bookmarkStart w:id="283" w:name="_Toc413936256"/>
      <w:bookmarkStart w:id="284" w:name="_Toc413937967"/>
      <w:bookmarkStart w:id="285" w:name="_Toc414026694"/>
      <w:bookmarkStart w:id="286" w:name="_Toc414974073"/>
      <w:bookmarkStart w:id="287" w:name="_Toc450900947"/>
      <w:bookmarkStart w:id="288" w:name="_Toc450920613"/>
      <w:bookmarkStart w:id="289" w:name="_Toc450923734"/>
      <w:bookmarkStart w:id="290" w:name="_Toc454460967"/>
      <w:bookmarkStart w:id="291" w:name="_Toc454462803"/>
      <w:bookmarkStart w:id="292" w:name="_Toc167789041"/>
      <w:r w:rsidRPr="00B32849">
        <w:t xml:space="preserve">Justification for proposed values </w:t>
      </w:r>
      <w:r w:rsidR="00732ED8">
        <w:t>–</w:t>
      </w:r>
      <w:r w:rsidRPr="00B32849">
        <w:t xml:space="preserve"> </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roofErr w:type="spellStart"/>
      <w:r w:rsidR="00732ED8">
        <w:t>mesosulfuron</w:t>
      </w:r>
      <w:proofErr w:type="spellEnd"/>
      <w:r w:rsidR="00732ED8">
        <w:t>-methyl</w:t>
      </w:r>
      <w:bookmarkEnd w:id="292"/>
    </w:p>
    <w:p w14:paraId="43888BF1" w14:textId="77777777" w:rsidR="00732ED8" w:rsidRDefault="00732ED8" w:rsidP="00732ED8">
      <w:pPr>
        <w:pStyle w:val="RepStandard"/>
        <w:rPr>
          <w:ins w:id="293" w:author="Hilde Grosemans" w:date="2025-04-10T17:24:00Z"/>
        </w:rPr>
      </w:pPr>
      <w:r w:rsidRPr="00B32849">
        <w:t xml:space="preserve">No data on dermal absorption for </w:t>
      </w:r>
      <w:proofErr w:type="spellStart"/>
      <w:r>
        <w:t>mesosulfuron</w:t>
      </w:r>
      <w:proofErr w:type="spellEnd"/>
      <w:r>
        <w:t>-methyl in IMS+MSM+MPR 2+10+30 OD</w:t>
      </w:r>
      <w:r w:rsidRPr="00B32849">
        <w:t xml:space="preserve"> is available. Justifications for default values according to Guidance on Dermal Absorption (EFSA Journal </w:t>
      </w:r>
      <w:r>
        <w:t>2017;15(6):4873</w:t>
      </w:r>
      <w:r w:rsidRPr="00B32849">
        <w:t xml:space="preserve">) are presented in the following table. </w:t>
      </w:r>
    </w:p>
    <w:p w14:paraId="686D73FD" w14:textId="77777777" w:rsidR="00A67A7B" w:rsidRDefault="00A67A7B" w:rsidP="00732ED8">
      <w:pPr>
        <w:pStyle w:val="RepStandard"/>
        <w:rPr>
          <w:ins w:id="294" w:author="Hilde Grosemans" w:date="2025-04-10T17:24:00Z"/>
        </w:rPr>
      </w:pPr>
    </w:p>
    <w:p w14:paraId="4A07B023" w14:textId="77777777" w:rsidR="00A67A7B" w:rsidRPr="00B32849" w:rsidRDefault="00A67A7B" w:rsidP="00A67A7B">
      <w:pPr>
        <w:pStyle w:val="RepLabel"/>
      </w:pPr>
      <w:r w:rsidRPr="00B32849">
        <w:t>Table </w:t>
      </w:r>
      <w:r w:rsidR="00E74F3B">
        <w:fldChar w:fldCharType="begin"/>
      </w:r>
      <w:r>
        <w:instrText xml:space="preserve"> STYLEREF 2 \s </w:instrText>
      </w:r>
      <w:r w:rsidR="00E74F3B">
        <w:fldChar w:fldCharType="separate"/>
      </w:r>
      <w:r>
        <w:rPr>
          <w:noProof/>
        </w:rPr>
        <w:t>6.5</w:t>
      </w:r>
      <w:r w:rsidR="00E74F3B">
        <w:fldChar w:fldCharType="end"/>
      </w:r>
      <w:r>
        <w:noBreakHyphen/>
      </w:r>
      <w:r w:rsidR="00E74F3B">
        <w:fldChar w:fldCharType="begin"/>
      </w:r>
      <w:r>
        <w:instrText xml:space="preserve"> SEQ Table \* ARABIC \s 2 </w:instrText>
      </w:r>
      <w:r w:rsidR="00E74F3B">
        <w:fldChar w:fldCharType="separate"/>
      </w:r>
      <w:r>
        <w:rPr>
          <w:noProof/>
        </w:rPr>
        <w:t>3</w:t>
      </w:r>
      <w:r w:rsidR="00E74F3B">
        <w:fldChar w:fldCharType="end"/>
      </w:r>
      <w:r w:rsidRPr="00B32849">
        <w:t>:</w:t>
      </w:r>
      <w:r w:rsidRPr="00B32849">
        <w:tab/>
        <w:t>Default d</w:t>
      </w:r>
      <w:r w:rsidRPr="00B32849">
        <w:rPr>
          <w:bCs w:val="0"/>
        </w:rPr>
        <w:t xml:space="preserve">ermal absorption rates for </w:t>
      </w:r>
      <w:proofErr w:type="spellStart"/>
      <w:r>
        <w:t>mesosulfuron</w:t>
      </w:r>
      <w:proofErr w:type="spellEnd"/>
      <w:r>
        <w:t>-methyl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05"/>
        <w:gridCol w:w="2179"/>
        <w:gridCol w:w="2694"/>
        <w:gridCol w:w="2694"/>
      </w:tblGrid>
      <w:tr w:rsidR="00A67A7B" w:rsidRPr="00B32849" w14:paraId="1E10D339" w14:textId="77777777" w:rsidTr="005220F3">
        <w:trPr>
          <w:tblHeader/>
        </w:trPr>
        <w:tc>
          <w:tcPr>
            <w:tcW w:w="1006" w:type="pct"/>
          </w:tcPr>
          <w:p w14:paraId="23FD18E4" w14:textId="77777777" w:rsidR="00A67A7B" w:rsidRPr="00B32849" w:rsidRDefault="00A67A7B" w:rsidP="005220F3">
            <w:pPr>
              <w:pStyle w:val="RepTableHeader"/>
              <w:jc w:val="center"/>
              <w:rPr>
                <w:lang w:val="en-GB"/>
              </w:rPr>
            </w:pPr>
          </w:p>
        </w:tc>
        <w:tc>
          <w:tcPr>
            <w:tcW w:w="1150" w:type="pct"/>
          </w:tcPr>
          <w:p w14:paraId="3FB0A511" w14:textId="77777777" w:rsidR="00A67A7B" w:rsidRPr="00B32849" w:rsidRDefault="00A67A7B" w:rsidP="005220F3">
            <w:pPr>
              <w:pStyle w:val="RepTableHeader"/>
              <w:jc w:val="center"/>
              <w:rPr>
                <w:lang w:val="en-GB"/>
              </w:rPr>
            </w:pPr>
            <w:r w:rsidRPr="00B32849">
              <w:rPr>
                <w:lang w:val="en-GB"/>
              </w:rPr>
              <w:t>Value</w:t>
            </w:r>
          </w:p>
        </w:tc>
        <w:tc>
          <w:tcPr>
            <w:tcW w:w="1422" w:type="pct"/>
          </w:tcPr>
          <w:p w14:paraId="76B94687" w14:textId="77777777" w:rsidR="00A67A7B" w:rsidRPr="00B32849" w:rsidRDefault="00A67A7B" w:rsidP="005220F3">
            <w:pPr>
              <w:pStyle w:val="RepTableHeader"/>
              <w:jc w:val="center"/>
              <w:rPr>
                <w:lang w:val="en-GB"/>
              </w:rPr>
            </w:pPr>
            <w:r w:rsidRPr="00B32849">
              <w:rPr>
                <w:lang w:val="en-GB"/>
              </w:rPr>
              <w:t>Justification for value</w:t>
            </w:r>
          </w:p>
        </w:tc>
        <w:tc>
          <w:tcPr>
            <w:tcW w:w="1422" w:type="pct"/>
            <w:shd w:val="clear" w:color="auto" w:fill="D9D9D9"/>
          </w:tcPr>
          <w:p w14:paraId="3CD3A294" w14:textId="77777777" w:rsidR="00A67A7B" w:rsidRPr="00B32849" w:rsidRDefault="00A67A7B" w:rsidP="005220F3">
            <w:pPr>
              <w:pStyle w:val="RepTableHeader"/>
              <w:jc w:val="center"/>
              <w:rPr>
                <w:lang w:val="en-GB"/>
              </w:rPr>
            </w:pPr>
            <w:r w:rsidRPr="00B32849">
              <w:rPr>
                <w:lang w:val="en-GB"/>
              </w:rPr>
              <w:t>Acceptability of justification</w:t>
            </w:r>
          </w:p>
        </w:tc>
      </w:tr>
      <w:tr w:rsidR="00A67A7B" w:rsidRPr="00B32849" w14:paraId="7E527776" w14:textId="77777777" w:rsidTr="005220F3">
        <w:tc>
          <w:tcPr>
            <w:tcW w:w="1006" w:type="pct"/>
          </w:tcPr>
          <w:p w14:paraId="0683E1D1" w14:textId="77777777" w:rsidR="00A67A7B" w:rsidRPr="00B32849" w:rsidRDefault="00A67A7B" w:rsidP="005220F3">
            <w:pPr>
              <w:pStyle w:val="RepTable"/>
            </w:pPr>
            <w:r w:rsidRPr="00B32849">
              <w:t>Concentrate</w:t>
            </w:r>
          </w:p>
        </w:tc>
        <w:tc>
          <w:tcPr>
            <w:tcW w:w="1150" w:type="pct"/>
          </w:tcPr>
          <w:p w14:paraId="0C7AB392" w14:textId="77777777" w:rsidR="00A67A7B" w:rsidRPr="00B32849" w:rsidRDefault="00A67A7B" w:rsidP="005220F3">
            <w:pPr>
              <w:pStyle w:val="RepTable"/>
            </w:pPr>
            <w:r>
              <w:t>70</w:t>
            </w:r>
            <w:r w:rsidRPr="00B32849">
              <w:t>%</w:t>
            </w:r>
          </w:p>
        </w:tc>
        <w:tc>
          <w:tcPr>
            <w:tcW w:w="1422" w:type="pct"/>
          </w:tcPr>
          <w:p w14:paraId="5A4794B2" w14:textId="77777777" w:rsidR="00A67A7B" w:rsidRPr="00732ED8" w:rsidRDefault="00A67A7B" w:rsidP="005220F3">
            <w:pPr>
              <w:pStyle w:val="RepTable"/>
            </w:pPr>
            <w:r w:rsidRPr="00732ED8">
              <w:t>Default value (Concentration &lt; 50 g/L)</w:t>
            </w:r>
          </w:p>
        </w:tc>
        <w:tc>
          <w:tcPr>
            <w:tcW w:w="1422" w:type="pct"/>
            <w:shd w:val="clear" w:color="auto" w:fill="D9D9D9"/>
          </w:tcPr>
          <w:p w14:paraId="07205466" w14:textId="77777777" w:rsidR="00A67A7B" w:rsidRPr="00B32849" w:rsidRDefault="00A67A7B" w:rsidP="005220F3">
            <w:pPr>
              <w:pStyle w:val="RepTable"/>
              <w:rPr>
                <w:highlight w:val="yellow"/>
              </w:rPr>
            </w:pPr>
            <w:r w:rsidRPr="00A67A7B">
              <w:rPr>
                <w:highlight w:val="lightGray"/>
              </w:rPr>
              <w:t>Yes</w:t>
            </w:r>
          </w:p>
        </w:tc>
      </w:tr>
      <w:tr w:rsidR="00A67A7B" w:rsidRPr="00B32849" w14:paraId="15878371" w14:textId="77777777" w:rsidTr="005220F3">
        <w:tc>
          <w:tcPr>
            <w:tcW w:w="1006" w:type="pct"/>
          </w:tcPr>
          <w:p w14:paraId="3CBDE2BA" w14:textId="77777777" w:rsidR="00A67A7B" w:rsidRPr="00B32849" w:rsidRDefault="00A67A7B" w:rsidP="005220F3">
            <w:pPr>
              <w:pStyle w:val="RepTable"/>
            </w:pPr>
            <w:r w:rsidRPr="00B32849">
              <w:t>Dilution</w:t>
            </w:r>
          </w:p>
        </w:tc>
        <w:tc>
          <w:tcPr>
            <w:tcW w:w="1150" w:type="pct"/>
          </w:tcPr>
          <w:p w14:paraId="5BAFD2F5" w14:textId="77777777" w:rsidR="00A67A7B" w:rsidRPr="00B32849" w:rsidRDefault="00A67A7B" w:rsidP="005220F3">
            <w:pPr>
              <w:pStyle w:val="RepTable"/>
            </w:pPr>
            <w:r>
              <w:t>70</w:t>
            </w:r>
            <w:r w:rsidRPr="00B32849">
              <w:t>%</w:t>
            </w:r>
          </w:p>
        </w:tc>
        <w:tc>
          <w:tcPr>
            <w:tcW w:w="1422" w:type="pct"/>
          </w:tcPr>
          <w:p w14:paraId="033CF599" w14:textId="77777777" w:rsidR="00A67A7B" w:rsidRPr="00732ED8" w:rsidRDefault="00A67A7B" w:rsidP="005220F3">
            <w:pPr>
              <w:pStyle w:val="RepTable"/>
            </w:pPr>
            <w:r w:rsidRPr="00732ED8">
              <w:t>Default value</w:t>
            </w:r>
          </w:p>
        </w:tc>
        <w:tc>
          <w:tcPr>
            <w:tcW w:w="1422" w:type="pct"/>
            <w:shd w:val="clear" w:color="auto" w:fill="D9D9D9"/>
          </w:tcPr>
          <w:p w14:paraId="54A693F8" w14:textId="77777777" w:rsidR="00A67A7B" w:rsidRPr="00B32849" w:rsidRDefault="00A67A7B" w:rsidP="005220F3">
            <w:pPr>
              <w:pStyle w:val="RepTable"/>
              <w:rPr>
                <w:highlight w:val="yellow"/>
              </w:rPr>
            </w:pPr>
            <w:r w:rsidRPr="00A67A7B">
              <w:rPr>
                <w:highlight w:val="lightGray"/>
              </w:rPr>
              <w:t>Yes</w:t>
            </w:r>
          </w:p>
        </w:tc>
      </w:tr>
    </w:tbl>
    <w:p w14:paraId="0ACA3137" w14:textId="77777777" w:rsidR="00A67A7B" w:rsidRDefault="00A67A7B" w:rsidP="00732ED8">
      <w:pPr>
        <w:pStyle w:val="RepStandard"/>
      </w:pPr>
    </w:p>
    <w:p w14:paraId="09CEB013" w14:textId="77777777" w:rsidR="00E74F3B" w:rsidRDefault="00F03EA0">
      <w:pPr>
        <w:keepNext/>
        <w:widowControl w:val="0"/>
        <w:numPr>
          <w:ilvl w:val="2"/>
          <w:numId w:val="14"/>
        </w:numPr>
        <w:suppressAutoHyphens/>
        <w:spacing w:before="480" w:after="240"/>
        <w:jc w:val="both"/>
        <w:outlineLvl w:val="2"/>
        <w:rPr>
          <w:rFonts w:cs="Tahoma"/>
          <w:b/>
          <w:bCs/>
          <w:kern w:val="24"/>
          <w:sz w:val="24"/>
          <w:szCs w:val="28"/>
          <w:lang w:val="en-GB"/>
        </w:rPr>
      </w:pPr>
      <w:bookmarkStart w:id="295" w:name="_Toc167789783"/>
      <w:r w:rsidRPr="00F03EA0">
        <w:rPr>
          <w:rFonts w:cs="Tahoma"/>
          <w:b/>
          <w:bCs/>
          <w:kern w:val="24"/>
          <w:sz w:val="24"/>
          <w:szCs w:val="28"/>
          <w:lang w:val="en-GB"/>
        </w:rPr>
        <w:t xml:space="preserve">Justification for proposed values – </w:t>
      </w:r>
      <w:proofErr w:type="spellStart"/>
      <w:r w:rsidRPr="00F03EA0">
        <w:rPr>
          <w:rFonts w:cs="Tahoma"/>
          <w:b/>
          <w:bCs/>
          <w:kern w:val="24"/>
          <w:sz w:val="24"/>
          <w:szCs w:val="28"/>
          <w:lang w:val="en-GB"/>
        </w:rPr>
        <w:t>mefenpyr</w:t>
      </w:r>
      <w:proofErr w:type="spellEnd"/>
      <w:r w:rsidRPr="00F03EA0">
        <w:rPr>
          <w:rFonts w:cs="Tahoma"/>
          <w:b/>
          <w:bCs/>
          <w:kern w:val="24"/>
          <w:sz w:val="24"/>
          <w:szCs w:val="28"/>
          <w:lang w:val="en-GB"/>
        </w:rPr>
        <w:t>-diethyl</w:t>
      </w:r>
      <w:bookmarkEnd w:id="295"/>
    </w:p>
    <w:p w14:paraId="59457901" w14:textId="77777777" w:rsidR="00F03EA0" w:rsidRPr="00F03EA0" w:rsidRDefault="00F03EA0" w:rsidP="00F03EA0">
      <w:pPr>
        <w:widowControl w:val="0"/>
        <w:jc w:val="both"/>
        <w:rPr>
          <w:lang w:val="en-GB"/>
        </w:rPr>
      </w:pPr>
      <w:r w:rsidRPr="00F03EA0">
        <w:rPr>
          <w:lang w:val="en-GB"/>
        </w:rPr>
        <w:t xml:space="preserve">No data on dermal absorption for </w:t>
      </w:r>
      <w:proofErr w:type="spellStart"/>
      <w:r w:rsidRPr="00F03EA0">
        <w:rPr>
          <w:lang w:val="en-GB"/>
        </w:rPr>
        <w:t>mefenpyr</w:t>
      </w:r>
      <w:proofErr w:type="spellEnd"/>
      <w:r w:rsidRPr="00F03EA0">
        <w:rPr>
          <w:lang w:val="en-GB"/>
        </w:rPr>
        <w:t xml:space="preserve">-diethyl in IMS+MSM+MPR 2+10+30 OD is available. Justifications for default values according to Guidance on Dermal Absorption (EFSA Journal 2017;15(6):4873) are presented in the following table. </w:t>
      </w:r>
    </w:p>
    <w:p w14:paraId="59400CBB" w14:textId="77777777" w:rsidR="00F03EA0" w:rsidRPr="00F03EA0" w:rsidRDefault="00F03EA0" w:rsidP="00F03EA0">
      <w:pPr>
        <w:keepNext/>
        <w:keepLines/>
        <w:widowControl w:val="0"/>
        <w:tabs>
          <w:tab w:val="left" w:pos="1985"/>
        </w:tabs>
        <w:spacing w:before="200" w:after="120"/>
        <w:ind w:left="1985" w:hanging="1985"/>
        <w:rPr>
          <w:b/>
          <w:bCs/>
          <w:lang w:val="en-GB"/>
        </w:rPr>
      </w:pPr>
      <w:r w:rsidRPr="00F03EA0">
        <w:rPr>
          <w:b/>
          <w:bCs/>
          <w:lang w:val="en-GB"/>
        </w:rPr>
        <w:t>Table </w:t>
      </w:r>
      <w:r w:rsidR="00E74F3B" w:rsidRPr="00F03EA0">
        <w:rPr>
          <w:b/>
          <w:bCs/>
          <w:lang w:val="en-GB"/>
        </w:rPr>
        <w:fldChar w:fldCharType="begin"/>
      </w:r>
      <w:r w:rsidRPr="00F03EA0">
        <w:rPr>
          <w:b/>
          <w:bCs/>
          <w:lang w:val="en-GB"/>
        </w:rPr>
        <w:instrText xml:space="preserve"> STYLEREF 2 \s </w:instrText>
      </w:r>
      <w:r w:rsidR="00E74F3B" w:rsidRPr="00F03EA0">
        <w:rPr>
          <w:b/>
          <w:bCs/>
          <w:lang w:val="en-GB"/>
        </w:rPr>
        <w:fldChar w:fldCharType="separate"/>
      </w:r>
      <w:r w:rsidRPr="00F03EA0">
        <w:rPr>
          <w:b/>
          <w:bCs/>
          <w:noProof/>
          <w:lang w:val="en-GB"/>
        </w:rPr>
        <w:t>6.5</w:t>
      </w:r>
      <w:r w:rsidR="00E74F3B" w:rsidRPr="00F03EA0">
        <w:rPr>
          <w:b/>
          <w:bCs/>
          <w:lang w:val="en-GB"/>
        </w:rPr>
        <w:fldChar w:fldCharType="end"/>
      </w:r>
      <w:r w:rsidRPr="00F03EA0">
        <w:rPr>
          <w:b/>
          <w:bCs/>
          <w:lang w:val="en-GB"/>
        </w:rPr>
        <w:noBreakHyphen/>
      </w:r>
      <w:r w:rsidR="00E74F3B" w:rsidRPr="00F03EA0">
        <w:rPr>
          <w:b/>
          <w:bCs/>
          <w:lang w:val="en-GB"/>
        </w:rPr>
        <w:fldChar w:fldCharType="begin"/>
      </w:r>
      <w:r w:rsidRPr="00F03EA0">
        <w:rPr>
          <w:b/>
          <w:bCs/>
          <w:lang w:val="en-GB"/>
        </w:rPr>
        <w:instrText xml:space="preserve"> SEQ Table \* ARABIC \s 2 </w:instrText>
      </w:r>
      <w:r w:rsidR="00E74F3B" w:rsidRPr="00F03EA0">
        <w:rPr>
          <w:b/>
          <w:bCs/>
          <w:lang w:val="en-GB"/>
        </w:rPr>
        <w:fldChar w:fldCharType="separate"/>
      </w:r>
      <w:r w:rsidRPr="00F03EA0">
        <w:rPr>
          <w:b/>
          <w:bCs/>
          <w:noProof/>
          <w:lang w:val="en-GB"/>
        </w:rPr>
        <w:t>2</w:t>
      </w:r>
      <w:r w:rsidR="00E74F3B" w:rsidRPr="00F03EA0">
        <w:rPr>
          <w:b/>
          <w:bCs/>
          <w:lang w:val="en-GB"/>
        </w:rPr>
        <w:fldChar w:fldCharType="end"/>
      </w:r>
      <w:r w:rsidRPr="00F03EA0">
        <w:rPr>
          <w:b/>
          <w:bCs/>
          <w:lang w:val="en-GB"/>
        </w:rPr>
        <w:t>:</w:t>
      </w:r>
      <w:r w:rsidRPr="00F03EA0">
        <w:rPr>
          <w:b/>
          <w:bCs/>
          <w:lang w:val="en-GB"/>
        </w:rPr>
        <w:tab/>
        <w:t>Default d</w:t>
      </w:r>
      <w:r w:rsidRPr="00F03EA0">
        <w:rPr>
          <w:b/>
          <w:lang w:val="en-GB"/>
        </w:rPr>
        <w:t xml:space="preserve">ermal absorption rates for </w:t>
      </w:r>
      <w:proofErr w:type="spellStart"/>
      <w:r w:rsidRPr="00F03EA0">
        <w:rPr>
          <w:b/>
          <w:bCs/>
          <w:lang w:val="en-GB"/>
        </w:rPr>
        <w:t>mefenpyr</w:t>
      </w:r>
      <w:proofErr w:type="spellEnd"/>
      <w:r w:rsidRPr="00F03EA0">
        <w:rPr>
          <w:b/>
          <w:bCs/>
          <w:lang w:val="en-GB"/>
        </w:rPr>
        <w:t>-diethyl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05"/>
        <w:gridCol w:w="2179"/>
        <w:gridCol w:w="2694"/>
        <w:gridCol w:w="2694"/>
      </w:tblGrid>
      <w:tr w:rsidR="00F03EA0" w:rsidRPr="00F03EA0" w14:paraId="206A36C5" w14:textId="77777777" w:rsidTr="005220F3">
        <w:trPr>
          <w:tblHeader/>
        </w:trPr>
        <w:tc>
          <w:tcPr>
            <w:tcW w:w="1006" w:type="pct"/>
          </w:tcPr>
          <w:p w14:paraId="093534F5" w14:textId="77777777" w:rsidR="00F03EA0" w:rsidRPr="00F03EA0" w:rsidRDefault="00F03EA0" w:rsidP="00F03EA0">
            <w:pPr>
              <w:keepNext/>
              <w:keepLines/>
              <w:widowControl w:val="0"/>
              <w:spacing w:before="60" w:after="60"/>
              <w:jc w:val="center"/>
              <w:rPr>
                <w:b/>
                <w:sz w:val="20"/>
                <w:szCs w:val="20"/>
                <w:lang w:val="en-GB"/>
              </w:rPr>
            </w:pPr>
          </w:p>
        </w:tc>
        <w:tc>
          <w:tcPr>
            <w:tcW w:w="1150" w:type="pct"/>
          </w:tcPr>
          <w:p w14:paraId="593D585E" w14:textId="77777777" w:rsidR="00F03EA0" w:rsidRPr="00F03EA0" w:rsidRDefault="00F03EA0" w:rsidP="00F03EA0">
            <w:pPr>
              <w:keepNext/>
              <w:keepLines/>
              <w:widowControl w:val="0"/>
              <w:spacing w:before="60" w:after="60"/>
              <w:jc w:val="center"/>
              <w:rPr>
                <w:b/>
                <w:sz w:val="20"/>
                <w:szCs w:val="20"/>
                <w:lang w:val="en-GB"/>
              </w:rPr>
            </w:pPr>
            <w:r w:rsidRPr="00F03EA0">
              <w:rPr>
                <w:b/>
                <w:sz w:val="20"/>
                <w:szCs w:val="20"/>
                <w:lang w:val="en-GB"/>
              </w:rPr>
              <w:t>Value</w:t>
            </w:r>
          </w:p>
        </w:tc>
        <w:tc>
          <w:tcPr>
            <w:tcW w:w="1422" w:type="pct"/>
          </w:tcPr>
          <w:p w14:paraId="21740549" w14:textId="77777777" w:rsidR="00F03EA0" w:rsidRPr="00F03EA0" w:rsidRDefault="00F03EA0" w:rsidP="00F03EA0">
            <w:pPr>
              <w:keepNext/>
              <w:keepLines/>
              <w:widowControl w:val="0"/>
              <w:spacing w:before="60" w:after="60"/>
              <w:jc w:val="center"/>
              <w:rPr>
                <w:b/>
                <w:sz w:val="20"/>
                <w:szCs w:val="20"/>
                <w:lang w:val="en-GB"/>
              </w:rPr>
            </w:pPr>
            <w:r w:rsidRPr="00F03EA0">
              <w:rPr>
                <w:b/>
                <w:sz w:val="20"/>
                <w:szCs w:val="20"/>
                <w:lang w:val="en-GB"/>
              </w:rPr>
              <w:t>Justification for value</w:t>
            </w:r>
          </w:p>
        </w:tc>
        <w:tc>
          <w:tcPr>
            <w:tcW w:w="1422" w:type="pct"/>
            <w:shd w:val="clear" w:color="auto" w:fill="D9D9D9"/>
          </w:tcPr>
          <w:p w14:paraId="7AFB9403" w14:textId="77777777" w:rsidR="00F03EA0" w:rsidRPr="00F03EA0" w:rsidRDefault="00F03EA0" w:rsidP="00F03EA0">
            <w:pPr>
              <w:keepNext/>
              <w:keepLines/>
              <w:widowControl w:val="0"/>
              <w:spacing w:before="60" w:after="60"/>
              <w:jc w:val="center"/>
              <w:rPr>
                <w:b/>
                <w:sz w:val="20"/>
                <w:szCs w:val="20"/>
                <w:lang w:val="en-GB"/>
              </w:rPr>
            </w:pPr>
            <w:r w:rsidRPr="00F03EA0">
              <w:rPr>
                <w:b/>
                <w:sz w:val="20"/>
                <w:szCs w:val="20"/>
                <w:lang w:val="en-GB"/>
              </w:rPr>
              <w:t>Acceptability of justification</w:t>
            </w:r>
          </w:p>
        </w:tc>
      </w:tr>
      <w:tr w:rsidR="00F03EA0" w:rsidRPr="00F03EA0" w14:paraId="057A6519" w14:textId="77777777" w:rsidTr="005220F3">
        <w:tc>
          <w:tcPr>
            <w:tcW w:w="1006" w:type="pct"/>
          </w:tcPr>
          <w:p w14:paraId="25C3EAD3" w14:textId="77777777" w:rsidR="00F03EA0" w:rsidRPr="00F03EA0" w:rsidRDefault="00F03EA0" w:rsidP="00F03EA0">
            <w:pPr>
              <w:widowControl w:val="0"/>
              <w:rPr>
                <w:noProof/>
                <w:sz w:val="20"/>
                <w:lang w:val="en-GB"/>
              </w:rPr>
            </w:pPr>
            <w:r w:rsidRPr="00F03EA0">
              <w:rPr>
                <w:noProof/>
                <w:sz w:val="20"/>
                <w:lang w:val="en-GB"/>
              </w:rPr>
              <w:t>Concentrate</w:t>
            </w:r>
          </w:p>
        </w:tc>
        <w:tc>
          <w:tcPr>
            <w:tcW w:w="1150" w:type="pct"/>
          </w:tcPr>
          <w:p w14:paraId="68147086" w14:textId="77777777" w:rsidR="00F03EA0" w:rsidRPr="00F03EA0" w:rsidRDefault="00F03EA0" w:rsidP="00F03EA0">
            <w:pPr>
              <w:widowControl w:val="0"/>
              <w:rPr>
                <w:noProof/>
                <w:sz w:val="20"/>
                <w:lang w:val="en-GB"/>
              </w:rPr>
            </w:pPr>
            <w:r w:rsidRPr="00F03EA0">
              <w:rPr>
                <w:noProof/>
                <w:sz w:val="20"/>
                <w:lang w:val="en-GB"/>
              </w:rPr>
              <w:t>70%</w:t>
            </w:r>
          </w:p>
        </w:tc>
        <w:tc>
          <w:tcPr>
            <w:tcW w:w="1422" w:type="pct"/>
          </w:tcPr>
          <w:p w14:paraId="732DB6A5" w14:textId="77777777" w:rsidR="00F03EA0" w:rsidRPr="00F03EA0" w:rsidRDefault="00F03EA0" w:rsidP="00F03EA0">
            <w:pPr>
              <w:widowControl w:val="0"/>
              <w:rPr>
                <w:noProof/>
                <w:sz w:val="20"/>
                <w:lang w:val="en-GB"/>
              </w:rPr>
            </w:pPr>
            <w:r w:rsidRPr="00F03EA0">
              <w:rPr>
                <w:noProof/>
                <w:sz w:val="20"/>
                <w:lang w:val="en-GB"/>
              </w:rPr>
              <w:t>Default value (Concentration &lt; 50 g/L)</w:t>
            </w:r>
          </w:p>
        </w:tc>
        <w:tc>
          <w:tcPr>
            <w:tcW w:w="1422" w:type="pct"/>
            <w:shd w:val="clear" w:color="auto" w:fill="D9D9D9"/>
          </w:tcPr>
          <w:p w14:paraId="3BC4BC59" w14:textId="77777777" w:rsidR="00F03EA0" w:rsidRPr="00F03EA0" w:rsidRDefault="00F03EA0" w:rsidP="00F03EA0">
            <w:pPr>
              <w:widowControl w:val="0"/>
              <w:rPr>
                <w:noProof/>
                <w:sz w:val="20"/>
                <w:lang w:val="en-GB"/>
              </w:rPr>
            </w:pPr>
            <w:r w:rsidRPr="00F03EA0">
              <w:rPr>
                <w:noProof/>
                <w:sz w:val="20"/>
                <w:lang w:val="en-GB"/>
              </w:rPr>
              <w:t>Yes</w:t>
            </w:r>
          </w:p>
        </w:tc>
      </w:tr>
      <w:tr w:rsidR="00F03EA0" w:rsidRPr="00F03EA0" w14:paraId="59D0BA8E" w14:textId="77777777" w:rsidTr="005220F3">
        <w:tc>
          <w:tcPr>
            <w:tcW w:w="1006" w:type="pct"/>
          </w:tcPr>
          <w:p w14:paraId="43851D7D" w14:textId="77777777" w:rsidR="00F03EA0" w:rsidRPr="00F03EA0" w:rsidRDefault="00F03EA0" w:rsidP="00F03EA0">
            <w:pPr>
              <w:widowControl w:val="0"/>
              <w:rPr>
                <w:noProof/>
                <w:sz w:val="20"/>
                <w:lang w:val="en-GB"/>
              </w:rPr>
            </w:pPr>
            <w:r w:rsidRPr="00F03EA0">
              <w:rPr>
                <w:noProof/>
                <w:sz w:val="20"/>
                <w:lang w:val="en-GB"/>
              </w:rPr>
              <w:t>Dilution</w:t>
            </w:r>
          </w:p>
        </w:tc>
        <w:tc>
          <w:tcPr>
            <w:tcW w:w="1150" w:type="pct"/>
          </w:tcPr>
          <w:p w14:paraId="64C92118" w14:textId="77777777" w:rsidR="00F03EA0" w:rsidRPr="00F03EA0" w:rsidRDefault="00F03EA0" w:rsidP="00F03EA0">
            <w:pPr>
              <w:widowControl w:val="0"/>
              <w:rPr>
                <w:noProof/>
                <w:sz w:val="20"/>
                <w:lang w:val="en-GB"/>
              </w:rPr>
            </w:pPr>
            <w:r w:rsidRPr="00F03EA0">
              <w:rPr>
                <w:noProof/>
                <w:sz w:val="20"/>
                <w:lang w:val="en-GB"/>
              </w:rPr>
              <w:t>70%</w:t>
            </w:r>
          </w:p>
        </w:tc>
        <w:tc>
          <w:tcPr>
            <w:tcW w:w="1422" w:type="pct"/>
          </w:tcPr>
          <w:p w14:paraId="13078A03" w14:textId="77777777" w:rsidR="00F03EA0" w:rsidRPr="00F03EA0" w:rsidRDefault="00F03EA0" w:rsidP="00F03EA0">
            <w:pPr>
              <w:widowControl w:val="0"/>
              <w:rPr>
                <w:noProof/>
                <w:sz w:val="20"/>
                <w:lang w:val="en-GB"/>
              </w:rPr>
            </w:pPr>
            <w:r w:rsidRPr="00F03EA0">
              <w:rPr>
                <w:noProof/>
                <w:sz w:val="20"/>
                <w:lang w:val="en-GB"/>
              </w:rPr>
              <w:t>Default value</w:t>
            </w:r>
          </w:p>
        </w:tc>
        <w:tc>
          <w:tcPr>
            <w:tcW w:w="1422" w:type="pct"/>
            <w:shd w:val="clear" w:color="auto" w:fill="D9D9D9"/>
          </w:tcPr>
          <w:p w14:paraId="234644F9" w14:textId="77777777" w:rsidR="00F03EA0" w:rsidRPr="00F03EA0" w:rsidRDefault="00F03EA0" w:rsidP="00F03EA0">
            <w:pPr>
              <w:widowControl w:val="0"/>
              <w:rPr>
                <w:noProof/>
                <w:sz w:val="20"/>
                <w:lang w:val="en-GB"/>
              </w:rPr>
            </w:pPr>
            <w:r w:rsidRPr="00F03EA0">
              <w:rPr>
                <w:noProof/>
                <w:sz w:val="20"/>
                <w:lang w:val="en-GB"/>
              </w:rPr>
              <w:t>Yes</w:t>
            </w:r>
          </w:p>
        </w:tc>
      </w:tr>
    </w:tbl>
    <w:p w14:paraId="3791B8F8" w14:textId="77777777" w:rsidR="00A67A7B" w:rsidRPr="00B32849" w:rsidRDefault="00A67A7B" w:rsidP="00732ED8">
      <w:pPr>
        <w:pStyle w:val="RepStandard"/>
      </w:pPr>
    </w:p>
    <w:p w14:paraId="6C71E4B2" w14:textId="77777777" w:rsidR="00C81348" w:rsidRPr="00B32849" w:rsidRDefault="00C81348" w:rsidP="00636FE1">
      <w:pPr>
        <w:pStyle w:val="Nagwek2"/>
      </w:pPr>
      <w:bookmarkStart w:id="296" w:name="_Toc300147918"/>
      <w:bookmarkStart w:id="297" w:name="_Toc304462611"/>
      <w:bookmarkStart w:id="298" w:name="_Toc314067802"/>
      <w:bookmarkStart w:id="299" w:name="_Toc314122092"/>
      <w:bookmarkStart w:id="300" w:name="_Toc314129271"/>
      <w:bookmarkStart w:id="301" w:name="_Toc314142390"/>
      <w:bookmarkStart w:id="302" w:name="_Toc314557397"/>
      <w:bookmarkStart w:id="303" w:name="_Toc314557655"/>
      <w:bookmarkStart w:id="304" w:name="_Toc328552156"/>
      <w:bookmarkStart w:id="305" w:name="_Toc332020599"/>
      <w:bookmarkStart w:id="306" w:name="_Toc332203443"/>
      <w:bookmarkStart w:id="307" w:name="_Toc332206995"/>
      <w:bookmarkStart w:id="308" w:name="_Toc332296164"/>
      <w:bookmarkStart w:id="309" w:name="_Toc336434731"/>
      <w:bookmarkStart w:id="310" w:name="_Toc397516882"/>
      <w:bookmarkStart w:id="311" w:name="_Toc398627862"/>
      <w:bookmarkStart w:id="312" w:name="_Toc399335717"/>
      <w:bookmarkStart w:id="313" w:name="_Toc399764857"/>
      <w:bookmarkStart w:id="314" w:name="_Toc412562649"/>
      <w:bookmarkStart w:id="315" w:name="_Toc412562726"/>
      <w:bookmarkStart w:id="316" w:name="_Toc413662718"/>
      <w:bookmarkStart w:id="317" w:name="_Toc413673575"/>
      <w:bookmarkStart w:id="318" w:name="_Toc413673673"/>
      <w:bookmarkStart w:id="319" w:name="_Toc413673744"/>
      <w:bookmarkStart w:id="320" w:name="_Toc413928643"/>
      <w:bookmarkStart w:id="321" w:name="_Toc413936257"/>
      <w:bookmarkStart w:id="322" w:name="_Toc413937968"/>
      <w:bookmarkStart w:id="323" w:name="_Toc414026695"/>
      <w:bookmarkStart w:id="324" w:name="_Toc414974074"/>
      <w:bookmarkStart w:id="325" w:name="_Toc450900948"/>
      <w:bookmarkStart w:id="326" w:name="_Toc450920614"/>
      <w:bookmarkStart w:id="327" w:name="_Toc450923735"/>
      <w:bookmarkStart w:id="328" w:name="_Toc454460968"/>
      <w:bookmarkStart w:id="329" w:name="_Toc454462804"/>
      <w:bookmarkStart w:id="330" w:name="_Toc167789042"/>
      <w:r w:rsidRPr="00B32849">
        <w:t>Exposure Assessment of Plant Protection Product</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B32849">
        <w:t xml:space="preserve"> (KCP 7.2)</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14:paraId="685F825D" w14:textId="77777777" w:rsidR="00C81348" w:rsidRPr="00B32849" w:rsidRDefault="00636FE1" w:rsidP="00C81348">
      <w:pPr>
        <w:pStyle w:val="RepLabel"/>
        <w:spacing w:before="240"/>
        <w:ind w:left="1417" w:hanging="1417"/>
      </w:pPr>
      <w:r w:rsidRPr="00B32849">
        <w:t>Table </w:t>
      </w:r>
      <w:r w:rsidR="00E74F3B">
        <w:fldChar w:fldCharType="begin"/>
      </w:r>
      <w:r w:rsidR="001F20EF">
        <w:instrText xml:space="preserve"> STYLEREF 2 \s </w:instrText>
      </w:r>
      <w:r w:rsidR="00E74F3B">
        <w:fldChar w:fldCharType="separate"/>
      </w:r>
      <w:r w:rsidR="007C0A62">
        <w:rPr>
          <w:noProof/>
        </w:rPr>
        <w:t>6.6</w:t>
      </w:r>
      <w:r w:rsidR="00E74F3B">
        <w:fldChar w:fldCharType="end"/>
      </w:r>
      <w:r w:rsidR="001F20EF">
        <w:noBreakHyphen/>
      </w:r>
      <w:r w:rsidR="00E74F3B">
        <w:fldChar w:fldCharType="begin"/>
      </w:r>
      <w:r w:rsidR="001F20EF">
        <w:instrText xml:space="preserve"> SEQ Table \* ARABIC \s 2 </w:instrText>
      </w:r>
      <w:r w:rsidR="00E74F3B">
        <w:fldChar w:fldCharType="separate"/>
      </w:r>
      <w:r w:rsidR="007C0A62">
        <w:rPr>
          <w:noProof/>
        </w:rPr>
        <w:t>1</w:t>
      </w:r>
      <w:r w:rsidR="00E74F3B">
        <w:fldChar w:fldCharType="end"/>
      </w:r>
      <w:r w:rsidR="00C81348" w:rsidRPr="00B32849">
        <w:t>:</w:t>
      </w:r>
      <w:r w:rsidR="00C81348" w:rsidRPr="00B32849">
        <w:tab/>
        <w:t xml:space="preserve">Product information and toxicological reference values used for exposure assessment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51"/>
        <w:gridCol w:w="2474"/>
        <w:gridCol w:w="2412"/>
        <w:gridCol w:w="3035"/>
      </w:tblGrid>
      <w:tr w:rsidR="004668F3" w:rsidRPr="00D574ED" w14:paraId="4BEEDDE2" w14:textId="77777777" w:rsidTr="004668F3">
        <w:tc>
          <w:tcPr>
            <w:tcW w:w="819" w:type="pct"/>
          </w:tcPr>
          <w:p w14:paraId="331913CF" w14:textId="77777777" w:rsidR="004668F3" w:rsidRPr="00B32849" w:rsidRDefault="004668F3" w:rsidP="00636FE1">
            <w:pPr>
              <w:pStyle w:val="RepTable"/>
            </w:pPr>
            <w:r w:rsidRPr="00B32849">
              <w:t>Product name and code</w:t>
            </w:r>
          </w:p>
        </w:tc>
        <w:tc>
          <w:tcPr>
            <w:tcW w:w="4181" w:type="pct"/>
            <w:gridSpan w:val="3"/>
          </w:tcPr>
          <w:p w14:paraId="6419C6DC" w14:textId="77777777" w:rsidR="004668F3" w:rsidRPr="00D574ED" w:rsidRDefault="004668F3" w:rsidP="00636FE1">
            <w:pPr>
              <w:pStyle w:val="RepTable"/>
              <w:rPr>
                <w:lang w:val="en-US"/>
              </w:rPr>
            </w:pPr>
            <w:r w:rsidRPr="00D574ED">
              <w:rPr>
                <w:lang w:val="en-US"/>
              </w:rPr>
              <w:t>IMS+MSM+MPR 2+10+30 OD / CER</w:t>
            </w:r>
            <w:r>
              <w:rPr>
                <w:lang w:val="en-US"/>
              </w:rPr>
              <w:t>ENET</w:t>
            </w:r>
          </w:p>
        </w:tc>
      </w:tr>
      <w:tr w:rsidR="004668F3" w:rsidRPr="00B32849" w14:paraId="373643EC" w14:textId="77777777" w:rsidTr="004668F3">
        <w:tc>
          <w:tcPr>
            <w:tcW w:w="819" w:type="pct"/>
          </w:tcPr>
          <w:p w14:paraId="25C2F986" w14:textId="77777777" w:rsidR="004668F3" w:rsidRPr="00B32849" w:rsidRDefault="004668F3" w:rsidP="00636FE1">
            <w:pPr>
              <w:pStyle w:val="RepTable"/>
            </w:pPr>
            <w:r w:rsidRPr="00B32849">
              <w:t>Formulation type</w:t>
            </w:r>
          </w:p>
        </w:tc>
        <w:tc>
          <w:tcPr>
            <w:tcW w:w="4181" w:type="pct"/>
            <w:gridSpan w:val="3"/>
          </w:tcPr>
          <w:p w14:paraId="43EB5C07" w14:textId="77777777" w:rsidR="004668F3" w:rsidRDefault="004668F3" w:rsidP="00636FE1">
            <w:pPr>
              <w:pStyle w:val="RepTable"/>
            </w:pPr>
            <w:r>
              <w:t>Oil dispersion (</w:t>
            </w:r>
            <w:r w:rsidRPr="0070624C">
              <w:t>OD</w:t>
            </w:r>
            <w:r>
              <w:t>)</w:t>
            </w:r>
          </w:p>
        </w:tc>
      </w:tr>
      <w:tr w:rsidR="004668F3" w:rsidRPr="00B32849" w14:paraId="5CD6F061" w14:textId="77777777" w:rsidTr="004668F3">
        <w:tc>
          <w:tcPr>
            <w:tcW w:w="819" w:type="pct"/>
          </w:tcPr>
          <w:p w14:paraId="37D8843C" w14:textId="77777777" w:rsidR="004668F3" w:rsidRPr="00B32849" w:rsidRDefault="004668F3" w:rsidP="00636FE1">
            <w:pPr>
              <w:pStyle w:val="RepTable"/>
            </w:pPr>
            <w:r w:rsidRPr="00B32849">
              <w:t>Category</w:t>
            </w:r>
          </w:p>
        </w:tc>
        <w:tc>
          <w:tcPr>
            <w:tcW w:w="4181" w:type="pct"/>
            <w:gridSpan w:val="3"/>
          </w:tcPr>
          <w:p w14:paraId="0855C0ED" w14:textId="77777777" w:rsidR="004668F3" w:rsidRPr="0070624C" w:rsidRDefault="004668F3" w:rsidP="00A241B7">
            <w:pPr>
              <w:pStyle w:val="RepTable"/>
              <w:tabs>
                <w:tab w:val="left" w:pos="720"/>
              </w:tabs>
            </w:pPr>
            <w:r w:rsidRPr="0070624C">
              <w:t>Herbicide</w:t>
            </w:r>
          </w:p>
        </w:tc>
      </w:tr>
      <w:tr w:rsidR="004668F3" w:rsidRPr="00B32849" w14:paraId="46D17DD5" w14:textId="77777777" w:rsidTr="004668F3">
        <w:tc>
          <w:tcPr>
            <w:tcW w:w="819" w:type="pct"/>
          </w:tcPr>
          <w:p w14:paraId="3CD0A07D" w14:textId="77777777" w:rsidR="007003B8" w:rsidRPr="00B32849" w:rsidRDefault="007003B8" w:rsidP="00636FE1">
            <w:pPr>
              <w:pStyle w:val="RepTable"/>
            </w:pPr>
            <w:r w:rsidRPr="00B32849">
              <w:t>Active substance(s)</w:t>
            </w:r>
            <w:r w:rsidRPr="00B32849">
              <w:br/>
              <w:t>(incl. content)</w:t>
            </w:r>
          </w:p>
        </w:tc>
        <w:tc>
          <w:tcPr>
            <w:tcW w:w="1306" w:type="pct"/>
          </w:tcPr>
          <w:p w14:paraId="2AA9C0CA" w14:textId="77777777" w:rsidR="007003B8" w:rsidRPr="0070624C" w:rsidRDefault="007003B8" w:rsidP="00636FE1">
            <w:pPr>
              <w:pStyle w:val="RepTable"/>
              <w:rPr>
                <w:b/>
                <w:bCs/>
              </w:rPr>
            </w:pPr>
            <w:r w:rsidRPr="0070624C">
              <w:rPr>
                <w:b/>
                <w:bCs/>
              </w:rPr>
              <w:t>Iodosulfuron-methyl-sodium (IMS)</w:t>
            </w:r>
          </w:p>
          <w:p w14:paraId="4D55D601" w14:textId="77777777" w:rsidR="007003B8" w:rsidRPr="0070624C" w:rsidRDefault="007003B8" w:rsidP="00636FE1">
            <w:pPr>
              <w:pStyle w:val="RepTable"/>
            </w:pPr>
            <w:r w:rsidRPr="0070624C">
              <w:t xml:space="preserve">2 g/L </w:t>
            </w:r>
          </w:p>
        </w:tc>
        <w:tc>
          <w:tcPr>
            <w:tcW w:w="1273" w:type="pct"/>
          </w:tcPr>
          <w:p w14:paraId="70FFCF49" w14:textId="77777777" w:rsidR="007003B8" w:rsidRPr="0070624C" w:rsidRDefault="007003B8" w:rsidP="00636FE1">
            <w:pPr>
              <w:pStyle w:val="RepTable"/>
              <w:rPr>
                <w:b/>
                <w:bCs/>
              </w:rPr>
            </w:pPr>
            <w:r w:rsidRPr="0070624C">
              <w:rPr>
                <w:b/>
                <w:bCs/>
              </w:rPr>
              <w:t>Mesosulfuron-methyl</w:t>
            </w:r>
            <w:r>
              <w:rPr>
                <w:b/>
                <w:bCs/>
              </w:rPr>
              <w:t xml:space="preserve"> (MSM)</w:t>
            </w:r>
          </w:p>
          <w:p w14:paraId="20C00514" w14:textId="77777777" w:rsidR="007003B8" w:rsidRPr="0070624C" w:rsidRDefault="007003B8" w:rsidP="00636FE1">
            <w:pPr>
              <w:pStyle w:val="RepTable"/>
            </w:pPr>
            <w:r w:rsidRPr="0070624C">
              <w:t xml:space="preserve">10 g/L </w:t>
            </w:r>
          </w:p>
        </w:tc>
        <w:tc>
          <w:tcPr>
            <w:tcW w:w="1603" w:type="pct"/>
          </w:tcPr>
          <w:p w14:paraId="018F96ED" w14:textId="77777777" w:rsidR="0061778A" w:rsidRPr="00615E4F" w:rsidRDefault="0061778A" w:rsidP="00636FE1">
            <w:pPr>
              <w:pStyle w:val="RepTable"/>
              <w:rPr>
                <w:ins w:id="331" w:author="Hilde Grosemans" w:date="2025-04-10T17:33:00Z"/>
                <w:b/>
                <w:bCs/>
                <w:color w:val="FF0000"/>
              </w:rPr>
            </w:pPr>
            <w:ins w:id="332" w:author="Hilde Grosemans" w:date="2025-04-10T17:33:00Z">
              <w:r w:rsidRPr="00615E4F">
                <w:rPr>
                  <w:b/>
                  <w:bCs/>
                  <w:color w:val="FF0000"/>
                </w:rPr>
                <w:t>Mefenpyr-diethyl</w:t>
              </w:r>
            </w:ins>
          </w:p>
          <w:p w14:paraId="7C9DC096" w14:textId="77777777" w:rsidR="007003B8" w:rsidRPr="00615E4F" w:rsidRDefault="0061778A" w:rsidP="00636FE1">
            <w:pPr>
              <w:pStyle w:val="RepTable"/>
              <w:rPr>
                <w:ins w:id="333" w:author="Hilde Grosemans" w:date="2025-04-10T17:33:00Z"/>
                <w:b/>
                <w:bCs/>
                <w:color w:val="FF0000"/>
              </w:rPr>
            </w:pPr>
            <w:ins w:id="334" w:author="Hilde Grosemans" w:date="2025-04-10T17:33:00Z">
              <w:r w:rsidRPr="00615E4F">
                <w:rPr>
                  <w:b/>
                  <w:bCs/>
                  <w:color w:val="FF0000"/>
                </w:rPr>
                <w:t>(MPR)</w:t>
              </w:r>
            </w:ins>
          </w:p>
          <w:p w14:paraId="4AF22710" w14:textId="77777777" w:rsidR="0061778A" w:rsidRPr="00615E4F" w:rsidRDefault="00883588" w:rsidP="008038D8">
            <w:pPr>
              <w:pStyle w:val="RepTable"/>
              <w:rPr>
                <w:color w:val="FF0000"/>
              </w:rPr>
            </w:pPr>
            <w:ins w:id="335" w:author="Hilde Grosemans" w:date="2025-04-10T17:33:00Z">
              <w:r w:rsidRPr="00615E4F">
                <w:rPr>
                  <w:color w:val="FF0000"/>
                </w:rPr>
                <w:t>30 g/L</w:t>
              </w:r>
            </w:ins>
          </w:p>
        </w:tc>
      </w:tr>
      <w:tr w:rsidR="004668F3" w:rsidRPr="00AB15FF" w14:paraId="7099A78C" w14:textId="77777777" w:rsidTr="004668F3">
        <w:tc>
          <w:tcPr>
            <w:tcW w:w="819" w:type="pct"/>
          </w:tcPr>
          <w:p w14:paraId="6DD5393B" w14:textId="77777777" w:rsidR="007003B8" w:rsidRPr="00B32849" w:rsidRDefault="007003B8" w:rsidP="00636FE1">
            <w:pPr>
              <w:pStyle w:val="RepTable"/>
            </w:pPr>
            <w:r w:rsidRPr="00B32849">
              <w:lastRenderedPageBreak/>
              <w:t>AOEL systemic</w:t>
            </w:r>
          </w:p>
        </w:tc>
        <w:tc>
          <w:tcPr>
            <w:tcW w:w="1306" w:type="pct"/>
          </w:tcPr>
          <w:p w14:paraId="28017902" w14:textId="77777777" w:rsidR="007003B8" w:rsidRPr="0070624C" w:rsidRDefault="007003B8" w:rsidP="00636FE1">
            <w:pPr>
              <w:pStyle w:val="RepTable"/>
              <w:rPr>
                <w:lang w:val="de-DE"/>
              </w:rPr>
            </w:pPr>
            <w:r w:rsidRPr="0070624C">
              <w:rPr>
                <w:lang w:val="de-DE"/>
              </w:rPr>
              <w:t xml:space="preserve">0.05 mg/kg bw/d </w:t>
            </w:r>
          </w:p>
        </w:tc>
        <w:tc>
          <w:tcPr>
            <w:tcW w:w="1273" w:type="pct"/>
          </w:tcPr>
          <w:p w14:paraId="5B8BFCD8" w14:textId="77777777" w:rsidR="007003B8" w:rsidRPr="0070624C" w:rsidRDefault="007003B8" w:rsidP="00636FE1">
            <w:pPr>
              <w:pStyle w:val="RepTable"/>
              <w:rPr>
                <w:lang w:val="de-DE"/>
              </w:rPr>
            </w:pPr>
            <w:r w:rsidRPr="0070624C">
              <w:rPr>
                <w:lang w:val="de-DE"/>
              </w:rPr>
              <w:t xml:space="preserve">0.13 mg/kg bw/d </w:t>
            </w:r>
          </w:p>
        </w:tc>
        <w:tc>
          <w:tcPr>
            <w:tcW w:w="1603" w:type="pct"/>
          </w:tcPr>
          <w:p w14:paraId="246FD060" w14:textId="77777777" w:rsidR="007003B8" w:rsidRPr="00615E4F" w:rsidRDefault="008038D8" w:rsidP="00636FE1">
            <w:pPr>
              <w:pStyle w:val="RepTable"/>
              <w:rPr>
                <w:color w:val="FF0000"/>
                <w:lang w:val="de-DE"/>
              </w:rPr>
            </w:pPr>
            <w:ins w:id="336" w:author="Hilde Grosemans" w:date="2025-04-10T17:34:00Z">
              <w:r w:rsidRPr="00615E4F">
                <w:rPr>
                  <w:color w:val="FF0000"/>
                  <w:lang w:val="de-DE"/>
                </w:rPr>
                <w:t>0.1 mg/kg bw/d</w:t>
              </w:r>
            </w:ins>
          </w:p>
        </w:tc>
      </w:tr>
      <w:tr w:rsidR="004668F3" w:rsidRPr="00B32849" w14:paraId="69F39CF9" w14:textId="77777777" w:rsidTr="004668F3">
        <w:trPr>
          <w:trHeight w:val="23"/>
        </w:trPr>
        <w:tc>
          <w:tcPr>
            <w:tcW w:w="819" w:type="pct"/>
          </w:tcPr>
          <w:p w14:paraId="51BD9A4C" w14:textId="77777777" w:rsidR="007003B8" w:rsidRPr="00B32849" w:rsidRDefault="007003B8" w:rsidP="00636FE1">
            <w:pPr>
              <w:pStyle w:val="RepTable"/>
            </w:pPr>
            <w:r w:rsidRPr="00B32849">
              <w:t>Inhalation absorption</w:t>
            </w:r>
          </w:p>
        </w:tc>
        <w:tc>
          <w:tcPr>
            <w:tcW w:w="1306" w:type="pct"/>
          </w:tcPr>
          <w:p w14:paraId="71D539F0" w14:textId="77777777" w:rsidR="007003B8" w:rsidRPr="0070624C" w:rsidRDefault="007003B8" w:rsidP="00A241B7">
            <w:pPr>
              <w:pStyle w:val="RepTable"/>
              <w:tabs>
                <w:tab w:val="left" w:pos="720"/>
              </w:tabs>
            </w:pPr>
            <w:r w:rsidRPr="0070624C">
              <w:t>100%</w:t>
            </w:r>
          </w:p>
        </w:tc>
        <w:tc>
          <w:tcPr>
            <w:tcW w:w="1273" w:type="pct"/>
          </w:tcPr>
          <w:p w14:paraId="1C1C8E59" w14:textId="77777777" w:rsidR="007003B8" w:rsidRPr="0070624C" w:rsidRDefault="007003B8" w:rsidP="00A241B7">
            <w:pPr>
              <w:pStyle w:val="RepTable"/>
              <w:tabs>
                <w:tab w:val="left" w:pos="720"/>
              </w:tabs>
            </w:pPr>
            <w:r w:rsidRPr="0070624C">
              <w:t>100%</w:t>
            </w:r>
          </w:p>
        </w:tc>
        <w:tc>
          <w:tcPr>
            <w:tcW w:w="1603" w:type="pct"/>
          </w:tcPr>
          <w:p w14:paraId="0E8D9E03" w14:textId="77777777" w:rsidR="007003B8" w:rsidRPr="00615E4F" w:rsidRDefault="00EC322E" w:rsidP="00A241B7">
            <w:pPr>
              <w:pStyle w:val="RepTable"/>
              <w:tabs>
                <w:tab w:val="left" w:pos="720"/>
              </w:tabs>
              <w:rPr>
                <w:color w:val="FF0000"/>
              </w:rPr>
            </w:pPr>
            <w:ins w:id="337" w:author="Hilde Grosemans" w:date="2025-04-10T17:34:00Z">
              <w:r w:rsidRPr="00615E4F">
                <w:rPr>
                  <w:color w:val="FF0000"/>
                </w:rPr>
                <w:t>100%</w:t>
              </w:r>
            </w:ins>
          </w:p>
        </w:tc>
      </w:tr>
      <w:tr w:rsidR="004668F3" w:rsidRPr="00B32849" w14:paraId="1A18CFC2" w14:textId="77777777" w:rsidTr="004668F3">
        <w:tc>
          <w:tcPr>
            <w:tcW w:w="819" w:type="pct"/>
          </w:tcPr>
          <w:p w14:paraId="41D9EC07" w14:textId="77777777" w:rsidR="007003B8" w:rsidRPr="00B32849" w:rsidRDefault="007003B8" w:rsidP="00636FE1">
            <w:pPr>
              <w:pStyle w:val="RepTable"/>
            </w:pPr>
            <w:r w:rsidRPr="00B32849">
              <w:t>Oral absorption</w:t>
            </w:r>
          </w:p>
        </w:tc>
        <w:tc>
          <w:tcPr>
            <w:tcW w:w="1306" w:type="pct"/>
          </w:tcPr>
          <w:p w14:paraId="60408DC6" w14:textId="77777777" w:rsidR="007003B8" w:rsidRPr="0070624C" w:rsidRDefault="007003B8" w:rsidP="00A241B7">
            <w:pPr>
              <w:pStyle w:val="RepTable"/>
              <w:tabs>
                <w:tab w:val="left" w:pos="720"/>
              </w:tabs>
            </w:pPr>
            <w:r w:rsidRPr="0070624C">
              <w:t>70%</w:t>
            </w:r>
          </w:p>
        </w:tc>
        <w:tc>
          <w:tcPr>
            <w:tcW w:w="1273" w:type="pct"/>
          </w:tcPr>
          <w:p w14:paraId="278BDED7" w14:textId="77777777" w:rsidR="007003B8" w:rsidRPr="0070624C" w:rsidRDefault="007003B8" w:rsidP="00A241B7">
            <w:pPr>
              <w:pStyle w:val="RepTable"/>
              <w:tabs>
                <w:tab w:val="left" w:pos="720"/>
              </w:tabs>
            </w:pPr>
            <w:r w:rsidRPr="0070624C">
              <w:t>2%</w:t>
            </w:r>
          </w:p>
        </w:tc>
        <w:tc>
          <w:tcPr>
            <w:tcW w:w="1603" w:type="pct"/>
          </w:tcPr>
          <w:p w14:paraId="3BF0A5E3" w14:textId="77777777" w:rsidR="007003B8" w:rsidRPr="00615E4F" w:rsidRDefault="00EC322E" w:rsidP="00A241B7">
            <w:pPr>
              <w:pStyle w:val="RepTable"/>
              <w:tabs>
                <w:tab w:val="left" w:pos="720"/>
              </w:tabs>
              <w:rPr>
                <w:color w:val="FF0000"/>
              </w:rPr>
            </w:pPr>
            <w:ins w:id="338" w:author="Hilde Grosemans" w:date="2025-04-10T17:34:00Z">
              <w:r w:rsidRPr="00615E4F">
                <w:rPr>
                  <w:color w:val="FF0000"/>
                </w:rPr>
                <w:t>73%</w:t>
              </w:r>
            </w:ins>
          </w:p>
        </w:tc>
      </w:tr>
      <w:tr w:rsidR="004668F3" w:rsidRPr="00B32849" w14:paraId="46A8D9EF" w14:textId="77777777" w:rsidTr="004668F3">
        <w:tc>
          <w:tcPr>
            <w:tcW w:w="819" w:type="pct"/>
          </w:tcPr>
          <w:p w14:paraId="44E6F43B" w14:textId="77777777" w:rsidR="007003B8" w:rsidRPr="00B32849" w:rsidRDefault="007003B8" w:rsidP="00636FE1">
            <w:pPr>
              <w:pStyle w:val="RepTable"/>
            </w:pPr>
            <w:r w:rsidRPr="00B32849">
              <w:t>Dermal absorption</w:t>
            </w:r>
          </w:p>
        </w:tc>
        <w:tc>
          <w:tcPr>
            <w:tcW w:w="1306" w:type="pct"/>
          </w:tcPr>
          <w:p w14:paraId="6B346275" w14:textId="77777777" w:rsidR="007003B8" w:rsidRPr="00F41BBA" w:rsidRDefault="007003B8" w:rsidP="00636FE1">
            <w:pPr>
              <w:pStyle w:val="RepTable"/>
              <w:rPr>
                <w:lang w:val="fr-FR"/>
              </w:rPr>
            </w:pPr>
            <w:r w:rsidRPr="00F41BBA">
              <w:rPr>
                <w:lang w:val="fr-FR"/>
              </w:rPr>
              <w:t xml:space="preserve">Concentrate: </w:t>
            </w:r>
            <w:r>
              <w:rPr>
                <w:lang w:val="fr-FR"/>
              </w:rPr>
              <w:t>70</w:t>
            </w:r>
            <w:r w:rsidRPr="00F41BBA">
              <w:rPr>
                <w:lang w:val="fr-FR"/>
              </w:rPr>
              <w:t>%</w:t>
            </w:r>
          </w:p>
          <w:p w14:paraId="53B21957" w14:textId="77777777" w:rsidR="007003B8" w:rsidRPr="00B32849" w:rsidRDefault="007003B8" w:rsidP="00636FE1">
            <w:pPr>
              <w:pStyle w:val="RepTable"/>
            </w:pPr>
            <w:r w:rsidRPr="00F41BBA">
              <w:rPr>
                <w:lang w:val="fr-FR"/>
              </w:rPr>
              <w:t xml:space="preserve">Dilution: </w:t>
            </w:r>
            <w:r>
              <w:rPr>
                <w:lang w:val="fr-FR"/>
              </w:rPr>
              <w:t>70</w:t>
            </w:r>
            <w:r w:rsidRPr="00F41BBA">
              <w:rPr>
                <w:lang w:val="fr-FR"/>
              </w:rPr>
              <w:t xml:space="preserve">% </w:t>
            </w:r>
          </w:p>
        </w:tc>
        <w:tc>
          <w:tcPr>
            <w:tcW w:w="1273" w:type="pct"/>
          </w:tcPr>
          <w:p w14:paraId="7282FBBD" w14:textId="77777777" w:rsidR="007003B8" w:rsidRPr="00F41BBA" w:rsidRDefault="007003B8" w:rsidP="00636FE1">
            <w:pPr>
              <w:pStyle w:val="RepTable"/>
              <w:rPr>
                <w:lang w:val="fr-FR"/>
              </w:rPr>
            </w:pPr>
            <w:r w:rsidRPr="00F41BBA">
              <w:rPr>
                <w:lang w:val="fr-FR"/>
              </w:rPr>
              <w:t xml:space="preserve">Concentrate: </w:t>
            </w:r>
            <w:r>
              <w:rPr>
                <w:lang w:val="fr-FR"/>
              </w:rPr>
              <w:t>70</w:t>
            </w:r>
            <w:r w:rsidRPr="00F41BBA">
              <w:rPr>
                <w:lang w:val="fr-FR"/>
              </w:rPr>
              <w:t>%</w:t>
            </w:r>
          </w:p>
          <w:p w14:paraId="26007966" w14:textId="77777777" w:rsidR="007003B8" w:rsidRPr="00B32849" w:rsidRDefault="007003B8" w:rsidP="00636FE1">
            <w:pPr>
              <w:pStyle w:val="RepTable"/>
            </w:pPr>
            <w:r w:rsidRPr="00F41BBA">
              <w:rPr>
                <w:lang w:val="fr-FR"/>
              </w:rPr>
              <w:t xml:space="preserve">Dilution: </w:t>
            </w:r>
            <w:r>
              <w:rPr>
                <w:lang w:val="fr-FR"/>
              </w:rPr>
              <w:t>70</w:t>
            </w:r>
            <w:r w:rsidRPr="00F41BBA">
              <w:rPr>
                <w:lang w:val="fr-FR"/>
              </w:rPr>
              <w:t xml:space="preserve">% </w:t>
            </w:r>
          </w:p>
        </w:tc>
        <w:tc>
          <w:tcPr>
            <w:tcW w:w="1603" w:type="pct"/>
          </w:tcPr>
          <w:p w14:paraId="7B3DFBB8" w14:textId="77777777" w:rsidR="00EC322E" w:rsidRPr="00615E4F" w:rsidRDefault="00EC322E" w:rsidP="00EC322E">
            <w:pPr>
              <w:pStyle w:val="RepTable"/>
              <w:rPr>
                <w:ins w:id="339" w:author="Hilde Grosemans" w:date="2025-04-10T17:34:00Z"/>
                <w:color w:val="FF0000"/>
                <w:lang w:val="fr-FR"/>
              </w:rPr>
            </w:pPr>
            <w:ins w:id="340" w:author="Hilde Grosemans" w:date="2025-04-10T17:34:00Z">
              <w:r w:rsidRPr="00615E4F">
                <w:rPr>
                  <w:color w:val="FF0000"/>
                  <w:lang w:val="fr-FR"/>
                </w:rPr>
                <w:t>Concentrate: 70%</w:t>
              </w:r>
            </w:ins>
          </w:p>
          <w:p w14:paraId="13EEAE7E" w14:textId="77777777" w:rsidR="007003B8" w:rsidRPr="00615E4F" w:rsidRDefault="00EC322E" w:rsidP="00EC322E">
            <w:pPr>
              <w:pStyle w:val="RepTable"/>
              <w:rPr>
                <w:color w:val="FF0000"/>
                <w:lang w:val="fr-FR"/>
              </w:rPr>
            </w:pPr>
            <w:ins w:id="341" w:author="Hilde Grosemans" w:date="2025-04-10T17:34:00Z">
              <w:r w:rsidRPr="00615E4F">
                <w:rPr>
                  <w:color w:val="FF0000"/>
                  <w:lang w:val="fr-FR"/>
                </w:rPr>
                <w:t>Dilution: 70%</w:t>
              </w:r>
            </w:ins>
          </w:p>
        </w:tc>
      </w:tr>
    </w:tbl>
    <w:p w14:paraId="56BD8E93" w14:textId="77777777" w:rsidR="00C81348" w:rsidRPr="00B32849" w:rsidRDefault="00C81348" w:rsidP="00636FE1">
      <w:pPr>
        <w:pStyle w:val="Nagwek3"/>
      </w:pPr>
      <w:bookmarkStart w:id="342" w:name="_Toc304462612"/>
      <w:bookmarkStart w:id="343" w:name="_Toc314067803"/>
      <w:bookmarkStart w:id="344" w:name="_Toc314122093"/>
      <w:bookmarkStart w:id="345" w:name="_Toc314129272"/>
      <w:bookmarkStart w:id="346" w:name="_Toc314142391"/>
      <w:bookmarkStart w:id="347" w:name="_Toc314557398"/>
      <w:bookmarkStart w:id="348" w:name="_Toc314557656"/>
      <w:bookmarkStart w:id="349" w:name="_Toc328552157"/>
      <w:bookmarkStart w:id="350" w:name="_Toc332020600"/>
      <w:bookmarkStart w:id="351" w:name="_Toc332203444"/>
      <w:bookmarkStart w:id="352" w:name="_Toc332206996"/>
      <w:bookmarkStart w:id="353" w:name="_Toc332296165"/>
      <w:bookmarkStart w:id="354" w:name="_Toc336434732"/>
      <w:bookmarkStart w:id="355" w:name="_Toc397516883"/>
      <w:bookmarkStart w:id="356" w:name="_Toc398627863"/>
      <w:bookmarkStart w:id="357" w:name="_Toc399335718"/>
      <w:bookmarkStart w:id="358" w:name="_Toc399764858"/>
      <w:bookmarkStart w:id="359" w:name="_Toc412562650"/>
      <w:bookmarkStart w:id="360" w:name="_Toc412562727"/>
      <w:bookmarkStart w:id="361" w:name="_Toc413662719"/>
      <w:bookmarkStart w:id="362" w:name="_Toc413673576"/>
      <w:bookmarkStart w:id="363" w:name="_Toc413673674"/>
      <w:bookmarkStart w:id="364" w:name="_Toc413673745"/>
      <w:bookmarkStart w:id="365" w:name="_Toc413928644"/>
      <w:bookmarkStart w:id="366" w:name="_Toc413936258"/>
      <w:bookmarkStart w:id="367" w:name="_Toc413937969"/>
      <w:bookmarkStart w:id="368" w:name="_Toc414026696"/>
      <w:bookmarkStart w:id="369" w:name="_Toc414974075"/>
      <w:bookmarkStart w:id="370" w:name="_Toc450900949"/>
      <w:bookmarkStart w:id="371" w:name="_Toc450920615"/>
      <w:bookmarkStart w:id="372" w:name="_Toc450923736"/>
      <w:bookmarkStart w:id="373" w:name="_Toc454460969"/>
      <w:bookmarkStart w:id="374" w:name="_Toc454462805"/>
      <w:bookmarkStart w:id="375" w:name="_Toc167789043"/>
      <w:r w:rsidRPr="00B32849">
        <w:t>Selection of critical use(s) and justification</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14:paraId="411374B2" w14:textId="77777777" w:rsidR="00C81348" w:rsidRPr="00B32849" w:rsidRDefault="00C81348" w:rsidP="00636FE1">
      <w:pPr>
        <w:pStyle w:val="RepStandard"/>
      </w:pPr>
      <w:r w:rsidRPr="00B32849">
        <w:t>The critical GAP used for the exposure assessment of the plant protection prod</w:t>
      </w:r>
      <w:r w:rsidRPr="00A81F37">
        <w:t xml:space="preserve">uct is shown in </w:t>
      </w:r>
      <w:r w:rsidR="00CB75F4">
        <w:fldChar w:fldCharType="begin"/>
      </w:r>
      <w:r w:rsidR="00CB75F4">
        <w:instrText xml:space="preserve"> REF _Ref413937535 \h  \* MERGEFORMAT </w:instrText>
      </w:r>
      <w:r w:rsidR="00CB75F4">
        <w:fldChar w:fldCharType="separate"/>
      </w:r>
      <w:r w:rsidR="007C0A62" w:rsidRPr="00A81F37">
        <w:t>Table </w:t>
      </w:r>
      <w:r w:rsidR="007C0A62" w:rsidRPr="00A81F37">
        <w:rPr>
          <w:noProof/>
        </w:rPr>
        <w:t>6.1</w:t>
      </w:r>
      <w:r w:rsidR="007C0A62" w:rsidRPr="00A81F37">
        <w:noBreakHyphen/>
        <w:t>4</w:t>
      </w:r>
      <w:r w:rsidR="00CB75F4">
        <w:fldChar w:fldCharType="end"/>
      </w:r>
      <w:r w:rsidRPr="00A81F37">
        <w:t>. A list of all intended uses within the zone is given in Part B, Section 0.</w:t>
      </w:r>
      <w:r w:rsidRPr="00B32849">
        <w:t xml:space="preserve"> </w:t>
      </w:r>
    </w:p>
    <w:p w14:paraId="22709B98" w14:textId="77777777" w:rsidR="00C81348" w:rsidRDefault="00C81348" w:rsidP="00636FE1">
      <w:pPr>
        <w:pStyle w:val="Nagwek3"/>
      </w:pPr>
      <w:bookmarkStart w:id="376" w:name="_Toc328552159"/>
      <w:bookmarkStart w:id="377" w:name="_Toc332020602"/>
      <w:bookmarkStart w:id="378" w:name="_Toc332203445"/>
      <w:bookmarkStart w:id="379" w:name="_Toc332206997"/>
      <w:bookmarkStart w:id="380" w:name="_Toc332296166"/>
      <w:bookmarkStart w:id="381" w:name="_Toc336434733"/>
      <w:bookmarkStart w:id="382" w:name="_Toc397516884"/>
      <w:bookmarkStart w:id="383" w:name="_Toc398627864"/>
      <w:bookmarkStart w:id="384" w:name="_Toc399335719"/>
      <w:bookmarkStart w:id="385" w:name="_Toc399764859"/>
      <w:bookmarkStart w:id="386" w:name="_Toc412562651"/>
      <w:bookmarkStart w:id="387" w:name="_Toc412562728"/>
      <w:bookmarkStart w:id="388" w:name="_Toc413662720"/>
      <w:bookmarkStart w:id="389" w:name="_Toc413673577"/>
      <w:bookmarkStart w:id="390" w:name="_Toc413673675"/>
      <w:bookmarkStart w:id="391" w:name="_Toc413673746"/>
      <w:bookmarkStart w:id="392" w:name="_Toc413928645"/>
      <w:bookmarkStart w:id="393" w:name="_Toc413936259"/>
      <w:bookmarkStart w:id="394" w:name="_Toc413937970"/>
      <w:bookmarkStart w:id="395" w:name="_Toc414026697"/>
      <w:bookmarkStart w:id="396" w:name="_Toc414974076"/>
      <w:bookmarkStart w:id="397" w:name="_Toc450900950"/>
      <w:bookmarkStart w:id="398" w:name="_Toc450920616"/>
      <w:bookmarkStart w:id="399" w:name="_Toc450923737"/>
      <w:bookmarkStart w:id="400" w:name="_Toc454460970"/>
      <w:bookmarkStart w:id="401" w:name="_Toc454462806"/>
      <w:bookmarkStart w:id="402" w:name="_Toc167789044"/>
      <w:bookmarkStart w:id="403" w:name="_Toc300147919"/>
      <w:bookmarkStart w:id="404" w:name="_Toc304462613"/>
      <w:bookmarkStart w:id="405" w:name="_Toc314067804"/>
      <w:bookmarkStart w:id="406" w:name="_Toc314122094"/>
      <w:bookmarkStart w:id="407" w:name="_Toc314129273"/>
      <w:bookmarkStart w:id="408" w:name="_Toc314142392"/>
      <w:bookmarkStart w:id="409" w:name="_Toc314557399"/>
      <w:bookmarkStart w:id="410" w:name="_Toc314557657"/>
      <w:r w:rsidRPr="00B32849">
        <w:t>Operator exposure (KCP 7.2.1)</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550DE245" w14:textId="77777777" w:rsidR="00C81348" w:rsidRPr="00B32849" w:rsidRDefault="00C81348" w:rsidP="00636FE1">
      <w:pPr>
        <w:pStyle w:val="Nagwek4"/>
        <w:rPr>
          <w:lang w:val="en-GB"/>
        </w:rPr>
      </w:pPr>
      <w:bookmarkStart w:id="411" w:name="_Toc328552160"/>
      <w:bookmarkStart w:id="412" w:name="_Toc332020603"/>
      <w:bookmarkStart w:id="413" w:name="_Toc332203446"/>
      <w:bookmarkStart w:id="414" w:name="_Toc332206998"/>
      <w:bookmarkStart w:id="415" w:name="_Toc332296167"/>
      <w:bookmarkStart w:id="416" w:name="_Toc336434734"/>
      <w:bookmarkStart w:id="417" w:name="_Toc397516885"/>
      <w:bookmarkStart w:id="418" w:name="_Toc398627865"/>
      <w:bookmarkStart w:id="419" w:name="_Toc399335720"/>
      <w:bookmarkStart w:id="420" w:name="_Toc399764860"/>
      <w:bookmarkStart w:id="421" w:name="_Toc412562652"/>
      <w:bookmarkStart w:id="422" w:name="_Toc412562729"/>
      <w:bookmarkStart w:id="423" w:name="_Toc413662721"/>
      <w:bookmarkStart w:id="424" w:name="_Toc413673578"/>
      <w:bookmarkStart w:id="425" w:name="_Toc413673676"/>
      <w:bookmarkStart w:id="426" w:name="_Toc413673747"/>
      <w:bookmarkStart w:id="427" w:name="_Toc413928646"/>
      <w:bookmarkStart w:id="428" w:name="_Toc413936260"/>
      <w:bookmarkStart w:id="429" w:name="_Toc413937971"/>
      <w:bookmarkStart w:id="430" w:name="_Toc414026698"/>
      <w:bookmarkStart w:id="431" w:name="_Toc414974077"/>
      <w:bookmarkStart w:id="432" w:name="_Toc450900951"/>
      <w:bookmarkStart w:id="433" w:name="_Toc450920617"/>
      <w:bookmarkStart w:id="434" w:name="_Toc450923738"/>
      <w:bookmarkStart w:id="435" w:name="_Toc454460971"/>
      <w:bookmarkStart w:id="436" w:name="_Toc454462807"/>
      <w:bookmarkStart w:id="437" w:name="_Toc167789045"/>
      <w:bookmarkEnd w:id="403"/>
      <w:bookmarkEnd w:id="404"/>
      <w:bookmarkEnd w:id="405"/>
      <w:bookmarkEnd w:id="406"/>
      <w:bookmarkEnd w:id="407"/>
      <w:bookmarkEnd w:id="408"/>
      <w:bookmarkEnd w:id="409"/>
      <w:bookmarkEnd w:id="410"/>
      <w:r w:rsidRPr="00B32849">
        <w:rPr>
          <w:lang w:val="en-GB"/>
        </w:rPr>
        <w:t>Estimation of operator exposure</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10AE58EC" w14:textId="77777777" w:rsidR="00C81348" w:rsidRPr="00B32849" w:rsidRDefault="00C81348" w:rsidP="00636FE1">
      <w:pPr>
        <w:pStyle w:val="RepStandard"/>
      </w:pPr>
      <w:r w:rsidRPr="00B32849">
        <w:t xml:space="preserve">A summary of the exposure models used for estimation of operator exposure to the active substances during application of </w:t>
      </w:r>
      <w:r w:rsidR="00B66628">
        <w:t>IMS+MSM+MPR 2+10+30 OD</w:t>
      </w:r>
      <w:r w:rsidRPr="00B32849">
        <w:t xml:space="preserve"> according to the critical use(s) is presented in </w:t>
      </w:r>
      <w:r w:rsidR="00E74F3B" w:rsidRPr="00B32849">
        <w:fldChar w:fldCharType="begin"/>
      </w:r>
      <w:r w:rsidR="00682E32" w:rsidRPr="00B32849">
        <w:instrText xml:space="preserve"> REF _Ref413931167 \h </w:instrText>
      </w:r>
      <w:r w:rsidR="00E74F3B" w:rsidRPr="00B32849">
        <w:fldChar w:fldCharType="separate"/>
      </w:r>
      <w:r w:rsidR="007C0A62" w:rsidRPr="00B32849">
        <w:t>Table </w:t>
      </w:r>
      <w:r w:rsidR="007C0A62">
        <w:rPr>
          <w:noProof/>
        </w:rPr>
        <w:t>6.6</w:t>
      </w:r>
      <w:r w:rsidR="007C0A62">
        <w:noBreakHyphen/>
      </w:r>
      <w:r w:rsidR="007C0A62">
        <w:rPr>
          <w:noProof/>
        </w:rPr>
        <w:t>2</w:t>
      </w:r>
      <w:r w:rsidR="00E74F3B" w:rsidRPr="00B32849">
        <w:fldChar w:fldCharType="end"/>
      </w:r>
      <w:r w:rsidRPr="00B32849">
        <w:t xml:space="preserve">. </w:t>
      </w:r>
      <w:r w:rsidR="00FC75E0">
        <w:t>The o</w:t>
      </w:r>
      <w:r w:rsidRPr="00B32849">
        <w:t>utcome of the estimation is presented in</w:t>
      </w:r>
      <w:r w:rsidR="00682E32" w:rsidRPr="00B32849">
        <w:t xml:space="preserve"> </w:t>
      </w:r>
      <w:r w:rsidR="00E74F3B">
        <w:fldChar w:fldCharType="begin"/>
      </w:r>
      <w:r w:rsidR="00D24FE8">
        <w:instrText xml:space="preserve"> REF _Ref413931092 \h </w:instrText>
      </w:r>
      <w:r w:rsidR="00E74F3B">
        <w:fldChar w:fldCharType="separate"/>
      </w:r>
      <w:r w:rsidR="00D24FE8" w:rsidRPr="00B32849">
        <w:t>Table </w:t>
      </w:r>
      <w:r w:rsidR="00D24FE8">
        <w:rPr>
          <w:noProof/>
        </w:rPr>
        <w:t>6.6</w:t>
      </w:r>
      <w:r w:rsidR="00D24FE8">
        <w:noBreakHyphen/>
      </w:r>
      <w:r w:rsidR="00D24FE8">
        <w:rPr>
          <w:noProof/>
        </w:rPr>
        <w:t>3</w:t>
      </w:r>
      <w:r w:rsidR="00E74F3B">
        <w:fldChar w:fldCharType="end"/>
      </w:r>
      <w:r w:rsidR="007C647B" w:rsidRPr="00552111">
        <w:t xml:space="preserve"> (longer term exposure)</w:t>
      </w:r>
      <w:r w:rsidRPr="00552111">
        <w:t>.</w:t>
      </w:r>
      <w:r w:rsidRPr="00B32849">
        <w:t xml:space="preserve"> </w:t>
      </w:r>
      <w:bookmarkStart w:id="438" w:name="_Toc300147920"/>
      <w:bookmarkStart w:id="439" w:name="_Toc304462614"/>
      <w:bookmarkStart w:id="440" w:name="_Toc314067805"/>
      <w:bookmarkStart w:id="441" w:name="_Toc314122095"/>
      <w:bookmarkStart w:id="442" w:name="_Toc314129274"/>
      <w:bookmarkStart w:id="443" w:name="_Toc314142393"/>
      <w:bookmarkStart w:id="444" w:name="_Toc314557400"/>
      <w:bookmarkStart w:id="445" w:name="_Toc314557658"/>
      <w:r w:rsidRPr="00B32849">
        <w:t xml:space="preserve">Detailed calculations are in </w:t>
      </w:r>
      <w:r w:rsidR="00E74F3B" w:rsidRPr="00B32849">
        <w:fldChar w:fldCharType="begin"/>
      </w:r>
      <w:r w:rsidR="00936E35" w:rsidRPr="00B32849">
        <w:instrText xml:space="preserve"> REF _Ref414444418 \r \h </w:instrText>
      </w:r>
      <w:r w:rsidR="00E74F3B" w:rsidRPr="00B32849">
        <w:fldChar w:fldCharType="separate"/>
      </w:r>
      <w:r w:rsidR="007C0A62">
        <w:t>Appendix 3</w:t>
      </w:r>
      <w:r w:rsidR="00E74F3B" w:rsidRPr="00B32849">
        <w:fldChar w:fldCharType="end"/>
      </w:r>
      <w:r w:rsidRPr="00B32849">
        <w:t>.</w:t>
      </w:r>
    </w:p>
    <w:p w14:paraId="0B95FFC6" w14:textId="77777777" w:rsidR="00C81348" w:rsidRPr="00B32849" w:rsidRDefault="00636FE1" w:rsidP="00C81348">
      <w:pPr>
        <w:pStyle w:val="RepLabel"/>
        <w:spacing w:before="240"/>
      </w:pPr>
      <w:bookmarkStart w:id="446" w:name="_Ref413931167"/>
      <w:bookmarkEnd w:id="438"/>
      <w:bookmarkEnd w:id="439"/>
      <w:bookmarkEnd w:id="440"/>
      <w:bookmarkEnd w:id="441"/>
      <w:bookmarkEnd w:id="442"/>
      <w:bookmarkEnd w:id="443"/>
      <w:bookmarkEnd w:id="444"/>
      <w:bookmarkEnd w:id="445"/>
      <w:r w:rsidRPr="00B32849">
        <w:t>Table </w:t>
      </w:r>
      <w:r w:rsidR="00E74F3B">
        <w:fldChar w:fldCharType="begin"/>
      </w:r>
      <w:r w:rsidR="001F20EF">
        <w:instrText xml:space="preserve"> STYLEREF 2 \s </w:instrText>
      </w:r>
      <w:r w:rsidR="00E74F3B">
        <w:fldChar w:fldCharType="separate"/>
      </w:r>
      <w:r w:rsidR="007C0A62">
        <w:rPr>
          <w:noProof/>
        </w:rPr>
        <w:t>6.6</w:t>
      </w:r>
      <w:r w:rsidR="00E74F3B">
        <w:fldChar w:fldCharType="end"/>
      </w:r>
      <w:r w:rsidR="001F20EF">
        <w:noBreakHyphen/>
      </w:r>
      <w:r w:rsidR="00E74F3B">
        <w:fldChar w:fldCharType="begin"/>
      </w:r>
      <w:r w:rsidR="001F20EF">
        <w:instrText xml:space="preserve"> SEQ Table \* ARABIC \s 2 </w:instrText>
      </w:r>
      <w:r w:rsidR="00E74F3B">
        <w:fldChar w:fldCharType="separate"/>
      </w:r>
      <w:r w:rsidR="007C0A62">
        <w:rPr>
          <w:noProof/>
        </w:rPr>
        <w:t>2</w:t>
      </w:r>
      <w:r w:rsidR="00E74F3B">
        <w:fldChar w:fldCharType="end"/>
      </w:r>
      <w:bookmarkEnd w:id="446"/>
      <w:r w:rsidR="00C81348" w:rsidRPr="00B32849">
        <w:t>:</w:t>
      </w:r>
      <w:r w:rsidR="00C81348"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13"/>
        <w:gridCol w:w="7159"/>
      </w:tblGrid>
      <w:tr w:rsidR="00C81348" w:rsidRPr="00B32849" w14:paraId="4740201B" w14:textId="77777777" w:rsidTr="00A241B7">
        <w:tc>
          <w:tcPr>
            <w:tcW w:w="1221" w:type="pct"/>
          </w:tcPr>
          <w:p w14:paraId="1481FE96" w14:textId="77777777" w:rsidR="00C81348" w:rsidRPr="00B32849" w:rsidRDefault="00C81348" w:rsidP="00636FE1">
            <w:pPr>
              <w:pStyle w:val="RepTable"/>
            </w:pPr>
            <w:r w:rsidRPr="00B32849">
              <w:t>Critical use(s)</w:t>
            </w:r>
          </w:p>
        </w:tc>
        <w:tc>
          <w:tcPr>
            <w:tcW w:w="3779" w:type="pct"/>
          </w:tcPr>
          <w:p w14:paraId="5A10880C" w14:textId="77777777" w:rsidR="00C81348" w:rsidRPr="00B32849" w:rsidRDefault="005B6271" w:rsidP="00636FE1">
            <w:pPr>
              <w:pStyle w:val="RepTable"/>
            </w:pPr>
            <w:r>
              <w:t>Cereals</w:t>
            </w:r>
            <w:r w:rsidR="00C81348" w:rsidRPr="00B32849">
              <w:t xml:space="preserve"> (max. </w:t>
            </w:r>
            <w:r>
              <w:t>1.5</w:t>
            </w:r>
            <w:r w:rsidR="00040854">
              <w:t xml:space="preserve"> L</w:t>
            </w:r>
            <w:r w:rsidR="00C81348" w:rsidRPr="00B32849">
              <w:t xml:space="preserve"> product/ha)</w:t>
            </w:r>
          </w:p>
        </w:tc>
      </w:tr>
      <w:tr w:rsidR="00C81348" w:rsidRPr="00B32849" w14:paraId="695F9386" w14:textId="77777777" w:rsidTr="00A241B7">
        <w:tc>
          <w:tcPr>
            <w:tcW w:w="1221" w:type="pct"/>
          </w:tcPr>
          <w:p w14:paraId="021C8D4B" w14:textId="77777777" w:rsidR="00C81348" w:rsidRPr="00B32849" w:rsidRDefault="00C81348" w:rsidP="00636FE1">
            <w:pPr>
              <w:pStyle w:val="RepTable"/>
            </w:pPr>
            <w:r w:rsidRPr="00B32849">
              <w:t>Model(s)</w:t>
            </w:r>
          </w:p>
        </w:tc>
        <w:tc>
          <w:tcPr>
            <w:tcW w:w="3779" w:type="pct"/>
          </w:tcPr>
          <w:p w14:paraId="1C6535CA" w14:textId="77777777" w:rsidR="00C81348" w:rsidRPr="00552111" w:rsidRDefault="00C3126B" w:rsidP="00636FE1">
            <w:pPr>
              <w:pStyle w:val="RepTable"/>
              <w:rPr>
                <w:bCs/>
                <w:szCs w:val="20"/>
              </w:rPr>
            </w:pPr>
            <w:r w:rsidRPr="00552111">
              <w:rPr>
                <w:bCs/>
                <w:szCs w:val="20"/>
              </w:rPr>
              <w:t xml:space="preserve">Guidance on the assessment of exposure of operators, workers, residents and bystanders in risk assessment for plant protection products; EFSA Journal </w:t>
            </w:r>
            <w:r w:rsidR="007D476F">
              <w:rPr>
                <w:bCs/>
                <w:szCs w:val="20"/>
              </w:rPr>
              <w:t>2022;20(1):7032</w:t>
            </w:r>
          </w:p>
          <w:p w14:paraId="71CD3B0F" w14:textId="77777777" w:rsidR="00C9713D" w:rsidRPr="00B32849" w:rsidRDefault="00A24F36" w:rsidP="00735D28">
            <w:pPr>
              <w:pStyle w:val="RepTable"/>
            </w:pPr>
            <w:r>
              <w:t>OPEX version: 0.3.22</w:t>
            </w:r>
          </w:p>
        </w:tc>
      </w:tr>
    </w:tbl>
    <w:p w14:paraId="12AB7D3C" w14:textId="77777777" w:rsidR="00C81348" w:rsidRPr="007C647B" w:rsidRDefault="00217B1C" w:rsidP="00C81348">
      <w:pPr>
        <w:pStyle w:val="RepLabel"/>
        <w:spacing w:before="240"/>
        <w:rPr>
          <w:highlight w:val="magenta"/>
        </w:rPr>
      </w:pPr>
      <w:bookmarkStart w:id="447" w:name="_Ref413931092"/>
      <w:r w:rsidRPr="00B32849">
        <w:t>Table </w:t>
      </w:r>
      <w:r w:rsidR="00E74F3B">
        <w:fldChar w:fldCharType="begin"/>
      </w:r>
      <w:r w:rsidR="001F20EF">
        <w:instrText xml:space="preserve"> STYLEREF 2 \s </w:instrText>
      </w:r>
      <w:r w:rsidR="00E74F3B">
        <w:fldChar w:fldCharType="separate"/>
      </w:r>
      <w:r w:rsidR="00D24FE8">
        <w:rPr>
          <w:noProof/>
        </w:rPr>
        <w:t>6.6</w:t>
      </w:r>
      <w:r w:rsidR="00E74F3B">
        <w:fldChar w:fldCharType="end"/>
      </w:r>
      <w:r w:rsidR="000E7920">
        <w:t>.</w:t>
      </w:r>
      <w:bookmarkEnd w:id="447"/>
      <w:r w:rsidR="005220F3">
        <w:t>2</w:t>
      </w:r>
      <w:ins w:id="448" w:author="Bożena Wiadrowska" w:date="2025-04-12T13:26:00Z">
        <w:r w:rsidR="000E7920">
          <w:t>-</w:t>
        </w:r>
      </w:ins>
      <w:r w:rsidR="005220F3">
        <w:t>1</w:t>
      </w:r>
      <w:r w:rsidR="00DF59B5" w:rsidRPr="00B32849">
        <w:t>:</w:t>
      </w:r>
      <w:r w:rsidRPr="00B32849">
        <w:tab/>
      </w:r>
      <w:r w:rsidR="00C81348" w:rsidRPr="00552111">
        <w:t xml:space="preserve">Estimated operator exposure </w:t>
      </w:r>
      <w:r w:rsidR="00735D28" w:rsidRPr="00552111">
        <w:t>(</w:t>
      </w:r>
      <w:r w:rsidR="00080328">
        <w:t>long-term</w:t>
      </w:r>
      <w:r w:rsidR="00735D28" w:rsidRPr="00552111">
        <w:t xml:space="preserve"> exposure)</w:t>
      </w:r>
    </w:p>
    <w:tbl>
      <w:tblPr>
        <w:tblW w:w="46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60"/>
        <w:gridCol w:w="1421"/>
        <w:gridCol w:w="37"/>
        <w:gridCol w:w="961"/>
        <w:gridCol w:w="1023"/>
        <w:gridCol w:w="906"/>
        <w:gridCol w:w="1116"/>
        <w:gridCol w:w="991"/>
        <w:gridCol w:w="1132"/>
      </w:tblGrid>
      <w:tr w:rsidR="00321607" w:rsidRPr="002E54A5" w14:paraId="6F194418" w14:textId="77777777" w:rsidTr="008F37FD">
        <w:tc>
          <w:tcPr>
            <w:tcW w:w="712" w:type="pct"/>
            <w:vAlign w:val="center"/>
          </w:tcPr>
          <w:p w14:paraId="57F01C72" w14:textId="77777777" w:rsidR="00321607" w:rsidRPr="00552111" w:rsidRDefault="00321607" w:rsidP="00130228">
            <w:pPr>
              <w:pStyle w:val="RepTableHeader"/>
              <w:jc w:val="center"/>
              <w:rPr>
                <w:lang w:val="en-GB"/>
              </w:rPr>
            </w:pPr>
          </w:p>
        </w:tc>
        <w:tc>
          <w:tcPr>
            <w:tcW w:w="824" w:type="pct"/>
            <w:gridSpan w:val="2"/>
            <w:vAlign w:val="center"/>
          </w:tcPr>
          <w:p w14:paraId="31801D5A" w14:textId="77777777" w:rsidR="00321607" w:rsidRPr="00552111" w:rsidRDefault="00321607" w:rsidP="00130228">
            <w:pPr>
              <w:pStyle w:val="RepTableHeader"/>
              <w:jc w:val="center"/>
              <w:rPr>
                <w:lang w:val="en-GB"/>
              </w:rPr>
            </w:pPr>
          </w:p>
        </w:tc>
        <w:tc>
          <w:tcPr>
            <w:tcW w:w="1121" w:type="pct"/>
            <w:gridSpan w:val="2"/>
            <w:vAlign w:val="center"/>
          </w:tcPr>
          <w:p w14:paraId="1AF2DAAB" w14:textId="77777777" w:rsidR="00321607" w:rsidRPr="00552111" w:rsidRDefault="00321607" w:rsidP="00130228">
            <w:pPr>
              <w:pStyle w:val="RepTableHeader"/>
              <w:jc w:val="center"/>
              <w:rPr>
                <w:lang w:val="en-GB"/>
              </w:rPr>
            </w:pPr>
            <w:proofErr w:type="spellStart"/>
            <w:r>
              <w:rPr>
                <w:lang w:val="en-GB"/>
              </w:rPr>
              <w:t>Iodosulfuron</w:t>
            </w:r>
            <w:proofErr w:type="spellEnd"/>
            <w:r>
              <w:rPr>
                <w:lang w:val="en-GB"/>
              </w:rPr>
              <w:t>-methyl-sodium</w:t>
            </w:r>
          </w:p>
        </w:tc>
        <w:tc>
          <w:tcPr>
            <w:tcW w:w="1143" w:type="pct"/>
            <w:gridSpan w:val="2"/>
            <w:vAlign w:val="center"/>
          </w:tcPr>
          <w:p w14:paraId="71BB84D8" w14:textId="77777777" w:rsidR="00321607" w:rsidRPr="00552111" w:rsidRDefault="00321607" w:rsidP="008052BF">
            <w:pPr>
              <w:pStyle w:val="RepTableHeader"/>
              <w:jc w:val="center"/>
              <w:rPr>
                <w:lang w:val="en-GB"/>
              </w:rPr>
            </w:pPr>
            <w:proofErr w:type="spellStart"/>
            <w:r>
              <w:rPr>
                <w:lang w:val="en-GB"/>
              </w:rPr>
              <w:t>Mesosulfuron</w:t>
            </w:r>
            <w:proofErr w:type="spellEnd"/>
            <w:r>
              <w:rPr>
                <w:lang w:val="en-GB"/>
              </w:rPr>
              <w:t>-methyl</w:t>
            </w:r>
          </w:p>
        </w:tc>
        <w:tc>
          <w:tcPr>
            <w:tcW w:w="1200" w:type="pct"/>
            <w:gridSpan w:val="2"/>
          </w:tcPr>
          <w:p w14:paraId="41E4518C" w14:textId="77777777" w:rsidR="00321607" w:rsidRPr="00615E4F" w:rsidRDefault="00477F1E" w:rsidP="008052BF">
            <w:pPr>
              <w:pStyle w:val="RepTableHeader"/>
              <w:jc w:val="center"/>
              <w:rPr>
                <w:color w:val="FF0000"/>
                <w:lang w:val="en-GB"/>
              </w:rPr>
            </w:pPr>
            <w:proofErr w:type="spellStart"/>
            <w:ins w:id="449" w:author="Hilde Grosemans" w:date="2025-04-11T09:51:00Z">
              <w:r w:rsidRPr="00615E4F">
                <w:rPr>
                  <w:color w:val="FF0000"/>
                  <w:lang w:val="en-GB"/>
                </w:rPr>
                <w:t>Mefenpyr</w:t>
              </w:r>
              <w:proofErr w:type="spellEnd"/>
              <w:r w:rsidRPr="00615E4F">
                <w:rPr>
                  <w:color w:val="FF0000"/>
                  <w:lang w:val="en-GB"/>
                </w:rPr>
                <w:t>-diethyl</w:t>
              </w:r>
            </w:ins>
          </w:p>
        </w:tc>
      </w:tr>
      <w:tr w:rsidR="008F37FD" w:rsidRPr="002E54A5" w14:paraId="416EB45A" w14:textId="77777777" w:rsidTr="008F37FD">
        <w:tc>
          <w:tcPr>
            <w:tcW w:w="712" w:type="pct"/>
          </w:tcPr>
          <w:p w14:paraId="37563D90" w14:textId="77777777" w:rsidR="007F720B" w:rsidRPr="00552111" w:rsidRDefault="007F720B" w:rsidP="007F720B">
            <w:pPr>
              <w:pStyle w:val="RepTableHeader"/>
              <w:rPr>
                <w:lang w:val="en-GB"/>
              </w:rPr>
            </w:pPr>
            <w:r w:rsidRPr="00552111">
              <w:rPr>
                <w:lang w:val="en-GB"/>
              </w:rPr>
              <w:t>Model data</w:t>
            </w:r>
          </w:p>
        </w:tc>
        <w:tc>
          <w:tcPr>
            <w:tcW w:w="824" w:type="pct"/>
            <w:gridSpan w:val="2"/>
          </w:tcPr>
          <w:p w14:paraId="02848612" w14:textId="77777777" w:rsidR="007F720B" w:rsidRPr="00552111" w:rsidRDefault="007F720B" w:rsidP="007F720B">
            <w:pPr>
              <w:pStyle w:val="RepTableHeader"/>
              <w:rPr>
                <w:lang w:val="en-GB"/>
              </w:rPr>
            </w:pPr>
            <w:r w:rsidRPr="00552111">
              <w:rPr>
                <w:lang w:val="en-GB"/>
              </w:rPr>
              <w:t>Level of PPE</w:t>
            </w:r>
          </w:p>
        </w:tc>
        <w:tc>
          <w:tcPr>
            <w:tcW w:w="543" w:type="pct"/>
          </w:tcPr>
          <w:p w14:paraId="31182254" w14:textId="77777777" w:rsidR="007F720B" w:rsidRPr="00552111" w:rsidRDefault="007F720B" w:rsidP="007F720B">
            <w:pPr>
              <w:pStyle w:val="RepTableHeader"/>
              <w:jc w:val="center"/>
              <w:rPr>
                <w:lang w:val="en-GB"/>
              </w:rPr>
            </w:pPr>
            <w:r w:rsidRPr="00552111">
              <w:rPr>
                <w:lang w:val="en-GB"/>
              </w:rPr>
              <w:t xml:space="preserve">Total absorbed dose </w:t>
            </w:r>
            <w:r w:rsidRPr="00552111">
              <w:rPr>
                <w:lang w:val="en-GB"/>
              </w:rPr>
              <w:br/>
              <w:t>(mg/kg</w:t>
            </w:r>
            <w:r>
              <w:rPr>
                <w:lang w:val="en-GB"/>
              </w:rPr>
              <w:t xml:space="preserve"> </w:t>
            </w:r>
            <w:proofErr w:type="spellStart"/>
            <w:r>
              <w:rPr>
                <w:lang w:val="en-GB"/>
              </w:rPr>
              <w:t>bw</w:t>
            </w:r>
            <w:proofErr w:type="spellEnd"/>
            <w:r w:rsidRPr="00552111">
              <w:rPr>
                <w:lang w:val="en-GB"/>
              </w:rPr>
              <w:t>/day)</w:t>
            </w:r>
          </w:p>
        </w:tc>
        <w:tc>
          <w:tcPr>
            <w:tcW w:w="578" w:type="pct"/>
          </w:tcPr>
          <w:p w14:paraId="05E9B66E" w14:textId="77777777" w:rsidR="007F720B" w:rsidRPr="00552111" w:rsidRDefault="007F720B" w:rsidP="007F720B">
            <w:pPr>
              <w:pStyle w:val="RepTableHeader"/>
              <w:jc w:val="center"/>
              <w:rPr>
                <w:lang w:val="en-GB"/>
              </w:rPr>
            </w:pPr>
            <w:r w:rsidRPr="00552111">
              <w:rPr>
                <w:lang w:val="en-GB"/>
              </w:rPr>
              <w:t>% of systemic AOEL</w:t>
            </w:r>
          </w:p>
        </w:tc>
        <w:tc>
          <w:tcPr>
            <w:tcW w:w="512" w:type="pct"/>
          </w:tcPr>
          <w:p w14:paraId="72085022" w14:textId="77777777" w:rsidR="007F720B" w:rsidRPr="00552111" w:rsidRDefault="007F720B" w:rsidP="007F720B">
            <w:pPr>
              <w:pStyle w:val="RepTableHeader"/>
              <w:jc w:val="center"/>
              <w:rPr>
                <w:lang w:val="en-GB"/>
              </w:rPr>
            </w:pPr>
            <w:r w:rsidRPr="00552111">
              <w:rPr>
                <w:lang w:val="en-GB"/>
              </w:rPr>
              <w:t xml:space="preserve">Total absorbed dose </w:t>
            </w:r>
            <w:r w:rsidRPr="00552111">
              <w:rPr>
                <w:lang w:val="en-GB"/>
              </w:rPr>
              <w:br/>
              <w:t>(mg/kg</w:t>
            </w:r>
            <w:r>
              <w:rPr>
                <w:lang w:val="en-GB"/>
              </w:rPr>
              <w:t xml:space="preserve"> </w:t>
            </w:r>
            <w:proofErr w:type="spellStart"/>
            <w:r>
              <w:rPr>
                <w:lang w:val="en-GB"/>
              </w:rPr>
              <w:t>bw</w:t>
            </w:r>
            <w:proofErr w:type="spellEnd"/>
            <w:r w:rsidRPr="00552111">
              <w:rPr>
                <w:lang w:val="en-GB"/>
              </w:rPr>
              <w:t>/day)</w:t>
            </w:r>
          </w:p>
        </w:tc>
        <w:tc>
          <w:tcPr>
            <w:tcW w:w="631" w:type="pct"/>
          </w:tcPr>
          <w:p w14:paraId="43F70EB4" w14:textId="77777777" w:rsidR="007F720B" w:rsidRPr="00552111" w:rsidRDefault="007F720B" w:rsidP="007F720B">
            <w:pPr>
              <w:pStyle w:val="RepTableHeader"/>
              <w:jc w:val="center"/>
              <w:rPr>
                <w:lang w:val="en-GB"/>
              </w:rPr>
            </w:pPr>
            <w:r w:rsidRPr="00552111">
              <w:rPr>
                <w:lang w:val="en-GB"/>
              </w:rPr>
              <w:t>% of systemic AOEL</w:t>
            </w:r>
          </w:p>
        </w:tc>
        <w:tc>
          <w:tcPr>
            <w:tcW w:w="560" w:type="pct"/>
          </w:tcPr>
          <w:p w14:paraId="77FBEE06" w14:textId="77777777" w:rsidR="007F720B" w:rsidRPr="00615E4F" w:rsidRDefault="007F720B" w:rsidP="007F720B">
            <w:pPr>
              <w:pStyle w:val="RepTableHeader"/>
              <w:jc w:val="center"/>
              <w:rPr>
                <w:color w:val="FF0000"/>
                <w:lang w:val="en-GB"/>
              </w:rPr>
            </w:pPr>
            <w:ins w:id="450" w:author="Hilde Grosemans" w:date="2025-04-10T17:38:00Z">
              <w:r w:rsidRPr="00615E4F">
                <w:rPr>
                  <w:color w:val="FF0000"/>
                  <w:lang w:val="en-GB"/>
                </w:rPr>
                <w:t xml:space="preserve">Total absorbed dose </w:t>
              </w:r>
              <w:r w:rsidRPr="00615E4F">
                <w:rPr>
                  <w:color w:val="FF0000"/>
                  <w:lang w:val="en-GB"/>
                </w:rPr>
                <w:br/>
                <w:t xml:space="preserve">(mg/kg </w:t>
              </w:r>
              <w:proofErr w:type="spellStart"/>
              <w:r w:rsidRPr="00615E4F">
                <w:rPr>
                  <w:color w:val="FF0000"/>
                  <w:lang w:val="en-GB"/>
                </w:rPr>
                <w:t>bw</w:t>
              </w:r>
              <w:proofErr w:type="spellEnd"/>
              <w:r w:rsidRPr="00615E4F">
                <w:rPr>
                  <w:color w:val="FF0000"/>
                  <w:lang w:val="en-GB"/>
                </w:rPr>
                <w:t>/day)</w:t>
              </w:r>
            </w:ins>
          </w:p>
        </w:tc>
        <w:tc>
          <w:tcPr>
            <w:tcW w:w="640" w:type="pct"/>
          </w:tcPr>
          <w:p w14:paraId="16E745D5" w14:textId="77777777" w:rsidR="007F720B" w:rsidRPr="00615E4F" w:rsidRDefault="007F720B" w:rsidP="007F720B">
            <w:pPr>
              <w:pStyle w:val="RepTableHeader"/>
              <w:jc w:val="center"/>
              <w:rPr>
                <w:color w:val="FF0000"/>
                <w:lang w:val="en-GB"/>
              </w:rPr>
            </w:pPr>
            <w:ins w:id="451" w:author="Hilde Grosemans" w:date="2025-04-10T17:38:00Z">
              <w:r w:rsidRPr="00615E4F">
                <w:rPr>
                  <w:color w:val="FF0000"/>
                  <w:lang w:val="en-GB"/>
                </w:rPr>
                <w:t>% of systemic AOEL</w:t>
              </w:r>
            </w:ins>
          </w:p>
        </w:tc>
      </w:tr>
      <w:tr w:rsidR="00321607" w:rsidRPr="00552111" w14:paraId="41772043" w14:textId="77777777" w:rsidTr="008F37FD">
        <w:tc>
          <w:tcPr>
            <w:tcW w:w="5000" w:type="pct"/>
            <w:gridSpan w:val="9"/>
          </w:tcPr>
          <w:p w14:paraId="4F09AE78" w14:textId="77777777" w:rsidR="00321607" w:rsidRDefault="00321607" w:rsidP="00A659F6">
            <w:pPr>
              <w:pStyle w:val="RepStandard"/>
              <w:rPr>
                <w:sz w:val="20"/>
                <w:szCs w:val="20"/>
              </w:rPr>
            </w:pPr>
            <w:r>
              <w:rPr>
                <w:sz w:val="20"/>
                <w:szCs w:val="20"/>
              </w:rPr>
              <w:t>Outdoor, downward spraying, vehicle-mounted, field crops</w:t>
            </w:r>
          </w:p>
        </w:tc>
      </w:tr>
      <w:tr w:rsidR="008F37FD" w:rsidRPr="00552111" w14:paraId="7875B6C1" w14:textId="77777777" w:rsidTr="008F37FD">
        <w:tc>
          <w:tcPr>
            <w:tcW w:w="1515" w:type="pct"/>
            <w:gridSpan w:val="2"/>
          </w:tcPr>
          <w:p w14:paraId="121D8F0C" w14:textId="77777777" w:rsidR="008F37FD" w:rsidRPr="00552111" w:rsidRDefault="008F37FD" w:rsidP="00A659F6">
            <w:pPr>
              <w:pStyle w:val="RepStandard"/>
              <w:rPr>
                <w:sz w:val="20"/>
                <w:szCs w:val="20"/>
              </w:rPr>
            </w:pPr>
            <w:r w:rsidRPr="00552111">
              <w:rPr>
                <w:sz w:val="20"/>
                <w:szCs w:val="20"/>
              </w:rPr>
              <w:t>Application rate</w:t>
            </w:r>
          </w:p>
        </w:tc>
        <w:tc>
          <w:tcPr>
            <w:tcW w:w="1142" w:type="pct"/>
            <w:gridSpan w:val="3"/>
          </w:tcPr>
          <w:p w14:paraId="130577A2" w14:textId="77777777" w:rsidR="008F37FD" w:rsidRPr="00552111" w:rsidRDefault="008F37FD" w:rsidP="00CB7487">
            <w:pPr>
              <w:pStyle w:val="RepStandard"/>
              <w:jc w:val="center"/>
              <w:rPr>
                <w:sz w:val="20"/>
                <w:szCs w:val="20"/>
              </w:rPr>
            </w:pPr>
            <w:r>
              <w:rPr>
                <w:sz w:val="20"/>
                <w:szCs w:val="20"/>
              </w:rPr>
              <w:t>0.003</w:t>
            </w:r>
            <w:r w:rsidRPr="00552111">
              <w:rPr>
                <w:sz w:val="20"/>
                <w:szCs w:val="20"/>
              </w:rPr>
              <w:t xml:space="preserve"> kg </w:t>
            </w:r>
            <w:proofErr w:type="spellStart"/>
            <w:r w:rsidRPr="00552111">
              <w:rPr>
                <w:sz w:val="20"/>
                <w:szCs w:val="20"/>
              </w:rPr>
              <w:t>a.s.</w:t>
            </w:r>
            <w:proofErr w:type="spellEnd"/>
            <w:r w:rsidRPr="00552111">
              <w:rPr>
                <w:sz w:val="20"/>
                <w:szCs w:val="20"/>
              </w:rPr>
              <w:t>/ha</w:t>
            </w:r>
          </w:p>
        </w:tc>
        <w:tc>
          <w:tcPr>
            <w:tcW w:w="1143" w:type="pct"/>
            <w:gridSpan w:val="2"/>
          </w:tcPr>
          <w:p w14:paraId="53CB4523" w14:textId="77777777" w:rsidR="008F37FD" w:rsidRPr="00552111" w:rsidRDefault="008F37FD" w:rsidP="00CB7487">
            <w:pPr>
              <w:pStyle w:val="RepStandard"/>
              <w:jc w:val="center"/>
              <w:rPr>
                <w:sz w:val="20"/>
                <w:szCs w:val="20"/>
              </w:rPr>
            </w:pPr>
            <w:r>
              <w:rPr>
                <w:sz w:val="20"/>
                <w:szCs w:val="20"/>
              </w:rPr>
              <w:t>0.015</w:t>
            </w:r>
            <w:r w:rsidRPr="00552111">
              <w:rPr>
                <w:sz w:val="20"/>
                <w:szCs w:val="20"/>
              </w:rPr>
              <w:t xml:space="preserve"> kg </w:t>
            </w:r>
            <w:proofErr w:type="spellStart"/>
            <w:r w:rsidRPr="00552111">
              <w:rPr>
                <w:sz w:val="20"/>
                <w:szCs w:val="20"/>
              </w:rPr>
              <w:t>a.s.</w:t>
            </w:r>
            <w:proofErr w:type="spellEnd"/>
            <w:r w:rsidRPr="00552111">
              <w:rPr>
                <w:sz w:val="20"/>
                <w:szCs w:val="20"/>
              </w:rPr>
              <w:t>/ha</w:t>
            </w:r>
          </w:p>
        </w:tc>
        <w:tc>
          <w:tcPr>
            <w:tcW w:w="1200" w:type="pct"/>
            <w:gridSpan w:val="2"/>
          </w:tcPr>
          <w:p w14:paraId="38282DE7" w14:textId="77777777" w:rsidR="008F37FD" w:rsidRPr="00615E4F" w:rsidRDefault="008F37FD" w:rsidP="00CB7487">
            <w:pPr>
              <w:pStyle w:val="RepStandard"/>
              <w:jc w:val="center"/>
              <w:rPr>
                <w:color w:val="FF0000"/>
                <w:sz w:val="20"/>
                <w:szCs w:val="20"/>
              </w:rPr>
            </w:pPr>
            <w:ins w:id="452" w:author="Hilde Grosemans" w:date="2025-04-10T17:41:00Z">
              <w:r w:rsidRPr="00615E4F">
                <w:rPr>
                  <w:color w:val="FF0000"/>
                  <w:sz w:val="20"/>
                  <w:szCs w:val="20"/>
                </w:rPr>
                <w:t>0.045 kg</w:t>
              </w:r>
            </w:ins>
            <w:ins w:id="453" w:author="Hilde Grosemans" w:date="2025-04-11T10:03:00Z">
              <w:r w:rsidR="002D4731" w:rsidRPr="00615E4F">
                <w:rPr>
                  <w:color w:val="FF0000"/>
                  <w:sz w:val="20"/>
                  <w:szCs w:val="20"/>
                </w:rPr>
                <w:t xml:space="preserve"> </w:t>
              </w:r>
              <w:proofErr w:type="spellStart"/>
              <w:r w:rsidR="002D4731" w:rsidRPr="00615E4F">
                <w:rPr>
                  <w:color w:val="FF0000"/>
                  <w:sz w:val="20"/>
                  <w:szCs w:val="20"/>
                </w:rPr>
                <w:t>a.s.</w:t>
              </w:r>
            </w:ins>
            <w:proofErr w:type="spellEnd"/>
            <w:ins w:id="454" w:author="Hilde Grosemans" w:date="2025-04-10T17:41:00Z">
              <w:r w:rsidRPr="00615E4F">
                <w:rPr>
                  <w:color w:val="FF0000"/>
                  <w:sz w:val="20"/>
                  <w:szCs w:val="20"/>
                </w:rPr>
                <w:t>/ha</w:t>
              </w:r>
            </w:ins>
          </w:p>
        </w:tc>
      </w:tr>
      <w:tr w:rsidR="008F37FD" w:rsidRPr="00552111" w14:paraId="609B4D0C" w14:textId="77777777" w:rsidTr="008F37FD">
        <w:trPr>
          <w:trHeight w:val="326"/>
        </w:trPr>
        <w:tc>
          <w:tcPr>
            <w:tcW w:w="712" w:type="pct"/>
            <w:vMerge w:val="restart"/>
          </w:tcPr>
          <w:p w14:paraId="56F10106" w14:textId="77777777" w:rsidR="007F720B" w:rsidRPr="00552111" w:rsidRDefault="007F720B" w:rsidP="00A659F6">
            <w:pPr>
              <w:pStyle w:val="RepStandard"/>
              <w:jc w:val="left"/>
              <w:rPr>
                <w:sz w:val="20"/>
                <w:szCs w:val="20"/>
              </w:rPr>
            </w:pPr>
            <w:r w:rsidRPr="00552111">
              <w:rPr>
                <w:b/>
                <w:sz w:val="20"/>
                <w:szCs w:val="20"/>
              </w:rPr>
              <w:t xml:space="preserve">Spray application outdoor </w:t>
            </w:r>
            <w:r w:rsidRPr="00552111">
              <w:rPr>
                <w:sz w:val="20"/>
                <w:szCs w:val="20"/>
              </w:rPr>
              <w:t>(</w:t>
            </w:r>
            <w:r>
              <w:rPr>
                <w:sz w:val="20"/>
                <w:szCs w:val="20"/>
              </w:rPr>
              <w:t>7</w:t>
            </w:r>
            <w:r w:rsidRPr="00552111">
              <w:rPr>
                <w:sz w:val="20"/>
              </w:rPr>
              <w:t>5</w:t>
            </w:r>
            <w:r w:rsidRPr="00552111">
              <w:rPr>
                <w:sz w:val="20"/>
                <w:vertAlign w:val="superscript"/>
              </w:rPr>
              <w:t>th</w:t>
            </w:r>
            <w:r w:rsidRPr="00552111">
              <w:rPr>
                <w:sz w:val="20"/>
              </w:rPr>
              <w:t xml:space="preserve"> percentile</w:t>
            </w:r>
            <w:r w:rsidRPr="00552111">
              <w:rPr>
                <w:sz w:val="20"/>
                <w:szCs w:val="20"/>
              </w:rPr>
              <w:t>)</w:t>
            </w:r>
          </w:p>
          <w:p w14:paraId="76C12735" w14:textId="77777777" w:rsidR="007F720B" w:rsidRPr="00552111" w:rsidRDefault="007F720B" w:rsidP="00A659F6">
            <w:pPr>
              <w:pStyle w:val="RepTable"/>
              <w:rPr>
                <w:szCs w:val="20"/>
              </w:rPr>
            </w:pPr>
            <w:r w:rsidRPr="00552111">
              <w:rPr>
                <w:szCs w:val="20"/>
              </w:rPr>
              <w:t>Body weight: 60 kg</w:t>
            </w:r>
          </w:p>
          <w:p w14:paraId="6B0A08E6" w14:textId="77777777" w:rsidR="007F720B" w:rsidRPr="00552111" w:rsidRDefault="007F720B" w:rsidP="00A659F6">
            <w:pPr>
              <w:pStyle w:val="RepTable"/>
              <w:rPr>
                <w:szCs w:val="20"/>
              </w:rPr>
            </w:pPr>
          </w:p>
        </w:tc>
        <w:tc>
          <w:tcPr>
            <w:tcW w:w="803" w:type="pct"/>
          </w:tcPr>
          <w:p w14:paraId="7B044814" w14:textId="77777777" w:rsidR="007F720B" w:rsidRPr="00552111" w:rsidRDefault="007F720B" w:rsidP="00A659F6">
            <w:pPr>
              <w:pStyle w:val="RepTable"/>
              <w:rPr>
                <w:szCs w:val="20"/>
              </w:rPr>
            </w:pPr>
            <w:r w:rsidRPr="00552111">
              <w:rPr>
                <w:szCs w:val="20"/>
              </w:rPr>
              <w:t>Work wear (arms, body and legs covered) M/L and A</w:t>
            </w:r>
          </w:p>
        </w:tc>
        <w:tc>
          <w:tcPr>
            <w:tcW w:w="564" w:type="pct"/>
            <w:gridSpan w:val="2"/>
          </w:tcPr>
          <w:p w14:paraId="6E4E1016" w14:textId="77777777" w:rsidR="007F720B" w:rsidRPr="00552111" w:rsidRDefault="007F720B" w:rsidP="00A659F6">
            <w:pPr>
              <w:pStyle w:val="RepTable"/>
              <w:jc w:val="center"/>
              <w:rPr>
                <w:rFonts w:eastAsia="SimSun"/>
                <w:szCs w:val="20"/>
                <w:lang w:eastAsia="zh-CN"/>
              </w:rPr>
            </w:pPr>
            <w:r>
              <w:rPr>
                <w:rFonts w:eastAsia="SimSun"/>
                <w:szCs w:val="20"/>
                <w:lang w:eastAsia="zh-CN"/>
              </w:rPr>
              <w:t>0.03</w:t>
            </w:r>
          </w:p>
        </w:tc>
        <w:tc>
          <w:tcPr>
            <w:tcW w:w="578" w:type="pct"/>
          </w:tcPr>
          <w:p w14:paraId="43CC20B1" w14:textId="77777777" w:rsidR="007F720B" w:rsidRPr="00552111" w:rsidRDefault="007F720B" w:rsidP="00A659F6">
            <w:pPr>
              <w:pStyle w:val="RepTable"/>
              <w:jc w:val="center"/>
              <w:rPr>
                <w:rFonts w:eastAsia="SimSun"/>
                <w:szCs w:val="20"/>
                <w:lang w:eastAsia="zh-CN"/>
              </w:rPr>
            </w:pPr>
            <w:r>
              <w:rPr>
                <w:rFonts w:eastAsia="SimSun"/>
                <w:szCs w:val="20"/>
                <w:lang w:eastAsia="zh-CN"/>
              </w:rPr>
              <w:t>57.5</w:t>
            </w:r>
          </w:p>
        </w:tc>
        <w:tc>
          <w:tcPr>
            <w:tcW w:w="512" w:type="pct"/>
          </w:tcPr>
          <w:p w14:paraId="090EF428" w14:textId="77777777" w:rsidR="007F720B" w:rsidRPr="00552111" w:rsidRDefault="007F720B" w:rsidP="00A659F6">
            <w:pPr>
              <w:pStyle w:val="RepTable"/>
              <w:jc w:val="center"/>
              <w:rPr>
                <w:rFonts w:eastAsia="SimSun"/>
                <w:szCs w:val="20"/>
                <w:lang w:eastAsia="zh-CN"/>
              </w:rPr>
            </w:pPr>
            <w:r>
              <w:rPr>
                <w:rFonts w:eastAsia="SimSun"/>
                <w:szCs w:val="20"/>
                <w:lang w:eastAsia="zh-CN"/>
              </w:rPr>
              <w:t>0.08</w:t>
            </w:r>
          </w:p>
        </w:tc>
        <w:tc>
          <w:tcPr>
            <w:tcW w:w="631" w:type="pct"/>
          </w:tcPr>
          <w:p w14:paraId="1DB94B72" w14:textId="77777777" w:rsidR="007F720B" w:rsidRPr="00552111" w:rsidRDefault="007F720B" w:rsidP="00A659F6">
            <w:pPr>
              <w:pStyle w:val="RepTable"/>
              <w:jc w:val="center"/>
              <w:rPr>
                <w:rFonts w:eastAsia="SimSun"/>
                <w:szCs w:val="20"/>
                <w:lang w:eastAsia="zh-CN"/>
              </w:rPr>
            </w:pPr>
            <w:r>
              <w:rPr>
                <w:rFonts w:eastAsia="SimSun"/>
                <w:szCs w:val="20"/>
                <w:lang w:eastAsia="zh-CN"/>
              </w:rPr>
              <w:t>62.6</w:t>
            </w:r>
          </w:p>
        </w:tc>
        <w:tc>
          <w:tcPr>
            <w:tcW w:w="560" w:type="pct"/>
          </w:tcPr>
          <w:p w14:paraId="68900EA2" w14:textId="77777777" w:rsidR="007F720B" w:rsidRPr="00615E4F" w:rsidRDefault="004A2C4A" w:rsidP="00A659F6">
            <w:pPr>
              <w:pStyle w:val="RepTable"/>
              <w:jc w:val="center"/>
              <w:rPr>
                <w:rFonts w:eastAsia="SimSun"/>
                <w:color w:val="FF0000"/>
                <w:szCs w:val="20"/>
                <w:lang w:eastAsia="zh-CN"/>
              </w:rPr>
            </w:pPr>
            <w:ins w:id="455" w:author="Hilde Grosemans" w:date="2025-04-11T10:04:00Z">
              <w:r w:rsidRPr="00615E4F">
                <w:rPr>
                  <w:rFonts w:eastAsia="SimSun"/>
                  <w:color w:val="FF0000"/>
                  <w:szCs w:val="20"/>
                  <w:lang w:eastAsia="zh-CN"/>
                </w:rPr>
                <w:t>0.166</w:t>
              </w:r>
            </w:ins>
          </w:p>
        </w:tc>
        <w:tc>
          <w:tcPr>
            <w:tcW w:w="640" w:type="pct"/>
          </w:tcPr>
          <w:p w14:paraId="798E3BDC" w14:textId="77777777" w:rsidR="007F720B" w:rsidRPr="00615E4F" w:rsidRDefault="004A2C4A" w:rsidP="00A659F6">
            <w:pPr>
              <w:pStyle w:val="RepTable"/>
              <w:jc w:val="center"/>
              <w:rPr>
                <w:rFonts w:eastAsia="SimSun"/>
                <w:color w:val="FF0000"/>
                <w:szCs w:val="20"/>
                <w:lang w:eastAsia="zh-CN"/>
              </w:rPr>
            </w:pPr>
            <w:ins w:id="456" w:author="Hilde Grosemans" w:date="2025-04-11T10:04:00Z">
              <w:r w:rsidRPr="00615E4F">
                <w:rPr>
                  <w:rFonts w:eastAsia="SimSun"/>
                  <w:color w:val="FF0000"/>
                  <w:szCs w:val="20"/>
                  <w:lang w:eastAsia="zh-CN"/>
                </w:rPr>
                <w:t>1</w:t>
              </w:r>
              <w:r w:rsidR="00571CB4" w:rsidRPr="00615E4F">
                <w:rPr>
                  <w:rFonts w:eastAsia="SimSun"/>
                  <w:color w:val="FF0000"/>
                  <w:szCs w:val="20"/>
                  <w:lang w:eastAsia="zh-CN"/>
                </w:rPr>
                <w:t>66</w:t>
              </w:r>
            </w:ins>
          </w:p>
        </w:tc>
      </w:tr>
      <w:tr w:rsidR="008F37FD" w:rsidRPr="00552111" w14:paraId="7AF39CAA" w14:textId="77777777" w:rsidTr="008F37FD">
        <w:trPr>
          <w:trHeight w:val="326"/>
        </w:trPr>
        <w:tc>
          <w:tcPr>
            <w:tcW w:w="712" w:type="pct"/>
            <w:vMerge/>
          </w:tcPr>
          <w:p w14:paraId="40E7B561" w14:textId="77777777" w:rsidR="007F720B" w:rsidRPr="00552111" w:rsidRDefault="007F720B" w:rsidP="00A659F6">
            <w:pPr>
              <w:pStyle w:val="RepStandard"/>
              <w:jc w:val="left"/>
              <w:rPr>
                <w:b/>
                <w:sz w:val="20"/>
                <w:szCs w:val="20"/>
              </w:rPr>
            </w:pPr>
          </w:p>
        </w:tc>
        <w:tc>
          <w:tcPr>
            <w:tcW w:w="803" w:type="pct"/>
          </w:tcPr>
          <w:p w14:paraId="142612EC" w14:textId="77777777" w:rsidR="007F720B" w:rsidRDefault="007F720B" w:rsidP="00A659F6">
            <w:pPr>
              <w:pStyle w:val="RepTable"/>
              <w:rPr>
                <w:szCs w:val="20"/>
              </w:rPr>
            </w:pPr>
            <w:r w:rsidRPr="00552111">
              <w:rPr>
                <w:szCs w:val="20"/>
              </w:rPr>
              <w:t>Work wear (arms, body and legs covered)</w:t>
            </w:r>
            <w:r>
              <w:rPr>
                <w:szCs w:val="20"/>
              </w:rPr>
              <w:t xml:space="preserve"> + gloves during</w:t>
            </w:r>
            <w:r w:rsidRPr="00552111">
              <w:rPr>
                <w:szCs w:val="20"/>
              </w:rPr>
              <w:t xml:space="preserve"> M/L </w:t>
            </w:r>
          </w:p>
          <w:p w14:paraId="13B0A28E" w14:textId="77777777" w:rsidR="007F720B" w:rsidRPr="00552111" w:rsidRDefault="007F720B" w:rsidP="00A659F6">
            <w:pPr>
              <w:pStyle w:val="RepTable"/>
              <w:rPr>
                <w:szCs w:val="20"/>
              </w:rPr>
            </w:pPr>
            <w:r>
              <w:rPr>
                <w:szCs w:val="20"/>
              </w:rPr>
              <w:lastRenderedPageBreak/>
              <w:t xml:space="preserve">Work wear (arms, body and legs covered) during </w:t>
            </w:r>
            <w:r w:rsidRPr="00552111">
              <w:rPr>
                <w:szCs w:val="20"/>
              </w:rPr>
              <w:t>A</w:t>
            </w:r>
          </w:p>
        </w:tc>
        <w:tc>
          <w:tcPr>
            <w:tcW w:w="564" w:type="pct"/>
            <w:gridSpan w:val="2"/>
          </w:tcPr>
          <w:p w14:paraId="7A58EB9D" w14:textId="77777777" w:rsidR="007F720B" w:rsidRDefault="007F720B" w:rsidP="00A659F6">
            <w:pPr>
              <w:pStyle w:val="RepTable"/>
              <w:jc w:val="center"/>
              <w:rPr>
                <w:rFonts w:eastAsia="SimSun"/>
                <w:szCs w:val="20"/>
                <w:lang w:eastAsia="zh-CN"/>
              </w:rPr>
            </w:pPr>
            <w:r>
              <w:rPr>
                <w:rFonts w:eastAsia="SimSun"/>
                <w:szCs w:val="20"/>
                <w:lang w:eastAsia="zh-CN"/>
              </w:rPr>
              <w:lastRenderedPageBreak/>
              <w:t>0.001</w:t>
            </w:r>
          </w:p>
        </w:tc>
        <w:tc>
          <w:tcPr>
            <w:tcW w:w="578" w:type="pct"/>
          </w:tcPr>
          <w:p w14:paraId="4053D18F" w14:textId="77777777" w:rsidR="007F720B" w:rsidRDefault="007F720B" w:rsidP="00A659F6">
            <w:pPr>
              <w:pStyle w:val="RepTable"/>
              <w:jc w:val="center"/>
              <w:rPr>
                <w:rFonts w:eastAsia="SimSun"/>
                <w:szCs w:val="20"/>
                <w:lang w:eastAsia="zh-CN"/>
              </w:rPr>
            </w:pPr>
            <w:r>
              <w:rPr>
                <w:rFonts w:eastAsia="SimSun"/>
                <w:szCs w:val="20"/>
                <w:lang w:eastAsia="zh-CN"/>
              </w:rPr>
              <w:t>1.8</w:t>
            </w:r>
          </w:p>
        </w:tc>
        <w:tc>
          <w:tcPr>
            <w:tcW w:w="512" w:type="pct"/>
          </w:tcPr>
          <w:p w14:paraId="6A9B2799" w14:textId="77777777" w:rsidR="007F720B" w:rsidRDefault="007F720B" w:rsidP="00A659F6">
            <w:pPr>
              <w:pStyle w:val="RepTable"/>
              <w:jc w:val="center"/>
              <w:rPr>
                <w:rFonts w:eastAsia="SimSun"/>
                <w:szCs w:val="20"/>
                <w:lang w:eastAsia="zh-CN"/>
              </w:rPr>
            </w:pPr>
            <w:r>
              <w:rPr>
                <w:rFonts w:eastAsia="SimSun"/>
                <w:szCs w:val="20"/>
                <w:lang w:eastAsia="zh-CN"/>
              </w:rPr>
              <w:t>0.003</w:t>
            </w:r>
          </w:p>
        </w:tc>
        <w:tc>
          <w:tcPr>
            <w:tcW w:w="631" w:type="pct"/>
          </w:tcPr>
          <w:p w14:paraId="5D4B11D1" w14:textId="77777777" w:rsidR="007F720B" w:rsidRDefault="007F720B" w:rsidP="00A659F6">
            <w:pPr>
              <w:pStyle w:val="RepTable"/>
              <w:jc w:val="center"/>
              <w:rPr>
                <w:rFonts w:eastAsia="SimSun"/>
                <w:szCs w:val="20"/>
                <w:lang w:eastAsia="zh-CN"/>
              </w:rPr>
            </w:pPr>
            <w:r>
              <w:rPr>
                <w:rFonts w:eastAsia="SimSun"/>
                <w:szCs w:val="20"/>
                <w:lang w:eastAsia="zh-CN"/>
              </w:rPr>
              <w:t>2.4</w:t>
            </w:r>
          </w:p>
        </w:tc>
        <w:tc>
          <w:tcPr>
            <w:tcW w:w="560" w:type="pct"/>
          </w:tcPr>
          <w:p w14:paraId="23F754B9" w14:textId="77777777" w:rsidR="007F720B" w:rsidRPr="00615E4F" w:rsidRDefault="004A2C4A" w:rsidP="00A659F6">
            <w:pPr>
              <w:pStyle w:val="RepTable"/>
              <w:jc w:val="center"/>
              <w:rPr>
                <w:rFonts w:eastAsia="SimSun"/>
                <w:color w:val="FF0000"/>
                <w:szCs w:val="20"/>
                <w:lang w:eastAsia="zh-CN"/>
              </w:rPr>
            </w:pPr>
            <w:ins w:id="457" w:author="Hilde Grosemans" w:date="2025-04-11T10:04:00Z">
              <w:r w:rsidRPr="00615E4F">
                <w:rPr>
                  <w:rFonts w:eastAsia="SimSun"/>
                  <w:color w:val="FF0000"/>
                  <w:szCs w:val="20"/>
                  <w:lang w:eastAsia="zh-CN"/>
                </w:rPr>
                <w:t>0.008</w:t>
              </w:r>
            </w:ins>
          </w:p>
        </w:tc>
        <w:tc>
          <w:tcPr>
            <w:tcW w:w="640" w:type="pct"/>
          </w:tcPr>
          <w:p w14:paraId="6279EFDB" w14:textId="77777777" w:rsidR="007F720B" w:rsidRPr="00615E4F" w:rsidRDefault="004A2C4A" w:rsidP="00A659F6">
            <w:pPr>
              <w:pStyle w:val="RepTable"/>
              <w:jc w:val="center"/>
              <w:rPr>
                <w:rFonts w:eastAsia="SimSun"/>
                <w:color w:val="FF0000"/>
                <w:szCs w:val="20"/>
                <w:lang w:eastAsia="zh-CN"/>
              </w:rPr>
            </w:pPr>
            <w:ins w:id="458" w:author="Hilde Grosemans" w:date="2025-04-11T10:04:00Z">
              <w:r w:rsidRPr="00615E4F">
                <w:rPr>
                  <w:rFonts w:eastAsia="SimSun"/>
                  <w:color w:val="FF0000"/>
                  <w:szCs w:val="20"/>
                  <w:lang w:eastAsia="zh-CN"/>
                </w:rPr>
                <w:t>7.8</w:t>
              </w:r>
            </w:ins>
          </w:p>
        </w:tc>
      </w:tr>
    </w:tbl>
    <w:p w14:paraId="50627DCB" w14:textId="24B24E8E" w:rsidR="00E70C3A" w:rsidRDefault="00883588" w:rsidP="00DF48C1">
      <w:pPr>
        <w:pStyle w:val="Nagwek4"/>
        <w:numPr>
          <w:ilvl w:val="0"/>
          <w:numId w:val="0"/>
        </w:numPr>
        <w:shd w:val="clear" w:color="auto" w:fill="D9D9D9" w:themeFill="background1" w:themeFillShade="D9"/>
        <w:rPr>
          <w:sz w:val="22"/>
          <w:szCs w:val="22"/>
          <w:lang w:val="en-US"/>
        </w:rPr>
      </w:pPr>
      <w:bookmarkStart w:id="459" w:name="_Toc399764861"/>
      <w:bookmarkStart w:id="460" w:name="_Toc328552161"/>
      <w:bookmarkStart w:id="461" w:name="_Toc331773186"/>
      <w:bookmarkStart w:id="462" w:name="_Toc332033545"/>
      <w:bookmarkStart w:id="463" w:name="_Toc328552184"/>
      <w:bookmarkStart w:id="464" w:name="_Toc331773209"/>
      <w:bookmarkStart w:id="465" w:name="_Toc332033568"/>
      <w:bookmarkStart w:id="466" w:name="_Toc328552201"/>
      <w:bookmarkStart w:id="467" w:name="_Toc331773226"/>
      <w:bookmarkStart w:id="468" w:name="_Toc332033585"/>
      <w:bookmarkStart w:id="469" w:name="_Toc328552219"/>
      <w:bookmarkStart w:id="470" w:name="_Toc331773244"/>
      <w:bookmarkStart w:id="471" w:name="_Toc332033603"/>
      <w:bookmarkStart w:id="472" w:name="_Toc328552236"/>
      <w:bookmarkStart w:id="473" w:name="_Toc331773261"/>
      <w:bookmarkStart w:id="474" w:name="_Toc332033620"/>
      <w:bookmarkStart w:id="475" w:name="_Toc328552243"/>
      <w:bookmarkStart w:id="476" w:name="_Toc331773268"/>
      <w:bookmarkStart w:id="477" w:name="_Toc332033627"/>
      <w:bookmarkStart w:id="478" w:name="_Toc328552251"/>
      <w:bookmarkStart w:id="479" w:name="_Toc328552253"/>
      <w:bookmarkStart w:id="480" w:name="_Toc328552254"/>
      <w:bookmarkStart w:id="481" w:name="_Toc328552255"/>
      <w:bookmarkStart w:id="482" w:name="_Toc332020604"/>
      <w:bookmarkStart w:id="483" w:name="_Toc332203447"/>
      <w:bookmarkStart w:id="484" w:name="_Toc332206999"/>
      <w:bookmarkStart w:id="485" w:name="_Toc332296168"/>
      <w:bookmarkStart w:id="486" w:name="_Toc336434735"/>
      <w:bookmarkStart w:id="487" w:name="_Toc397516886"/>
      <w:bookmarkStart w:id="488" w:name="_Toc398627866"/>
      <w:bookmarkStart w:id="489" w:name="_Toc399335721"/>
      <w:bookmarkStart w:id="490" w:name="_Toc399764862"/>
      <w:bookmarkStart w:id="491" w:name="_Toc412562653"/>
      <w:bookmarkStart w:id="492" w:name="_Toc412562730"/>
      <w:bookmarkStart w:id="493" w:name="_Toc413662722"/>
      <w:bookmarkStart w:id="494" w:name="_Toc413673579"/>
      <w:bookmarkStart w:id="495" w:name="_Toc413673677"/>
      <w:bookmarkStart w:id="496" w:name="_Toc413673748"/>
      <w:bookmarkStart w:id="497" w:name="_Toc413928647"/>
      <w:bookmarkStart w:id="498" w:name="_Toc413936261"/>
      <w:bookmarkStart w:id="499" w:name="_Toc413937972"/>
      <w:bookmarkStart w:id="500" w:name="_Toc414026699"/>
      <w:bookmarkStart w:id="501" w:name="_Toc414974078"/>
      <w:bookmarkStart w:id="502" w:name="_Toc450900952"/>
      <w:bookmarkStart w:id="503" w:name="_Toc450920618"/>
      <w:bookmarkStart w:id="504" w:name="_Toc450923739"/>
      <w:bookmarkStart w:id="505" w:name="_Toc454460972"/>
      <w:bookmarkStart w:id="506" w:name="_Toc454462808"/>
      <w:bookmarkStart w:id="507" w:name="_Toc167789046"/>
      <w:bookmarkStart w:id="508" w:name="_Toc304462616"/>
      <w:bookmarkStart w:id="509" w:name="_Toc111951395"/>
      <w:bookmarkStart w:id="510" w:name="_Toc240611803"/>
      <w:bookmarkStart w:id="511" w:name="_Toc300147921"/>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sidRPr="00883588">
        <w:rPr>
          <w:sz w:val="22"/>
          <w:szCs w:val="22"/>
          <w:lang w:val="en-US"/>
        </w:rPr>
        <w:t xml:space="preserve">The operator exposure estimates performed showed that the permissible operator exposure level (AOEL) will not be exceeded under the intendent of use and using work wear (arms, body and legs covered) + gloves during M/L oraz work wear (arms, body and legs covered) during </w:t>
      </w:r>
      <w:r w:rsidR="00157CBD">
        <w:rPr>
          <w:sz w:val="22"/>
          <w:szCs w:val="22"/>
          <w:lang w:val="en-US"/>
        </w:rPr>
        <w:t>A</w:t>
      </w:r>
      <w:r w:rsidR="00E70C3A">
        <w:rPr>
          <w:sz w:val="22"/>
          <w:szCs w:val="22"/>
          <w:lang w:val="en-US"/>
        </w:rPr>
        <w:t>.</w:t>
      </w:r>
    </w:p>
    <w:p w14:paraId="6ECE2C7A" w14:textId="677C600C" w:rsidR="00DF48C1" w:rsidRPr="00E70C3A" w:rsidRDefault="00883588" w:rsidP="00DF48C1">
      <w:pPr>
        <w:pStyle w:val="Nagwek4"/>
        <w:numPr>
          <w:ilvl w:val="0"/>
          <w:numId w:val="0"/>
        </w:numPr>
        <w:shd w:val="clear" w:color="auto" w:fill="D9D9D9" w:themeFill="background1" w:themeFillShade="D9"/>
        <w:rPr>
          <w:strike/>
          <w:sz w:val="22"/>
          <w:szCs w:val="22"/>
          <w:lang w:val="en-US"/>
        </w:rPr>
      </w:pPr>
      <w:r w:rsidRPr="00E70C3A">
        <w:rPr>
          <w:strike/>
          <w:sz w:val="22"/>
          <w:szCs w:val="22"/>
          <w:highlight w:val="yellow"/>
          <w:lang w:val="en-US"/>
        </w:rPr>
        <w:t>6.6.2.1          Measurement of operator exposure</w:t>
      </w:r>
      <w:r w:rsidRPr="00E70C3A">
        <w:rPr>
          <w:strike/>
          <w:sz w:val="22"/>
          <w:szCs w:val="22"/>
          <w:lang w:val="en-US"/>
        </w:rPr>
        <w:t xml:space="preserve"> </w:t>
      </w:r>
    </w:p>
    <w:p w14:paraId="768D34EF" w14:textId="77777777" w:rsidR="000969EA" w:rsidRPr="001831FF" w:rsidRDefault="000969EA" w:rsidP="00DF48C1">
      <w:pPr>
        <w:pStyle w:val="Nagwek4"/>
        <w:numPr>
          <w:ilvl w:val="0"/>
          <w:numId w:val="0"/>
        </w:numPr>
        <w:rPr>
          <w:color w:val="FF0000"/>
          <w:sz w:val="22"/>
          <w:szCs w:val="22"/>
          <w:lang w:val="en-US"/>
        </w:rPr>
      </w:pPr>
      <w:r w:rsidRPr="001831FF">
        <w:rPr>
          <w:color w:val="FF0000"/>
          <w:sz w:val="22"/>
          <w:szCs w:val="22"/>
          <w:highlight w:val="lightGray"/>
          <w:lang w:val="en-US"/>
        </w:rPr>
        <w:t>ACCEPTED</w:t>
      </w:r>
    </w:p>
    <w:p w14:paraId="2234B554" w14:textId="77777777" w:rsidR="00C81348" w:rsidRPr="00245BAA" w:rsidRDefault="00883588" w:rsidP="00DF48C1">
      <w:pPr>
        <w:pStyle w:val="Nagwek4"/>
        <w:numPr>
          <w:ilvl w:val="0"/>
          <w:numId w:val="0"/>
        </w:numPr>
        <w:rPr>
          <w:lang w:val="en-US"/>
        </w:rPr>
      </w:pPr>
      <w:r w:rsidRPr="00883588">
        <w:rPr>
          <w:highlight w:val="lightGray"/>
          <w:lang w:val="en-US"/>
        </w:rPr>
        <w:t>6.6.2.2</w:t>
      </w:r>
      <w:r w:rsidRPr="00883588">
        <w:rPr>
          <w:lang w:val="en-US"/>
        </w:rPr>
        <w:t xml:space="preserve"> Measurement of operator exposure</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r w:rsidRPr="00883588">
        <w:rPr>
          <w:lang w:val="en-US"/>
        </w:rPr>
        <w:t xml:space="preserve"> </w:t>
      </w:r>
      <w:bookmarkEnd w:id="508"/>
    </w:p>
    <w:p w14:paraId="5B1D1EC5" w14:textId="77777777" w:rsidR="00C81348" w:rsidRPr="00B32849" w:rsidRDefault="00C81348" w:rsidP="00217B1C">
      <w:pPr>
        <w:pStyle w:val="RepStandard"/>
      </w:pPr>
      <w:bookmarkStart w:id="512" w:name="_Toc111951396"/>
      <w:bookmarkEnd w:id="509"/>
      <w:bookmarkEnd w:id="510"/>
      <w:bookmarkEnd w:id="511"/>
      <w:r w:rsidRPr="00B32849">
        <w:t>Since the operator exposure estimations carried out indicated that the acceptable operator exposure level (AOEL) will not be exceeded under conditions of intended uses and consider</w:t>
      </w:r>
      <w:r w:rsidR="0012059F">
        <w:t>ation of the</w:t>
      </w:r>
      <w:r w:rsidRPr="00B32849">
        <w:t xml:space="preserve"> above mentioned personal protective equipment (PPE), a study to provide measurements of operator exposure was not necessary and was therefore not performed.</w:t>
      </w:r>
    </w:p>
    <w:p w14:paraId="073261CF" w14:textId="77777777" w:rsidR="00C81348" w:rsidRPr="00B32849" w:rsidDel="004E36AB" w:rsidRDefault="000E7920" w:rsidP="000E7920">
      <w:pPr>
        <w:pStyle w:val="Nagwek3"/>
        <w:numPr>
          <w:ilvl w:val="0"/>
          <w:numId w:val="0"/>
        </w:numPr>
        <w:ind w:left="568"/>
        <w:rPr>
          <w:del w:id="513" w:author="Bożena Wiadrowska" w:date="2025-04-12T13:53:00Z"/>
        </w:rPr>
      </w:pPr>
      <w:bookmarkStart w:id="514" w:name="_Toc300147922"/>
      <w:bookmarkStart w:id="515" w:name="_Toc304462617"/>
      <w:bookmarkStart w:id="516" w:name="_Toc314067806"/>
      <w:bookmarkStart w:id="517" w:name="_Toc314122096"/>
      <w:bookmarkStart w:id="518" w:name="_Toc314129275"/>
      <w:bookmarkStart w:id="519" w:name="_Toc314142394"/>
      <w:bookmarkStart w:id="520" w:name="_Toc314557401"/>
      <w:bookmarkStart w:id="521" w:name="_Toc314557659"/>
      <w:bookmarkStart w:id="522" w:name="_Toc328552256"/>
      <w:bookmarkStart w:id="523" w:name="_Toc332020605"/>
      <w:bookmarkStart w:id="524" w:name="_Toc332203448"/>
      <w:bookmarkStart w:id="525" w:name="_Toc332207000"/>
      <w:bookmarkStart w:id="526" w:name="_Toc332296169"/>
      <w:bookmarkStart w:id="527" w:name="_Toc336434736"/>
      <w:bookmarkStart w:id="528" w:name="_Toc397516887"/>
      <w:bookmarkStart w:id="529" w:name="_Toc398627867"/>
      <w:bookmarkStart w:id="530" w:name="_Toc399335722"/>
      <w:bookmarkStart w:id="531" w:name="_Toc399764863"/>
      <w:bookmarkStart w:id="532" w:name="_Toc412562654"/>
      <w:bookmarkStart w:id="533" w:name="_Toc412562731"/>
      <w:bookmarkStart w:id="534" w:name="_Toc413662723"/>
      <w:bookmarkStart w:id="535" w:name="_Toc413673580"/>
      <w:bookmarkStart w:id="536" w:name="_Toc413673678"/>
      <w:bookmarkStart w:id="537" w:name="_Toc413673749"/>
      <w:bookmarkStart w:id="538" w:name="_Toc413928648"/>
      <w:bookmarkStart w:id="539" w:name="_Toc413936262"/>
      <w:bookmarkStart w:id="540" w:name="_Toc413937973"/>
      <w:bookmarkStart w:id="541" w:name="_Toc414026700"/>
      <w:bookmarkStart w:id="542" w:name="_Toc414974079"/>
      <w:bookmarkStart w:id="543" w:name="_Toc450900953"/>
      <w:bookmarkStart w:id="544" w:name="_Toc450920619"/>
      <w:bookmarkStart w:id="545" w:name="_Toc450923740"/>
      <w:bookmarkStart w:id="546" w:name="_Toc454460973"/>
      <w:bookmarkStart w:id="547" w:name="_Toc454462809"/>
      <w:bookmarkStart w:id="548" w:name="_Toc167789047"/>
      <w:bookmarkEnd w:id="512"/>
      <w:r>
        <w:t xml:space="preserve">6.6.3 </w:t>
      </w:r>
      <w:r w:rsidR="00C81348" w:rsidRPr="00B32849">
        <w:t xml:space="preserve">Worker exposure </w:t>
      </w:r>
      <w:bookmarkEnd w:id="514"/>
      <w:bookmarkEnd w:id="515"/>
      <w:bookmarkEnd w:id="516"/>
      <w:bookmarkEnd w:id="517"/>
      <w:bookmarkEnd w:id="518"/>
      <w:bookmarkEnd w:id="519"/>
      <w:bookmarkEnd w:id="520"/>
      <w:bookmarkEnd w:id="521"/>
      <w:r w:rsidR="00C81348" w:rsidRPr="00B32849">
        <w:t>(KCP 7.2.3)</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32DEE771" w14:textId="77777777" w:rsidR="00C81348" w:rsidRPr="00B32849" w:rsidRDefault="000E7920" w:rsidP="004E36AB">
      <w:pPr>
        <w:pStyle w:val="Nagwek3"/>
        <w:numPr>
          <w:ilvl w:val="0"/>
          <w:numId w:val="0"/>
        </w:numPr>
        <w:ind w:left="568"/>
      </w:pPr>
      <w:bookmarkStart w:id="549" w:name="_Toc328552257"/>
      <w:bookmarkStart w:id="550" w:name="_Toc332020606"/>
      <w:bookmarkStart w:id="551" w:name="_Toc332203449"/>
      <w:bookmarkStart w:id="552" w:name="_Toc332207001"/>
      <w:bookmarkStart w:id="553" w:name="_Toc332296170"/>
      <w:bookmarkStart w:id="554" w:name="_Toc336434737"/>
      <w:bookmarkStart w:id="555" w:name="_Toc397516888"/>
      <w:bookmarkStart w:id="556" w:name="_Toc398627868"/>
      <w:bookmarkStart w:id="557" w:name="_Toc399335723"/>
      <w:bookmarkStart w:id="558" w:name="_Toc399764864"/>
      <w:bookmarkStart w:id="559" w:name="_Toc412562655"/>
      <w:bookmarkStart w:id="560" w:name="_Toc412562732"/>
      <w:bookmarkStart w:id="561" w:name="_Toc413662724"/>
      <w:bookmarkStart w:id="562" w:name="_Toc413673581"/>
      <w:bookmarkStart w:id="563" w:name="_Toc413673679"/>
      <w:bookmarkStart w:id="564" w:name="_Toc413673750"/>
      <w:bookmarkStart w:id="565" w:name="_Toc413928649"/>
      <w:bookmarkStart w:id="566" w:name="_Toc413936263"/>
      <w:bookmarkStart w:id="567" w:name="_Toc413937974"/>
      <w:bookmarkStart w:id="568" w:name="_Toc414026701"/>
      <w:bookmarkStart w:id="569" w:name="_Toc414974080"/>
      <w:bookmarkStart w:id="570" w:name="_Toc450900954"/>
      <w:bookmarkStart w:id="571" w:name="_Toc450920620"/>
      <w:bookmarkStart w:id="572" w:name="_Toc450923741"/>
      <w:bookmarkStart w:id="573" w:name="_Toc454460974"/>
      <w:bookmarkStart w:id="574" w:name="_Toc454462810"/>
      <w:bookmarkStart w:id="575" w:name="_Toc167789048"/>
      <w:r>
        <w:t xml:space="preserve">6.6.3     </w:t>
      </w:r>
      <w:r w:rsidR="00C81348" w:rsidRPr="00B32849">
        <w:t>Estimation of worker exposure</w:t>
      </w:r>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14:paraId="2C619818" w14:textId="77777777" w:rsidR="00C81348" w:rsidRPr="00B32849" w:rsidRDefault="00E74F3B" w:rsidP="00217B1C">
      <w:pPr>
        <w:pStyle w:val="RepStandard"/>
      </w:pPr>
      <w:r w:rsidRPr="00B32849">
        <w:fldChar w:fldCharType="begin"/>
      </w:r>
      <w:r w:rsidR="001147A0" w:rsidRPr="00B32849">
        <w:instrText xml:space="preserve"> REF _Ref413932335 \h </w:instrText>
      </w:r>
      <w:r w:rsidRPr="00B32849">
        <w:fldChar w:fldCharType="separate"/>
      </w:r>
      <w:r w:rsidR="00D24FE8" w:rsidRPr="00B32849">
        <w:t>Table </w:t>
      </w:r>
      <w:r w:rsidR="00D24FE8">
        <w:rPr>
          <w:noProof/>
        </w:rPr>
        <w:t>6.6</w:t>
      </w:r>
      <w:r w:rsidR="00D24FE8">
        <w:noBreakHyphen/>
      </w:r>
      <w:r w:rsidR="00D24FE8">
        <w:rPr>
          <w:noProof/>
        </w:rPr>
        <w:t>5</w:t>
      </w:r>
      <w:r w:rsidRPr="00B32849">
        <w:fldChar w:fldCharType="end"/>
      </w:r>
      <w:r w:rsidR="001147A0" w:rsidRPr="00B32849">
        <w:t xml:space="preserve"> </w:t>
      </w:r>
      <w:r w:rsidR="00C81348" w:rsidRPr="00B32849">
        <w:t xml:space="preserve">shows the exposure model(s) used for estimation of worker exposure after entry into a previously treated area or handling a crop treated with </w:t>
      </w:r>
      <w:r w:rsidR="00D24FE8">
        <w:t>IMS+MSM+MPR 2+10+30 OD</w:t>
      </w:r>
      <w:r w:rsidR="00C81348" w:rsidRPr="00B32849">
        <w:t xml:space="preserve"> according to the critical use(s). Outcome of the estimation is presented in</w:t>
      </w:r>
      <w:r w:rsidR="0048403E" w:rsidRPr="00B32849">
        <w:t xml:space="preserve"> </w:t>
      </w:r>
      <w:r w:rsidR="00CB75F4">
        <w:fldChar w:fldCharType="begin"/>
      </w:r>
      <w:r w:rsidR="00CB75F4">
        <w:instrText xml:space="preserve"> REF _Ref448297801 \h  \* MERGEFORMAT </w:instrText>
      </w:r>
      <w:r w:rsidR="00CB75F4">
        <w:fldChar w:fldCharType="separate"/>
      </w:r>
      <w:r w:rsidR="00B51EF6" w:rsidRPr="00B32849">
        <w:t>Table </w:t>
      </w:r>
      <w:r w:rsidR="00B51EF6">
        <w:t>6.6</w:t>
      </w:r>
      <w:r w:rsidR="00B51EF6">
        <w:noBreakHyphen/>
        <w:t>5</w:t>
      </w:r>
      <w:r w:rsidR="00CB75F4">
        <w:fldChar w:fldCharType="end"/>
      </w:r>
      <w:r w:rsidR="007C647B" w:rsidRPr="00552111">
        <w:t xml:space="preserve"> (longer term exposure)</w:t>
      </w:r>
      <w:r w:rsidR="00C81348" w:rsidRPr="00552111">
        <w:t>.</w:t>
      </w:r>
      <w:r w:rsidR="00C81348" w:rsidRPr="00B32849">
        <w:t xml:space="preserve"> Detailed calculations are in </w:t>
      </w:r>
      <w:r w:rsidRPr="00B32849">
        <w:fldChar w:fldCharType="begin"/>
      </w:r>
      <w:r w:rsidR="00936E35" w:rsidRPr="00B32849">
        <w:instrText xml:space="preserve"> REF _Ref414444418 \r \h </w:instrText>
      </w:r>
      <w:r w:rsidRPr="00B32849">
        <w:fldChar w:fldCharType="separate"/>
      </w:r>
      <w:r w:rsidR="007C0A62">
        <w:t>Appendix 3</w:t>
      </w:r>
      <w:r w:rsidRPr="00B32849">
        <w:fldChar w:fldCharType="end"/>
      </w:r>
      <w:r w:rsidR="00C81348" w:rsidRPr="00B32849">
        <w:t>.</w:t>
      </w:r>
    </w:p>
    <w:p w14:paraId="3714937B" w14:textId="77777777" w:rsidR="00C81348" w:rsidRPr="00B32849" w:rsidRDefault="00217B1C" w:rsidP="00217B1C">
      <w:pPr>
        <w:pStyle w:val="RepLabel"/>
      </w:pPr>
      <w:bookmarkStart w:id="576" w:name="_Ref413932335"/>
      <w:bookmarkStart w:id="577" w:name="_Toc111951401"/>
      <w:r w:rsidRPr="00B32849">
        <w:lastRenderedPageBreak/>
        <w:t>Table </w:t>
      </w:r>
      <w:r w:rsidR="00E74F3B">
        <w:fldChar w:fldCharType="begin"/>
      </w:r>
      <w:r w:rsidR="001F20EF">
        <w:instrText xml:space="preserve"> STYLEREF 2 \s </w:instrText>
      </w:r>
      <w:r w:rsidR="00E74F3B">
        <w:fldChar w:fldCharType="separate"/>
      </w:r>
      <w:r w:rsidR="00D24FE8">
        <w:rPr>
          <w:noProof/>
        </w:rPr>
        <w:t>6.6</w:t>
      </w:r>
      <w:r w:rsidR="00E74F3B">
        <w:fldChar w:fldCharType="end"/>
      </w:r>
      <w:r w:rsidR="000E7920">
        <w:t>.3-1</w:t>
      </w:r>
      <w:bookmarkEnd w:id="576"/>
      <w:r w:rsidRPr="00B32849">
        <w:t>:</w:t>
      </w:r>
      <w:r w:rsidRPr="00B32849">
        <w:tab/>
      </w:r>
      <w:r w:rsidR="00C81348" w:rsidRPr="00B32849">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13"/>
        <w:gridCol w:w="7159"/>
      </w:tblGrid>
      <w:tr w:rsidR="00C81348" w:rsidRPr="00B32849" w14:paraId="5EE0C9F1" w14:textId="77777777" w:rsidTr="00A241B7">
        <w:tc>
          <w:tcPr>
            <w:tcW w:w="1221" w:type="pct"/>
          </w:tcPr>
          <w:p w14:paraId="2B6AA974" w14:textId="77777777" w:rsidR="00C81348" w:rsidRPr="00B32849" w:rsidRDefault="00C81348" w:rsidP="00A241B7">
            <w:pPr>
              <w:pStyle w:val="RepTable"/>
              <w:keepNext/>
            </w:pPr>
            <w:r w:rsidRPr="00B32849">
              <w:t>Critical use(s)</w:t>
            </w:r>
          </w:p>
        </w:tc>
        <w:tc>
          <w:tcPr>
            <w:tcW w:w="3779" w:type="pct"/>
          </w:tcPr>
          <w:p w14:paraId="35F3A3D4" w14:textId="77777777" w:rsidR="00C81348" w:rsidRPr="00B32849" w:rsidRDefault="004307CE" w:rsidP="00A241B7">
            <w:pPr>
              <w:pStyle w:val="RepTable"/>
              <w:keepNext/>
            </w:pPr>
            <w:r>
              <w:t>Cereals</w:t>
            </w:r>
            <w:r w:rsidR="00C81348" w:rsidRPr="00B32849">
              <w:t xml:space="preserve"> (max</w:t>
            </w:r>
            <w:r w:rsidR="00C81348" w:rsidRPr="00EB794F">
              <w:t xml:space="preserve">. </w:t>
            </w:r>
            <w:r w:rsidRPr="00EB794F">
              <w:t>1 x 1.5</w:t>
            </w:r>
            <w:r w:rsidR="00C81348" w:rsidRPr="00EB794F">
              <w:t xml:space="preserve"> L product</w:t>
            </w:r>
            <w:r w:rsidR="00C81348" w:rsidRPr="00B32849">
              <w:t>/ha)</w:t>
            </w:r>
          </w:p>
        </w:tc>
      </w:tr>
      <w:tr w:rsidR="00C81348" w:rsidRPr="00B32849" w14:paraId="1EEDFF90" w14:textId="77777777" w:rsidTr="00A241B7">
        <w:tc>
          <w:tcPr>
            <w:tcW w:w="1221" w:type="pct"/>
          </w:tcPr>
          <w:p w14:paraId="70AFF8CA" w14:textId="77777777" w:rsidR="00C81348" w:rsidRPr="00B32849" w:rsidRDefault="00C81348" w:rsidP="00A241B7">
            <w:pPr>
              <w:pStyle w:val="RepTable"/>
              <w:keepNext/>
            </w:pPr>
            <w:r w:rsidRPr="00B32849">
              <w:t>Model</w:t>
            </w:r>
          </w:p>
        </w:tc>
        <w:tc>
          <w:tcPr>
            <w:tcW w:w="3779" w:type="pct"/>
          </w:tcPr>
          <w:p w14:paraId="29E86036" w14:textId="77777777" w:rsidR="004307CE" w:rsidRPr="00552111" w:rsidRDefault="004307CE" w:rsidP="004307CE">
            <w:pPr>
              <w:pStyle w:val="RepTable"/>
              <w:rPr>
                <w:bCs/>
                <w:szCs w:val="20"/>
              </w:rPr>
            </w:pPr>
            <w:r w:rsidRPr="00552111">
              <w:rPr>
                <w:bCs/>
                <w:szCs w:val="20"/>
              </w:rPr>
              <w:t xml:space="preserve">Guidance on the assessment of exposure of operators, workers, residents and bystanders in risk assessment for plant protection products; EFSA Journal </w:t>
            </w:r>
            <w:r>
              <w:rPr>
                <w:bCs/>
                <w:szCs w:val="20"/>
              </w:rPr>
              <w:t>2022;20(1):7032</w:t>
            </w:r>
          </w:p>
          <w:p w14:paraId="52BFB0C9" w14:textId="77777777" w:rsidR="00735D28" w:rsidRPr="00B32849" w:rsidRDefault="004307CE" w:rsidP="004307CE">
            <w:pPr>
              <w:pStyle w:val="RepTable"/>
              <w:keepNext/>
            </w:pPr>
            <w:r>
              <w:t>OPEX version: 0.3.22</w:t>
            </w:r>
          </w:p>
        </w:tc>
      </w:tr>
    </w:tbl>
    <w:p w14:paraId="2B720A69" w14:textId="77777777" w:rsidR="007C647B" w:rsidRPr="00B32849" w:rsidRDefault="007C647B" w:rsidP="007C647B">
      <w:pPr>
        <w:pStyle w:val="RepLabel"/>
        <w:spacing w:before="240"/>
      </w:pPr>
      <w:bookmarkStart w:id="578" w:name="_Ref448297801"/>
      <w:bookmarkStart w:id="579" w:name="_Toc397516889"/>
      <w:bookmarkStart w:id="580" w:name="_Toc398627869"/>
      <w:bookmarkStart w:id="581" w:name="_Toc399335724"/>
      <w:bookmarkStart w:id="582" w:name="_Toc399764865"/>
      <w:bookmarkStart w:id="583" w:name="_Toc412562656"/>
      <w:bookmarkStart w:id="584" w:name="_Toc412562733"/>
      <w:bookmarkStart w:id="585" w:name="_Toc413662725"/>
      <w:bookmarkStart w:id="586" w:name="_Toc413673582"/>
      <w:bookmarkStart w:id="587" w:name="_Toc413673680"/>
      <w:bookmarkStart w:id="588" w:name="_Toc413673751"/>
      <w:bookmarkStart w:id="589" w:name="_Toc413928650"/>
      <w:bookmarkStart w:id="590" w:name="_Toc413936264"/>
      <w:bookmarkStart w:id="591" w:name="_Toc413937975"/>
      <w:bookmarkStart w:id="592" w:name="_Toc414026702"/>
      <w:bookmarkStart w:id="593" w:name="_Toc414974081"/>
      <w:r w:rsidRPr="00B32849">
        <w:t>Table </w:t>
      </w:r>
      <w:r w:rsidR="00E74F3B">
        <w:fldChar w:fldCharType="begin"/>
      </w:r>
      <w:r w:rsidR="001F20EF">
        <w:instrText xml:space="preserve"> STYLEREF 2 \s </w:instrText>
      </w:r>
      <w:r w:rsidR="00E74F3B">
        <w:fldChar w:fldCharType="separate"/>
      </w:r>
      <w:r w:rsidR="00B51EF6">
        <w:rPr>
          <w:noProof/>
        </w:rPr>
        <w:t>6.6</w:t>
      </w:r>
      <w:r w:rsidR="00E74F3B">
        <w:fldChar w:fldCharType="end"/>
      </w:r>
      <w:r w:rsidR="000E7920">
        <w:t>.</w:t>
      </w:r>
      <w:bookmarkEnd w:id="578"/>
      <w:r w:rsidR="000E7920">
        <w:t>3-1</w:t>
      </w:r>
      <w:r w:rsidRPr="00B32849">
        <w:t>:</w:t>
      </w:r>
      <w:r w:rsidRPr="00B32849">
        <w:tab/>
        <w:t xml:space="preserve">Estimated worker exposure </w:t>
      </w:r>
      <w:r>
        <w:t>(longer term exposure)</w:t>
      </w:r>
    </w:p>
    <w:tbl>
      <w:tblPr>
        <w:tblW w:w="8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73"/>
        <w:gridCol w:w="1354"/>
        <w:gridCol w:w="1216"/>
        <w:gridCol w:w="966"/>
        <w:gridCol w:w="904"/>
        <w:gridCol w:w="256"/>
        <w:gridCol w:w="909"/>
        <w:gridCol w:w="1217"/>
        <w:gridCol w:w="993"/>
      </w:tblGrid>
      <w:tr w:rsidR="00555C10" w:rsidRPr="006250F3" w14:paraId="2C6AAAF0" w14:textId="77777777" w:rsidTr="00BC4426">
        <w:tc>
          <w:tcPr>
            <w:tcW w:w="1173" w:type="dxa"/>
            <w:vAlign w:val="center"/>
          </w:tcPr>
          <w:p w14:paraId="5106227A" w14:textId="77777777" w:rsidR="00555C10" w:rsidRPr="00C159D7" w:rsidRDefault="00555C10" w:rsidP="007C647B">
            <w:pPr>
              <w:pStyle w:val="RepTableHeader"/>
              <w:jc w:val="center"/>
              <w:rPr>
                <w:highlight w:val="green"/>
              </w:rPr>
            </w:pPr>
          </w:p>
        </w:tc>
        <w:tc>
          <w:tcPr>
            <w:tcW w:w="1354" w:type="dxa"/>
            <w:vAlign w:val="center"/>
          </w:tcPr>
          <w:p w14:paraId="73659555" w14:textId="77777777" w:rsidR="00555C10" w:rsidRPr="00C159D7" w:rsidRDefault="00555C10" w:rsidP="007C647B">
            <w:pPr>
              <w:pStyle w:val="RepTableHeader"/>
              <w:jc w:val="center"/>
              <w:rPr>
                <w:highlight w:val="green"/>
              </w:rPr>
            </w:pPr>
          </w:p>
        </w:tc>
        <w:tc>
          <w:tcPr>
            <w:tcW w:w="2182" w:type="dxa"/>
            <w:gridSpan w:val="2"/>
            <w:vAlign w:val="center"/>
          </w:tcPr>
          <w:p w14:paraId="1B1ED71E" w14:textId="77777777" w:rsidR="00555C10" w:rsidRPr="002D06E6" w:rsidRDefault="00555C10" w:rsidP="007C647B">
            <w:pPr>
              <w:pStyle w:val="RepTableHeader"/>
              <w:jc w:val="center"/>
              <w:rPr>
                <w:lang w:val="en-GB"/>
              </w:rPr>
            </w:pPr>
            <w:proofErr w:type="spellStart"/>
            <w:r w:rsidRPr="002D06E6">
              <w:rPr>
                <w:lang w:val="en-GB"/>
              </w:rPr>
              <w:t>Iodosulfuron</w:t>
            </w:r>
            <w:proofErr w:type="spellEnd"/>
            <w:r w:rsidRPr="002D06E6">
              <w:rPr>
                <w:lang w:val="en-GB"/>
              </w:rPr>
              <w:t>-methyl-sodium</w:t>
            </w:r>
          </w:p>
        </w:tc>
        <w:tc>
          <w:tcPr>
            <w:tcW w:w="2069" w:type="dxa"/>
            <w:gridSpan w:val="3"/>
            <w:vAlign w:val="center"/>
          </w:tcPr>
          <w:p w14:paraId="092F497B" w14:textId="77777777" w:rsidR="00555C10" w:rsidRPr="002D06E6" w:rsidRDefault="00555C10" w:rsidP="00521CAE">
            <w:pPr>
              <w:pStyle w:val="RepTableHeader"/>
              <w:jc w:val="center"/>
              <w:rPr>
                <w:lang w:val="en-GB"/>
              </w:rPr>
            </w:pPr>
            <w:proofErr w:type="spellStart"/>
            <w:r w:rsidRPr="002D06E6">
              <w:rPr>
                <w:lang w:val="en-GB"/>
              </w:rPr>
              <w:t>Mesosulfuron</w:t>
            </w:r>
            <w:proofErr w:type="spellEnd"/>
            <w:r w:rsidRPr="002D06E6">
              <w:rPr>
                <w:lang w:val="en-GB"/>
              </w:rPr>
              <w:t>-methyl</w:t>
            </w:r>
          </w:p>
        </w:tc>
        <w:tc>
          <w:tcPr>
            <w:tcW w:w="2210" w:type="dxa"/>
            <w:gridSpan w:val="2"/>
          </w:tcPr>
          <w:p w14:paraId="7622B445" w14:textId="77777777" w:rsidR="00555C10" w:rsidRPr="00615E4F" w:rsidRDefault="00BC4426" w:rsidP="00521CAE">
            <w:pPr>
              <w:pStyle w:val="RepTableHeader"/>
              <w:jc w:val="center"/>
              <w:rPr>
                <w:color w:val="FF0000"/>
                <w:lang w:val="en-GB"/>
              </w:rPr>
            </w:pPr>
            <w:proofErr w:type="spellStart"/>
            <w:ins w:id="594" w:author="Hilde Grosemans" w:date="2025-04-11T10:12:00Z">
              <w:r w:rsidRPr="00615E4F">
                <w:rPr>
                  <w:color w:val="FF0000"/>
                  <w:lang w:val="en-GB"/>
                </w:rPr>
                <w:t>Mefepyr</w:t>
              </w:r>
              <w:proofErr w:type="spellEnd"/>
              <w:r w:rsidRPr="00615E4F">
                <w:rPr>
                  <w:color w:val="FF0000"/>
                  <w:lang w:val="en-GB"/>
                </w:rPr>
                <w:t>-diethyl</w:t>
              </w:r>
            </w:ins>
          </w:p>
        </w:tc>
      </w:tr>
      <w:tr w:rsidR="00555C10" w:rsidRPr="006250F3" w14:paraId="29576366" w14:textId="77777777" w:rsidTr="00BC4426">
        <w:tc>
          <w:tcPr>
            <w:tcW w:w="1173" w:type="dxa"/>
          </w:tcPr>
          <w:p w14:paraId="132C7402" w14:textId="77777777" w:rsidR="00555C10" w:rsidRPr="006250F3" w:rsidRDefault="00555C10" w:rsidP="00555C10">
            <w:pPr>
              <w:pStyle w:val="RepTableHeader"/>
              <w:rPr>
                <w:highlight w:val="green"/>
                <w:lang w:val="en-GB"/>
              </w:rPr>
            </w:pPr>
            <w:r w:rsidRPr="00552111">
              <w:rPr>
                <w:lang w:val="en-GB"/>
              </w:rPr>
              <w:t>Model data</w:t>
            </w:r>
          </w:p>
        </w:tc>
        <w:tc>
          <w:tcPr>
            <w:tcW w:w="1354" w:type="dxa"/>
          </w:tcPr>
          <w:p w14:paraId="2B6B3AC2" w14:textId="77777777" w:rsidR="00555C10" w:rsidRPr="00552111" w:rsidRDefault="00555C10" w:rsidP="00555C10">
            <w:pPr>
              <w:pStyle w:val="RepTableHeader"/>
              <w:rPr>
                <w:lang w:val="en-GB"/>
              </w:rPr>
            </w:pPr>
            <w:r w:rsidRPr="00552111">
              <w:rPr>
                <w:lang w:val="en-GB"/>
              </w:rPr>
              <w:t>Level of PPE</w:t>
            </w:r>
          </w:p>
        </w:tc>
        <w:tc>
          <w:tcPr>
            <w:tcW w:w="1216" w:type="dxa"/>
          </w:tcPr>
          <w:p w14:paraId="4BB9E9A3" w14:textId="77777777" w:rsidR="00555C10" w:rsidRPr="00552111" w:rsidRDefault="00555C10" w:rsidP="00555C10">
            <w:pPr>
              <w:pStyle w:val="RepTableHeader"/>
              <w:jc w:val="center"/>
              <w:rPr>
                <w:lang w:val="en-GB"/>
              </w:rPr>
            </w:pPr>
            <w:r w:rsidRPr="00552111">
              <w:rPr>
                <w:lang w:val="en-GB"/>
              </w:rPr>
              <w:t xml:space="preserve">Total absorbed dose (mg/kg </w:t>
            </w:r>
            <w:proofErr w:type="spellStart"/>
            <w:r w:rsidRPr="00552111">
              <w:rPr>
                <w:lang w:val="en-GB"/>
              </w:rPr>
              <w:t>bw</w:t>
            </w:r>
            <w:proofErr w:type="spellEnd"/>
            <w:r w:rsidRPr="00552111">
              <w:rPr>
                <w:lang w:val="en-GB"/>
              </w:rPr>
              <w:t>/day)</w:t>
            </w:r>
          </w:p>
        </w:tc>
        <w:tc>
          <w:tcPr>
            <w:tcW w:w="966" w:type="dxa"/>
          </w:tcPr>
          <w:p w14:paraId="3644DECB" w14:textId="77777777" w:rsidR="00555C10" w:rsidRPr="00552111" w:rsidRDefault="00555C10" w:rsidP="00555C10">
            <w:pPr>
              <w:pStyle w:val="RepTableHeader"/>
              <w:jc w:val="center"/>
              <w:rPr>
                <w:lang w:val="en-GB"/>
              </w:rPr>
            </w:pPr>
            <w:r w:rsidRPr="00552111">
              <w:rPr>
                <w:lang w:val="en-GB"/>
              </w:rPr>
              <w:t>% of systemic AOEL</w:t>
            </w:r>
          </w:p>
        </w:tc>
        <w:tc>
          <w:tcPr>
            <w:tcW w:w="1160" w:type="dxa"/>
            <w:gridSpan w:val="2"/>
          </w:tcPr>
          <w:p w14:paraId="0B23DDA7" w14:textId="77777777" w:rsidR="00555C10" w:rsidRPr="00552111" w:rsidRDefault="00555C10" w:rsidP="00555C10">
            <w:pPr>
              <w:pStyle w:val="RepTableHeader"/>
              <w:jc w:val="center"/>
              <w:rPr>
                <w:lang w:val="en-GB"/>
              </w:rPr>
            </w:pPr>
            <w:r w:rsidRPr="00552111">
              <w:rPr>
                <w:lang w:val="en-GB"/>
              </w:rPr>
              <w:t xml:space="preserve">Total absorbed dose (mg/kg </w:t>
            </w:r>
            <w:proofErr w:type="spellStart"/>
            <w:r w:rsidRPr="00552111">
              <w:rPr>
                <w:lang w:val="en-GB"/>
              </w:rPr>
              <w:t>bw</w:t>
            </w:r>
            <w:proofErr w:type="spellEnd"/>
            <w:r w:rsidRPr="00552111">
              <w:rPr>
                <w:lang w:val="en-GB"/>
              </w:rPr>
              <w:t>/day)</w:t>
            </w:r>
          </w:p>
        </w:tc>
        <w:tc>
          <w:tcPr>
            <w:tcW w:w="909" w:type="dxa"/>
          </w:tcPr>
          <w:p w14:paraId="79FB0337" w14:textId="77777777" w:rsidR="00555C10" w:rsidRPr="00552111" w:rsidRDefault="00555C10" w:rsidP="00555C10">
            <w:pPr>
              <w:pStyle w:val="RepTableHeader"/>
              <w:jc w:val="center"/>
              <w:rPr>
                <w:lang w:val="en-GB"/>
              </w:rPr>
            </w:pPr>
            <w:r w:rsidRPr="00552111">
              <w:rPr>
                <w:lang w:val="en-GB"/>
              </w:rPr>
              <w:t>% of systemic AOEL</w:t>
            </w:r>
          </w:p>
        </w:tc>
        <w:tc>
          <w:tcPr>
            <w:tcW w:w="1217" w:type="dxa"/>
          </w:tcPr>
          <w:p w14:paraId="2DB753FC" w14:textId="77777777" w:rsidR="00555C10" w:rsidRPr="00615E4F" w:rsidRDefault="00555C10" w:rsidP="00555C10">
            <w:pPr>
              <w:pStyle w:val="RepTableHeader"/>
              <w:jc w:val="center"/>
              <w:rPr>
                <w:color w:val="FF0000"/>
                <w:lang w:val="en-GB"/>
              </w:rPr>
            </w:pPr>
            <w:ins w:id="595" w:author="Hilde Grosemans" w:date="2025-04-11T10:11:00Z">
              <w:r w:rsidRPr="00615E4F">
                <w:rPr>
                  <w:color w:val="FF0000"/>
                  <w:lang w:val="en-GB"/>
                </w:rPr>
                <w:t xml:space="preserve">Total absorbed dose (mg/kg </w:t>
              </w:r>
              <w:proofErr w:type="spellStart"/>
              <w:r w:rsidRPr="00615E4F">
                <w:rPr>
                  <w:color w:val="FF0000"/>
                  <w:lang w:val="en-GB"/>
                </w:rPr>
                <w:t>bw</w:t>
              </w:r>
              <w:proofErr w:type="spellEnd"/>
              <w:r w:rsidRPr="00615E4F">
                <w:rPr>
                  <w:color w:val="FF0000"/>
                  <w:lang w:val="en-GB"/>
                </w:rPr>
                <w:t>/day)</w:t>
              </w:r>
            </w:ins>
          </w:p>
        </w:tc>
        <w:tc>
          <w:tcPr>
            <w:tcW w:w="993" w:type="dxa"/>
          </w:tcPr>
          <w:p w14:paraId="6D1DBFE3" w14:textId="77777777" w:rsidR="00555C10" w:rsidRPr="00615E4F" w:rsidRDefault="00555C10" w:rsidP="00555C10">
            <w:pPr>
              <w:pStyle w:val="RepTableHeader"/>
              <w:jc w:val="center"/>
              <w:rPr>
                <w:color w:val="FF0000"/>
                <w:lang w:val="en-GB"/>
              </w:rPr>
            </w:pPr>
            <w:ins w:id="596" w:author="Hilde Grosemans" w:date="2025-04-11T10:11:00Z">
              <w:r w:rsidRPr="00615E4F">
                <w:rPr>
                  <w:color w:val="FF0000"/>
                  <w:lang w:val="en-GB"/>
                </w:rPr>
                <w:t>% of systemic AOEL</w:t>
              </w:r>
            </w:ins>
          </w:p>
        </w:tc>
      </w:tr>
      <w:tr w:rsidR="00555C10" w:rsidRPr="006250F3" w14:paraId="70E23ED7" w14:textId="77777777" w:rsidTr="00BC4426">
        <w:tc>
          <w:tcPr>
            <w:tcW w:w="8988" w:type="dxa"/>
            <w:gridSpan w:val="9"/>
          </w:tcPr>
          <w:p w14:paraId="188D0451" w14:textId="77777777" w:rsidR="00555C10" w:rsidRPr="00620117" w:rsidRDefault="00555C10" w:rsidP="00940B8A">
            <w:pPr>
              <w:pStyle w:val="RepTable"/>
              <w:keepNext/>
              <w:rPr>
                <w:szCs w:val="20"/>
              </w:rPr>
            </w:pPr>
            <w:r w:rsidRPr="00620117">
              <w:rPr>
                <w:szCs w:val="20"/>
              </w:rPr>
              <w:t>Inspection</w:t>
            </w:r>
            <w:r>
              <w:rPr>
                <w:szCs w:val="20"/>
              </w:rPr>
              <w:t>, o</w:t>
            </w:r>
            <w:r w:rsidRPr="00620117">
              <w:rPr>
                <w:szCs w:val="20"/>
              </w:rPr>
              <w:t xml:space="preserve">utdoor </w:t>
            </w:r>
          </w:p>
          <w:p w14:paraId="74EB5D1B" w14:textId="77777777" w:rsidR="00555C10" w:rsidRPr="00552111" w:rsidRDefault="00555C10" w:rsidP="00940B8A">
            <w:pPr>
              <w:pStyle w:val="RepTable"/>
              <w:keepNext/>
              <w:rPr>
                <w:szCs w:val="20"/>
              </w:rPr>
            </w:pPr>
            <w:r w:rsidRPr="00620117">
              <w:rPr>
                <w:szCs w:val="20"/>
              </w:rPr>
              <w:t>Work rate:</w:t>
            </w:r>
            <w:r w:rsidRPr="00552111">
              <w:rPr>
                <w:szCs w:val="20"/>
              </w:rPr>
              <w:t xml:space="preserve"> </w:t>
            </w:r>
            <w:r>
              <w:rPr>
                <w:szCs w:val="20"/>
              </w:rPr>
              <w:t>2</w:t>
            </w:r>
            <w:r w:rsidRPr="00552111">
              <w:rPr>
                <w:szCs w:val="20"/>
              </w:rPr>
              <w:t xml:space="preserve"> hours/day,</w:t>
            </w:r>
          </w:p>
          <w:p w14:paraId="045FD22B" w14:textId="77777777" w:rsidR="00555C10" w:rsidRPr="00552111" w:rsidRDefault="00555C10" w:rsidP="00940B8A">
            <w:pPr>
              <w:pStyle w:val="RepTable"/>
              <w:keepNext/>
              <w:rPr>
                <w:szCs w:val="20"/>
              </w:rPr>
            </w:pPr>
            <w:r w:rsidRPr="00552111">
              <w:rPr>
                <w:szCs w:val="20"/>
              </w:rPr>
              <w:t>DT</w:t>
            </w:r>
            <w:r w:rsidRPr="00552111">
              <w:rPr>
                <w:szCs w:val="20"/>
                <w:vertAlign w:val="subscript"/>
              </w:rPr>
              <w:t>50</w:t>
            </w:r>
            <w:r w:rsidRPr="00552111">
              <w:rPr>
                <w:szCs w:val="20"/>
              </w:rPr>
              <w:t xml:space="preserve">: </w:t>
            </w:r>
            <w:r>
              <w:rPr>
                <w:szCs w:val="20"/>
              </w:rPr>
              <w:t>30</w:t>
            </w:r>
            <w:r w:rsidRPr="00552111">
              <w:rPr>
                <w:szCs w:val="20"/>
              </w:rPr>
              <w:t xml:space="preserve"> days</w:t>
            </w:r>
          </w:p>
          <w:p w14:paraId="6B0E6AC0" w14:textId="77777777" w:rsidR="00555C10" w:rsidRPr="00552111" w:rsidRDefault="00555C10" w:rsidP="00940B8A">
            <w:pPr>
              <w:pStyle w:val="RepTable"/>
              <w:keepNext/>
              <w:rPr>
                <w:szCs w:val="20"/>
              </w:rPr>
            </w:pPr>
            <w:r w:rsidRPr="00552111">
              <w:rPr>
                <w:szCs w:val="20"/>
              </w:rPr>
              <w:t xml:space="preserve">DFR: </w:t>
            </w:r>
            <w:r>
              <w:rPr>
                <w:szCs w:val="20"/>
              </w:rPr>
              <w:t>3</w:t>
            </w:r>
            <w:r w:rsidRPr="00552111">
              <w:rPr>
                <w:szCs w:val="20"/>
              </w:rPr>
              <w:t xml:space="preserve"> µg/cm</w:t>
            </w:r>
            <w:r w:rsidRPr="00552111">
              <w:rPr>
                <w:szCs w:val="20"/>
                <w:vertAlign w:val="superscript"/>
              </w:rPr>
              <w:t>2</w:t>
            </w:r>
            <w:r w:rsidRPr="00552111">
              <w:rPr>
                <w:szCs w:val="20"/>
              </w:rPr>
              <w:t>/kg a.s./ha</w:t>
            </w:r>
          </w:p>
          <w:p w14:paraId="23222B42" w14:textId="77777777" w:rsidR="00555C10" w:rsidRPr="00620117" w:rsidRDefault="00555C10" w:rsidP="00940B8A">
            <w:pPr>
              <w:pStyle w:val="RepTable"/>
              <w:keepNext/>
              <w:rPr>
                <w:szCs w:val="20"/>
              </w:rPr>
            </w:pPr>
            <w:r w:rsidRPr="00552111">
              <w:rPr>
                <w:szCs w:val="20"/>
              </w:rPr>
              <w:t xml:space="preserve">Interval between treatments: </w:t>
            </w:r>
            <w:r>
              <w:rPr>
                <w:szCs w:val="20"/>
              </w:rPr>
              <w:t>NA</w:t>
            </w:r>
          </w:p>
        </w:tc>
      </w:tr>
      <w:tr w:rsidR="00555C10" w:rsidRPr="006250F3" w14:paraId="28F37453" w14:textId="77777777" w:rsidTr="00BC4426">
        <w:tc>
          <w:tcPr>
            <w:tcW w:w="2527" w:type="dxa"/>
            <w:gridSpan w:val="2"/>
          </w:tcPr>
          <w:p w14:paraId="3291C354" w14:textId="77777777" w:rsidR="00555C10" w:rsidRPr="00552111" w:rsidRDefault="00555C10" w:rsidP="00940B8A">
            <w:pPr>
              <w:pStyle w:val="RepTable"/>
              <w:keepNext/>
              <w:rPr>
                <w:szCs w:val="20"/>
              </w:rPr>
            </w:pPr>
            <w:r w:rsidRPr="00552111">
              <w:rPr>
                <w:szCs w:val="20"/>
              </w:rPr>
              <w:t>Number of applications and application rate</w:t>
            </w:r>
          </w:p>
        </w:tc>
        <w:tc>
          <w:tcPr>
            <w:tcW w:w="2182" w:type="dxa"/>
            <w:gridSpan w:val="2"/>
          </w:tcPr>
          <w:p w14:paraId="1CFF45DC" w14:textId="77777777" w:rsidR="00555C10" w:rsidRPr="00552111" w:rsidRDefault="00555C10" w:rsidP="00341E4C">
            <w:pPr>
              <w:pStyle w:val="RepTable"/>
              <w:keepNext/>
              <w:jc w:val="center"/>
              <w:rPr>
                <w:szCs w:val="20"/>
              </w:rPr>
            </w:pPr>
            <w:r>
              <w:rPr>
                <w:szCs w:val="20"/>
              </w:rPr>
              <w:t>1 x 0.003</w:t>
            </w:r>
            <w:r w:rsidRPr="00552111">
              <w:rPr>
                <w:szCs w:val="20"/>
              </w:rPr>
              <w:t xml:space="preserve"> kg a.s./ha</w:t>
            </w:r>
          </w:p>
        </w:tc>
        <w:tc>
          <w:tcPr>
            <w:tcW w:w="2069" w:type="dxa"/>
            <w:gridSpan w:val="3"/>
          </w:tcPr>
          <w:p w14:paraId="0827C252" w14:textId="77777777" w:rsidR="00555C10" w:rsidRPr="00552111" w:rsidRDefault="00555C10" w:rsidP="00341E4C">
            <w:pPr>
              <w:pStyle w:val="RepTable"/>
              <w:keepNext/>
              <w:jc w:val="center"/>
              <w:rPr>
                <w:szCs w:val="20"/>
              </w:rPr>
            </w:pPr>
            <w:r>
              <w:rPr>
                <w:szCs w:val="20"/>
              </w:rPr>
              <w:t>1 x 0.015</w:t>
            </w:r>
            <w:r w:rsidRPr="00552111">
              <w:rPr>
                <w:szCs w:val="20"/>
              </w:rPr>
              <w:t xml:space="preserve"> kg a.s./ha</w:t>
            </w:r>
          </w:p>
        </w:tc>
        <w:tc>
          <w:tcPr>
            <w:tcW w:w="2210" w:type="dxa"/>
            <w:gridSpan w:val="2"/>
          </w:tcPr>
          <w:p w14:paraId="78567C82" w14:textId="77777777" w:rsidR="00555C10" w:rsidRPr="00615E4F" w:rsidRDefault="00DD2BEF" w:rsidP="00341E4C">
            <w:pPr>
              <w:pStyle w:val="RepTable"/>
              <w:keepNext/>
              <w:jc w:val="center"/>
              <w:rPr>
                <w:color w:val="FF0000"/>
                <w:szCs w:val="20"/>
              </w:rPr>
            </w:pPr>
            <w:ins w:id="597" w:author="Hilde Grosemans" w:date="2025-04-11T10:13:00Z">
              <w:r w:rsidRPr="00615E4F">
                <w:rPr>
                  <w:color w:val="FF0000"/>
                  <w:szCs w:val="20"/>
                </w:rPr>
                <w:t>1 x 0.045 kg a.s./ha</w:t>
              </w:r>
            </w:ins>
          </w:p>
        </w:tc>
      </w:tr>
      <w:tr w:rsidR="00063E70" w:rsidRPr="006250F3" w14:paraId="41E0592D" w14:textId="77777777" w:rsidTr="00BC4426">
        <w:tc>
          <w:tcPr>
            <w:tcW w:w="1173" w:type="dxa"/>
          </w:tcPr>
          <w:p w14:paraId="1EC2599D" w14:textId="77777777" w:rsidR="00063E70" w:rsidRPr="00552111" w:rsidRDefault="00063E70" w:rsidP="00940B8A">
            <w:pPr>
              <w:pStyle w:val="RepTable"/>
              <w:keepNext/>
              <w:rPr>
                <w:szCs w:val="20"/>
              </w:rPr>
            </w:pPr>
            <w:r w:rsidRPr="00552111">
              <w:rPr>
                <w:szCs w:val="20"/>
              </w:rPr>
              <w:t>Body weight: 60 kg</w:t>
            </w:r>
          </w:p>
          <w:p w14:paraId="20F49E20" w14:textId="77777777" w:rsidR="00063E70" w:rsidRPr="006250F3" w:rsidRDefault="00063E70" w:rsidP="00940B8A">
            <w:pPr>
              <w:pStyle w:val="RepTable"/>
              <w:keepNext/>
              <w:rPr>
                <w:szCs w:val="20"/>
                <w:highlight w:val="green"/>
              </w:rPr>
            </w:pPr>
          </w:p>
        </w:tc>
        <w:tc>
          <w:tcPr>
            <w:tcW w:w="1354" w:type="dxa"/>
          </w:tcPr>
          <w:p w14:paraId="6362ED0B" w14:textId="77777777" w:rsidR="00063E70" w:rsidRPr="00552111" w:rsidRDefault="00063E70" w:rsidP="00940B8A">
            <w:pPr>
              <w:pStyle w:val="RepTable"/>
              <w:keepNext/>
              <w:rPr>
                <w:szCs w:val="20"/>
              </w:rPr>
            </w:pPr>
            <w:r w:rsidRPr="00552111">
              <w:rPr>
                <w:szCs w:val="20"/>
              </w:rPr>
              <w:t>Potential</w:t>
            </w:r>
          </w:p>
          <w:p w14:paraId="652C9A68" w14:textId="77777777" w:rsidR="00063E70" w:rsidRPr="00552111" w:rsidRDefault="00063E70" w:rsidP="00940B8A">
            <w:pPr>
              <w:pStyle w:val="RepTable"/>
              <w:keepNext/>
              <w:rPr>
                <w:szCs w:val="20"/>
              </w:rPr>
            </w:pPr>
            <w:r w:rsidRPr="00552111">
              <w:rPr>
                <w:szCs w:val="20"/>
              </w:rPr>
              <w:t xml:space="preserve">TC: </w:t>
            </w:r>
            <w:r>
              <w:rPr>
                <w:szCs w:val="20"/>
              </w:rPr>
              <w:t>12500</w:t>
            </w:r>
            <w:r w:rsidRPr="00552111">
              <w:rPr>
                <w:szCs w:val="20"/>
              </w:rPr>
              <w:t xml:space="preserve"> cm</w:t>
            </w:r>
            <w:r w:rsidRPr="00552111">
              <w:rPr>
                <w:szCs w:val="20"/>
                <w:vertAlign w:val="superscript"/>
              </w:rPr>
              <w:t>2</w:t>
            </w:r>
            <w:r w:rsidRPr="00552111">
              <w:rPr>
                <w:szCs w:val="20"/>
              </w:rPr>
              <w:t xml:space="preserve">/person/h </w:t>
            </w:r>
          </w:p>
        </w:tc>
        <w:tc>
          <w:tcPr>
            <w:tcW w:w="1216" w:type="dxa"/>
          </w:tcPr>
          <w:p w14:paraId="7B2C78B2" w14:textId="77777777" w:rsidR="00063E70" w:rsidRPr="00552111" w:rsidRDefault="00063E70" w:rsidP="00940B8A">
            <w:pPr>
              <w:pStyle w:val="RepTable"/>
              <w:keepNext/>
              <w:jc w:val="center"/>
              <w:rPr>
                <w:rFonts w:eastAsia="SimSun"/>
                <w:szCs w:val="20"/>
              </w:rPr>
            </w:pPr>
            <w:r>
              <w:rPr>
                <w:rFonts w:eastAsia="SimSun"/>
                <w:szCs w:val="20"/>
              </w:rPr>
              <w:t>0.003</w:t>
            </w:r>
          </w:p>
        </w:tc>
        <w:tc>
          <w:tcPr>
            <w:tcW w:w="966" w:type="dxa"/>
          </w:tcPr>
          <w:p w14:paraId="741F3A99" w14:textId="77777777" w:rsidR="00063E70" w:rsidRPr="00552111" w:rsidRDefault="00063E70" w:rsidP="00940B8A">
            <w:pPr>
              <w:pStyle w:val="RepTable"/>
              <w:keepNext/>
              <w:jc w:val="center"/>
              <w:rPr>
                <w:rFonts w:eastAsia="SimSun"/>
                <w:szCs w:val="20"/>
                <w:lang w:eastAsia="en-US"/>
              </w:rPr>
            </w:pPr>
            <w:r>
              <w:rPr>
                <w:rFonts w:eastAsia="SimSun"/>
                <w:szCs w:val="20"/>
                <w:lang w:eastAsia="en-US"/>
              </w:rPr>
              <w:t>5.3</w:t>
            </w:r>
          </w:p>
        </w:tc>
        <w:tc>
          <w:tcPr>
            <w:tcW w:w="904" w:type="dxa"/>
          </w:tcPr>
          <w:p w14:paraId="6D17FC2F" w14:textId="77777777" w:rsidR="00063E70" w:rsidRPr="00552111" w:rsidRDefault="00063E70" w:rsidP="00940B8A">
            <w:pPr>
              <w:pStyle w:val="RepTable"/>
              <w:keepNext/>
              <w:jc w:val="center"/>
              <w:rPr>
                <w:rFonts w:eastAsia="SimSun"/>
                <w:szCs w:val="20"/>
                <w:lang w:eastAsia="en-US"/>
              </w:rPr>
            </w:pPr>
            <w:r>
              <w:rPr>
                <w:rFonts w:eastAsia="SimSun"/>
                <w:szCs w:val="20"/>
                <w:lang w:eastAsia="en-US"/>
              </w:rPr>
              <w:t>0.01</w:t>
            </w:r>
          </w:p>
        </w:tc>
        <w:tc>
          <w:tcPr>
            <w:tcW w:w="1165" w:type="dxa"/>
            <w:gridSpan w:val="2"/>
          </w:tcPr>
          <w:p w14:paraId="4C3299F9" w14:textId="77777777" w:rsidR="00063E70" w:rsidRPr="00552111" w:rsidRDefault="00063E70" w:rsidP="00940B8A">
            <w:pPr>
              <w:pStyle w:val="RepTable"/>
              <w:keepNext/>
              <w:jc w:val="center"/>
              <w:rPr>
                <w:rFonts w:eastAsia="SimSun"/>
                <w:szCs w:val="20"/>
                <w:lang w:eastAsia="en-US"/>
              </w:rPr>
            </w:pPr>
            <w:r>
              <w:rPr>
                <w:rFonts w:eastAsia="SimSun"/>
                <w:szCs w:val="20"/>
                <w:lang w:eastAsia="en-US"/>
              </w:rPr>
              <w:t>10.1</w:t>
            </w:r>
          </w:p>
        </w:tc>
        <w:tc>
          <w:tcPr>
            <w:tcW w:w="1217" w:type="dxa"/>
          </w:tcPr>
          <w:p w14:paraId="4C49CBE2" w14:textId="77777777" w:rsidR="00063E70" w:rsidRPr="00615E4F" w:rsidRDefault="00882A1E" w:rsidP="00940B8A">
            <w:pPr>
              <w:pStyle w:val="RepTable"/>
              <w:keepNext/>
              <w:jc w:val="center"/>
              <w:rPr>
                <w:rFonts w:eastAsia="SimSun"/>
                <w:color w:val="FF0000"/>
                <w:szCs w:val="20"/>
                <w:lang w:eastAsia="en-US"/>
              </w:rPr>
            </w:pPr>
            <w:ins w:id="598" w:author="Hilde Grosemans" w:date="2025-04-11T10:14:00Z">
              <w:r w:rsidRPr="00615E4F">
                <w:rPr>
                  <w:rFonts w:eastAsia="SimSun"/>
                  <w:color w:val="FF0000"/>
                  <w:szCs w:val="20"/>
                  <w:lang w:eastAsia="en-US"/>
                </w:rPr>
                <w:t>0.04</w:t>
              </w:r>
            </w:ins>
          </w:p>
        </w:tc>
        <w:tc>
          <w:tcPr>
            <w:tcW w:w="993" w:type="dxa"/>
          </w:tcPr>
          <w:p w14:paraId="461F828E" w14:textId="77777777" w:rsidR="00063E70" w:rsidRPr="00615E4F" w:rsidRDefault="000C6DFC" w:rsidP="00940B8A">
            <w:pPr>
              <w:pStyle w:val="RepTable"/>
              <w:keepNext/>
              <w:jc w:val="center"/>
              <w:rPr>
                <w:rFonts w:eastAsia="SimSun"/>
                <w:color w:val="FF0000"/>
                <w:szCs w:val="20"/>
                <w:lang w:eastAsia="en-US"/>
              </w:rPr>
            </w:pPr>
            <w:ins w:id="599" w:author="Hilde Grosemans" w:date="2025-04-11T11:06:00Z">
              <w:r w:rsidRPr="00615E4F">
                <w:rPr>
                  <w:rFonts w:eastAsia="SimSun"/>
                  <w:color w:val="FF0000"/>
                  <w:szCs w:val="20"/>
                  <w:lang w:eastAsia="en-US"/>
                </w:rPr>
                <w:t>39.4</w:t>
              </w:r>
            </w:ins>
          </w:p>
        </w:tc>
      </w:tr>
    </w:tbl>
    <w:p w14:paraId="56C9FA26" w14:textId="323320B1" w:rsidR="00CD3646" w:rsidRDefault="00CD3646" w:rsidP="00CD3646">
      <w:pPr>
        <w:pStyle w:val="Nagwek4"/>
        <w:numPr>
          <w:ilvl w:val="0"/>
          <w:numId w:val="0"/>
        </w:numPr>
        <w:shd w:val="clear" w:color="auto" w:fill="D9D9D9" w:themeFill="background1" w:themeFillShade="D9"/>
        <w:rPr>
          <w:sz w:val="22"/>
          <w:szCs w:val="22"/>
          <w:lang w:val="en-GB"/>
        </w:rPr>
      </w:pPr>
      <w:bookmarkStart w:id="600" w:name="_Toc450900955"/>
      <w:bookmarkStart w:id="601" w:name="_Toc450920621"/>
      <w:bookmarkStart w:id="602" w:name="_Toc450923742"/>
      <w:bookmarkStart w:id="603" w:name="_Toc454460975"/>
      <w:bookmarkStart w:id="604" w:name="_Toc454462811"/>
      <w:bookmarkStart w:id="605" w:name="_Toc167789049"/>
      <w:r w:rsidRPr="00CD3646">
        <w:rPr>
          <w:sz w:val="22"/>
          <w:szCs w:val="22"/>
          <w:highlight w:val="lightGray"/>
          <w:lang w:val="en-GB"/>
        </w:rPr>
        <w:t xml:space="preserve">The estimations of worker exposure after entering a previously treated area or handling a crop treated indicated that the permissible </w:t>
      </w:r>
      <w:r w:rsidRPr="003A26C4">
        <w:rPr>
          <w:strike/>
          <w:sz w:val="22"/>
          <w:szCs w:val="22"/>
          <w:highlight w:val="green"/>
          <w:lang w:val="en-GB"/>
        </w:rPr>
        <w:t>operator</w:t>
      </w:r>
      <w:r w:rsidRPr="003A26C4">
        <w:rPr>
          <w:sz w:val="22"/>
          <w:szCs w:val="22"/>
          <w:highlight w:val="green"/>
          <w:lang w:val="en-GB"/>
        </w:rPr>
        <w:t xml:space="preserve"> </w:t>
      </w:r>
      <w:r w:rsidR="00555CF6" w:rsidRPr="003A26C4">
        <w:rPr>
          <w:sz w:val="22"/>
          <w:szCs w:val="22"/>
          <w:highlight w:val="green"/>
          <w:lang w:val="en-GB"/>
        </w:rPr>
        <w:t xml:space="preserve"> worker  </w:t>
      </w:r>
      <w:r w:rsidRPr="00CD3646">
        <w:rPr>
          <w:sz w:val="22"/>
          <w:szCs w:val="22"/>
          <w:highlight w:val="lightGray"/>
          <w:lang w:val="en-GB"/>
        </w:rPr>
        <w:t>exposure level (AOEL) will not be exceeded</w:t>
      </w:r>
    </w:p>
    <w:p w14:paraId="7AE1C6A5" w14:textId="77777777" w:rsidR="000969EA" w:rsidRPr="004E36AB" w:rsidRDefault="000969EA" w:rsidP="000969EA">
      <w:pPr>
        <w:pStyle w:val="RepStandard"/>
        <w:rPr>
          <w:color w:val="FF0000"/>
        </w:rPr>
      </w:pPr>
      <w:r w:rsidRPr="001831FF">
        <w:rPr>
          <w:color w:val="FF0000"/>
          <w:highlight w:val="lightGray"/>
        </w:rPr>
        <w:t>ACCEPTED</w:t>
      </w:r>
    </w:p>
    <w:p w14:paraId="428E909E" w14:textId="77777777" w:rsidR="00C81348" w:rsidRPr="00B32849" w:rsidRDefault="005A72F7" w:rsidP="005A72F7">
      <w:pPr>
        <w:pStyle w:val="Nagwek4"/>
        <w:numPr>
          <w:ilvl w:val="0"/>
          <w:numId w:val="0"/>
        </w:numPr>
        <w:rPr>
          <w:lang w:val="en-GB"/>
        </w:rPr>
      </w:pPr>
      <w:r w:rsidRPr="005A72F7">
        <w:rPr>
          <w:highlight w:val="lightGray"/>
          <w:lang w:val="en-GB"/>
        </w:rPr>
        <w:t>6.6.3.2</w:t>
      </w:r>
      <w:r>
        <w:rPr>
          <w:lang w:val="en-GB"/>
        </w:rPr>
        <w:t xml:space="preserve"> </w:t>
      </w:r>
      <w:r w:rsidR="00C81348" w:rsidRPr="00B32849">
        <w:rPr>
          <w:lang w:val="en-GB"/>
        </w:rPr>
        <w:t>Refinement of generic DFR value (KCP 7.2)</w:t>
      </w:r>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600"/>
      <w:bookmarkEnd w:id="601"/>
      <w:bookmarkEnd w:id="602"/>
      <w:bookmarkEnd w:id="603"/>
      <w:bookmarkEnd w:id="604"/>
      <w:bookmarkEnd w:id="605"/>
    </w:p>
    <w:p w14:paraId="724ECDCB" w14:textId="77777777" w:rsidR="008E0ED5" w:rsidRPr="00B32849" w:rsidRDefault="001C16DF" w:rsidP="008E0ED5">
      <w:pPr>
        <w:pStyle w:val="RepStandard"/>
      </w:pPr>
      <w:r>
        <w:t>Not necessary.</w:t>
      </w:r>
    </w:p>
    <w:p w14:paraId="5439E120" w14:textId="77777777" w:rsidR="00C81348" w:rsidRPr="005A72F7" w:rsidRDefault="005A72F7" w:rsidP="005A72F7">
      <w:pPr>
        <w:pStyle w:val="Nagwek4"/>
        <w:numPr>
          <w:ilvl w:val="0"/>
          <w:numId w:val="0"/>
        </w:numPr>
        <w:rPr>
          <w:lang w:val="en-GB"/>
        </w:rPr>
      </w:pPr>
      <w:bookmarkStart w:id="606" w:name="_Toc328552258"/>
      <w:bookmarkStart w:id="607" w:name="_Toc332020607"/>
      <w:bookmarkStart w:id="608" w:name="_Toc332203450"/>
      <w:bookmarkStart w:id="609" w:name="_Toc332207002"/>
      <w:bookmarkStart w:id="610" w:name="_Toc332296171"/>
      <w:bookmarkStart w:id="611" w:name="_Toc336434738"/>
      <w:bookmarkStart w:id="612" w:name="_Toc397516890"/>
      <w:bookmarkStart w:id="613" w:name="_Toc398627870"/>
      <w:bookmarkStart w:id="614" w:name="_Toc399335725"/>
      <w:bookmarkStart w:id="615" w:name="_Toc399764866"/>
      <w:bookmarkStart w:id="616" w:name="_Toc412562657"/>
      <w:bookmarkStart w:id="617" w:name="_Toc412562734"/>
      <w:bookmarkStart w:id="618" w:name="_Toc413662726"/>
      <w:bookmarkStart w:id="619" w:name="_Toc413673583"/>
      <w:bookmarkStart w:id="620" w:name="_Toc413673681"/>
      <w:bookmarkStart w:id="621" w:name="_Toc413673752"/>
      <w:bookmarkStart w:id="622" w:name="_Toc413928651"/>
      <w:bookmarkStart w:id="623" w:name="_Toc413936265"/>
      <w:bookmarkStart w:id="624" w:name="_Toc413937976"/>
      <w:bookmarkStart w:id="625" w:name="_Toc414026703"/>
      <w:bookmarkStart w:id="626" w:name="_Toc414974082"/>
      <w:bookmarkStart w:id="627" w:name="_Toc450900956"/>
      <w:bookmarkStart w:id="628" w:name="_Toc450920622"/>
      <w:bookmarkStart w:id="629" w:name="_Toc450923743"/>
      <w:bookmarkStart w:id="630" w:name="_Toc454460976"/>
      <w:bookmarkStart w:id="631" w:name="_Toc454462812"/>
      <w:bookmarkStart w:id="632" w:name="_Toc167789050"/>
      <w:bookmarkStart w:id="633" w:name="_Toc304462619"/>
      <w:bookmarkStart w:id="634" w:name="_Toc111951403"/>
      <w:bookmarkStart w:id="635" w:name="_Toc240611811"/>
      <w:bookmarkStart w:id="636" w:name="_Toc299717515"/>
      <w:bookmarkStart w:id="637" w:name="_Toc300147923"/>
      <w:bookmarkEnd w:id="577"/>
      <w:r w:rsidRPr="005A72F7">
        <w:rPr>
          <w:highlight w:val="lightGray"/>
          <w:lang w:val="en-GB"/>
        </w:rPr>
        <w:t>6.6.3.3</w:t>
      </w:r>
      <w:r>
        <w:rPr>
          <w:lang w:val="en-GB"/>
        </w:rPr>
        <w:t xml:space="preserve"> </w:t>
      </w:r>
      <w:r w:rsidR="00C81348" w:rsidRPr="005A72F7">
        <w:rPr>
          <w:lang w:val="en-GB"/>
        </w:rPr>
        <w:t>Measurement of worker exposure</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r w:rsidR="00C81348" w:rsidRPr="005A72F7">
        <w:rPr>
          <w:lang w:val="en-GB"/>
        </w:rPr>
        <w:t xml:space="preserve"> </w:t>
      </w:r>
      <w:bookmarkEnd w:id="633"/>
    </w:p>
    <w:p w14:paraId="4B7E768B" w14:textId="77777777" w:rsidR="00C81348" w:rsidRPr="00B32849" w:rsidRDefault="00C81348" w:rsidP="00217B1C">
      <w:pPr>
        <w:jc w:val="both"/>
        <w:rPr>
          <w:lang w:val="en-GB"/>
        </w:rPr>
      </w:pPr>
      <w:bookmarkStart w:id="638" w:name="_Toc111951404"/>
      <w:bookmarkEnd w:id="634"/>
      <w:bookmarkEnd w:id="635"/>
      <w:bookmarkEnd w:id="636"/>
      <w:bookmarkEnd w:id="637"/>
      <w:r w:rsidRPr="00B32849">
        <w:rPr>
          <w:lang w:val="en-GB"/>
        </w:rPr>
        <w:t>Since the worker exposure estimations carried out indicated that the acceptable operator exposure level (AOEL) will not be exceeded under conditions of intended uses and considering above mention PPE, a study to provide measurements of worker exposure was not necessary a</w:t>
      </w:r>
      <w:r w:rsidR="00217B1C" w:rsidRPr="00B32849">
        <w:rPr>
          <w:lang w:val="en-GB"/>
        </w:rPr>
        <w:t>nd was therefore not performed.</w:t>
      </w:r>
    </w:p>
    <w:p w14:paraId="4D969E3E" w14:textId="77777777" w:rsidR="00C81348" w:rsidRDefault="000E7920" w:rsidP="000E7920">
      <w:pPr>
        <w:pStyle w:val="Nagwek3"/>
        <w:numPr>
          <w:ilvl w:val="0"/>
          <w:numId w:val="0"/>
        </w:numPr>
        <w:ind w:left="568"/>
      </w:pPr>
      <w:bookmarkStart w:id="639" w:name="_Toc240611804"/>
      <w:bookmarkStart w:id="640" w:name="_Toc299717516"/>
      <w:bookmarkStart w:id="641" w:name="_Toc300147924"/>
      <w:bookmarkStart w:id="642" w:name="_Toc304462620"/>
      <w:bookmarkStart w:id="643" w:name="_Toc314067807"/>
      <w:bookmarkStart w:id="644" w:name="_Toc314122097"/>
      <w:bookmarkStart w:id="645" w:name="_Toc314129276"/>
      <w:bookmarkStart w:id="646" w:name="_Toc314142395"/>
      <w:bookmarkStart w:id="647" w:name="_Toc314557402"/>
      <w:bookmarkStart w:id="648" w:name="_Toc314557660"/>
      <w:bookmarkStart w:id="649" w:name="_Toc328552259"/>
      <w:bookmarkStart w:id="650" w:name="_Toc332020608"/>
      <w:bookmarkStart w:id="651" w:name="_Toc332203451"/>
      <w:bookmarkStart w:id="652" w:name="_Toc332207003"/>
      <w:bookmarkStart w:id="653" w:name="_Toc332296172"/>
      <w:bookmarkStart w:id="654" w:name="_Toc336434739"/>
      <w:bookmarkStart w:id="655" w:name="_Toc397516891"/>
      <w:bookmarkStart w:id="656" w:name="_Toc398627871"/>
      <w:bookmarkStart w:id="657" w:name="_Toc399335726"/>
      <w:bookmarkStart w:id="658" w:name="_Toc399764867"/>
      <w:bookmarkStart w:id="659" w:name="_Toc412562658"/>
      <w:bookmarkStart w:id="660" w:name="_Toc412562735"/>
      <w:bookmarkStart w:id="661" w:name="_Toc413662727"/>
      <w:bookmarkStart w:id="662" w:name="_Toc413673584"/>
      <w:bookmarkStart w:id="663" w:name="_Toc413673682"/>
      <w:bookmarkStart w:id="664" w:name="_Toc413673753"/>
      <w:bookmarkStart w:id="665" w:name="_Toc413928652"/>
      <w:bookmarkStart w:id="666" w:name="_Toc413936266"/>
      <w:bookmarkStart w:id="667" w:name="_Toc413937977"/>
      <w:bookmarkStart w:id="668" w:name="_Toc414026704"/>
      <w:bookmarkStart w:id="669" w:name="_Toc414974083"/>
      <w:bookmarkStart w:id="670" w:name="_Toc450900957"/>
      <w:bookmarkStart w:id="671" w:name="_Toc450920623"/>
      <w:bookmarkStart w:id="672" w:name="_Toc450923744"/>
      <w:bookmarkStart w:id="673" w:name="_Toc454460977"/>
      <w:bookmarkStart w:id="674" w:name="_Toc454462813"/>
      <w:bookmarkStart w:id="675" w:name="_Toc167789051"/>
      <w:bookmarkEnd w:id="638"/>
      <w:r>
        <w:t xml:space="preserve">6.6.4 </w:t>
      </w:r>
      <w:r w:rsidR="00565359">
        <w:t>R</w:t>
      </w:r>
      <w:r w:rsidR="00565359" w:rsidRPr="00B32849">
        <w:t xml:space="preserve">esident </w:t>
      </w:r>
      <w:r w:rsidR="00C81348" w:rsidRPr="00B32849">
        <w:t xml:space="preserve">and </w:t>
      </w:r>
      <w:r w:rsidR="00565359">
        <w:t>b</w:t>
      </w:r>
      <w:r w:rsidR="00565359" w:rsidRPr="00B32849">
        <w:t xml:space="preserve">ystander </w:t>
      </w:r>
      <w:r w:rsidR="00C81348" w:rsidRPr="00B32849">
        <w:t>exposure</w:t>
      </w:r>
      <w:bookmarkEnd w:id="639"/>
      <w:r w:rsidR="00C81348" w:rsidRPr="00B32849">
        <w:t xml:space="preserve"> </w:t>
      </w:r>
      <w:bookmarkEnd w:id="640"/>
      <w:bookmarkEnd w:id="641"/>
      <w:bookmarkEnd w:id="642"/>
      <w:bookmarkEnd w:id="643"/>
      <w:bookmarkEnd w:id="644"/>
      <w:bookmarkEnd w:id="645"/>
      <w:bookmarkEnd w:id="646"/>
      <w:bookmarkEnd w:id="647"/>
      <w:bookmarkEnd w:id="648"/>
      <w:r w:rsidR="00C81348" w:rsidRPr="00B32849">
        <w:t>(KCP 7.2.2)</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14:paraId="26419202" w14:textId="77777777" w:rsidR="00C81348" w:rsidRPr="00B32849" w:rsidRDefault="000E7920" w:rsidP="000E7920">
      <w:pPr>
        <w:pStyle w:val="Nagwek4"/>
        <w:numPr>
          <w:ilvl w:val="0"/>
          <w:numId w:val="0"/>
        </w:numPr>
        <w:ind w:left="567"/>
        <w:rPr>
          <w:lang w:val="en-GB"/>
        </w:rPr>
      </w:pPr>
      <w:bookmarkStart w:id="676" w:name="_Toc304462621"/>
      <w:bookmarkStart w:id="677" w:name="_Toc328552260"/>
      <w:bookmarkStart w:id="678" w:name="_Toc332020609"/>
      <w:bookmarkStart w:id="679" w:name="_Toc332203452"/>
      <w:bookmarkStart w:id="680" w:name="_Toc332207004"/>
      <w:bookmarkStart w:id="681" w:name="_Toc332296173"/>
      <w:bookmarkStart w:id="682" w:name="_Toc336434740"/>
      <w:bookmarkStart w:id="683" w:name="_Toc397516892"/>
      <w:bookmarkStart w:id="684" w:name="_Toc398627872"/>
      <w:bookmarkStart w:id="685" w:name="_Toc399335727"/>
      <w:bookmarkStart w:id="686" w:name="_Toc399764868"/>
      <w:bookmarkStart w:id="687" w:name="_Toc412562659"/>
      <w:bookmarkStart w:id="688" w:name="_Toc412562736"/>
      <w:bookmarkStart w:id="689" w:name="_Toc413662728"/>
      <w:bookmarkStart w:id="690" w:name="_Toc413673585"/>
      <w:bookmarkStart w:id="691" w:name="_Toc413673683"/>
      <w:bookmarkStart w:id="692" w:name="_Toc413673754"/>
      <w:bookmarkStart w:id="693" w:name="_Toc413928653"/>
      <w:bookmarkStart w:id="694" w:name="_Toc413936267"/>
      <w:bookmarkStart w:id="695" w:name="_Toc413937978"/>
      <w:bookmarkStart w:id="696" w:name="_Toc414026705"/>
      <w:bookmarkStart w:id="697" w:name="_Toc414974084"/>
      <w:bookmarkStart w:id="698" w:name="_Toc450900958"/>
      <w:bookmarkStart w:id="699" w:name="_Toc450920624"/>
      <w:bookmarkStart w:id="700" w:name="_Toc450923745"/>
      <w:bookmarkStart w:id="701" w:name="_Toc454460978"/>
      <w:bookmarkStart w:id="702" w:name="_Toc454462814"/>
      <w:bookmarkStart w:id="703" w:name="_Toc167789052"/>
      <w:bookmarkStart w:id="704" w:name="_Toc111951397"/>
      <w:bookmarkStart w:id="705" w:name="_Toc240611805"/>
      <w:bookmarkStart w:id="706" w:name="_Toc299717517"/>
      <w:bookmarkStart w:id="707" w:name="_Toc300147925"/>
      <w:r>
        <w:rPr>
          <w:lang w:val="en-GB"/>
        </w:rPr>
        <w:t>6.6.4 -1.</w:t>
      </w:r>
      <w:r w:rsidR="00C81348" w:rsidRPr="00B32849">
        <w:rPr>
          <w:lang w:val="en-GB"/>
        </w:rPr>
        <w:t xml:space="preserve">Estimation of </w:t>
      </w:r>
      <w:r w:rsidR="00565359" w:rsidRPr="00B32849">
        <w:rPr>
          <w:lang w:val="en-GB"/>
        </w:rPr>
        <w:t xml:space="preserve">resident </w:t>
      </w:r>
      <w:r w:rsidR="00C81348" w:rsidRPr="00B32849">
        <w:rPr>
          <w:lang w:val="en-GB"/>
        </w:rPr>
        <w:t xml:space="preserve">and </w:t>
      </w:r>
      <w:r w:rsidR="00565359" w:rsidRPr="00B32849">
        <w:rPr>
          <w:lang w:val="en-GB"/>
        </w:rPr>
        <w:t xml:space="preserve">bystander </w:t>
      </w:r>
      <w:r w:rsidR="00C81348" w:rsidRPr="00B32849">
        <w:rPr>
          <w:lang w:val="en-GB"/>
        </w:rPr>
        <w:t>exposure</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r w:rsidR="003E1B01">
        <w:rPr>
          <w:lang w:val="en-GB"/>
        </w:rPr>
        <w:t xml:space="preserve"> </w:t>
      </w:r>
    </w:p>
    <w:p w14:paraId="3C8B1644" w14:textId="77777777" w:rsidR="007C647B" w:rsidRPr="007F085C" w:rsidRDefault="005D26F7" w:rsidP="00217B1C">
      <w:pPr>
        <w:pStyle w:val="RepStandard"/>
      </w:pPr>
      <w:r w:rsidRPr="007F085C">
        <w:t xml:space="preserve">The acute exposure assessment for bystanders covers the exposure that a resident could reasonably be </w:t>
      </w:r>
      <w:r w:rsidRPr="007F085C">
        <w:lastRenderedPageBreak/>
        <w:t xml:space="preserve">expected to incur in a single day. Therefore, </w:t>
      </w:r>
      <w:r w:rsidR="004E00D4" w:rsidRPr="007F085C">
        <w:t>there is no need for a separate acute risk assessment for residents.</w:t>
      </w:r>
      <w:r w:rsidR="006250F3" w:rsidRPr="007F085C">
        <w:t xml:space="preserve"> </w:t>
      </w:r>
    </w:p>
    <w:p w14:paraId="3EE209BE" w14:textId="77777777" w:rsidR="007C647B" w:rsidRPr="007F085C" w:rsidRDefault="007C647B" w:rsidP="00217B1C">
      <w:pPr>
        <w:pStyle w:val="RepStandard"/>
      </w:pPr>
    </w:p>
    <w:p w14:paraId="009C8C1A" w14:textId="77777777" w:rsidR="00445C30" w:rsidRDefault="003E1B01" w:rsidP="00217B1C">
      <w:pPr>
        <w:pStyle w:val="RepStandard"/>
      </w:pPr>
      <w:r w:rsidRPr="007F085C">
        <w:t xml:space="preserve">No bystander risk assessment is required for PPPs that do not have significant acute toxicity or the potential to exert toxic effects after a single exposure. </w:t>
      </w:r>
      <w:r w:rsidR="00340524">
        <w:t xml:space="preserve">There is no acute AOEL assessed for the active substances </w:t>
      </w:r>
      <w:proofErr w:type="spellStart"/>
      <w:r w:rsidR="00340524">
        <w:t>iodosulfuron</w:t>
      </w:r>
      <w:proofErr w:type="spellEnd"/>
      <w:r w:rsidR="00340524">
        <w:t xml:space="preserve">-methyl-sodium and </w:t>
      </w:r>
      <w:proofErr w:type="spellStart"/>
      <w:r w:rsidR="00340524">
        <w:t>mesosulfuron</w:t>
      </w:r>
      <w:proofErr w:type="spellEnd"/>
      <w:r w:rsidR="00340524">
        <w:t>-methyl</w:t>
      </w:r>
      <w:r w:rsidR="00D12DCD">
        <w:t>, e</w:t>
      </w:r>
      <w:r w:rsidRPr="007F085C">
        <w:t>xposure in this case will be determined by average exposure over a longer duration, and higher exposures on one day will tend to be offset by lower exposures on other days. Therefore, exposure assessment for residents also covers bystander exposure.</w:t>
      </w:r>
    </w:p>
    <w:p w14:paraId="10B77F44" w14:textId="77777777" w:rsidR="00445C30" w:rsidRDefault="00445C30" w:rsidP="00217B1C">
      <w:pPr>
        <w:pStyle w:val="RepStandard"/>
      </w:pPr>
    </w:p>
    <w:p w14:paraId="6A9A018F" w14:textId="77777777" w:rsidR="00187EE6" w:rsidRDefault="00CB75F4" w:rsidP="00187EE6">
      <w:pPr>
        <w:pStyle w:val="RepStandard"/>
      </w:pPr>
      <w:r>
        <w:fldChar w:fldCharType="begin"/>
      </w:r>
      <w:r>
        <w:instrText xml:space="preserve"> REF _Ref413932837 \h  \* MERGEFORMAT </w:instrText>
      </w:r>
      <w:r>
        <w:fldChar w:fldCharType="separate"/>
      </w:r>
      <w:r w:rsidR="00C2486F" w:rsidRPr="00B32849">
        <w:t>Table </w:t>
      </w:r>
      <w:r w:rsidR="00C2486F">
        <w:t>6.6</w:t>
      </w:r>
      <w:r w:rsidR="00C2486F">
        <w:noBreakHyphen/>
        <w:t>6</w:t>
      </w:r>
      <w:r>
        <w:fldChar w:fldCharType="end"/>
      </w:r>
      <w:r w:rsidR="00187EE6" w:rsidRPr="00B32849">
        <w:t xml:space="preserve"> shows the exposure model(s) used for estimation of </w:t>
      </w:r>
      <w:r w:rsidR="00187EE6" w:rsidRPr="007F085C">
        <w:t xml:space="preserve">resident </w:t>
      </w:r>
      <w:r w:rsidR="00526E45" w:rsidRPr="007F085C">
        <w:t xml:space="preserve">and bystander </w:t>
      </w:r>
      <w:r w:rsidR="00187EE6" w:rsidRPr="007F085C">
        <w:t>exposure</w:t>
      </w:r>
      <w:r w:rsidR="00187EE6" w:rsidRPr="00B32849">
        <w:t xml:space="preserve"> to </w:t>
      </w:r>
      <w:proofErr w:type="spellStart"/>
      <w:r w:rsidR="00E30045">
        <w:t>iodosulfuron</w:t>
      </w:r>
      <w:proofErr w:type="spellEnd"/>
      <w:r w:rsidR="00E30045">
        <w:t xml:space="preserve">-methyl-sodium and </w:t>
      </w:r>
      <w:proofErr w:type="spellStart"/>
      <w:r w:rsidR="00E30045">
        <w:t>mesosulfuron</w:t>
      </w:r>
      <w:proofErr w:type="spellEnd"/>
      <w:r w:rsidR="00E30045">
        <w:t>-methyl</w:t>
      </w:r>
      <w:r w:rsidR="00374804">
        <w:t>. The o</w:t>
      </w:r>
      <w:r w:rsidR="00187EE6" w:rsidRPr="00B32849">
        <w:t xml:space="preserve">utcome of the estimation is presented in </w:t>
      </w:r>
      <w:r w:rsidR="00E74F3B">
        <w:fldChar w:fldCharType="begin"/>
      </w:r>
      <w:r w:rsidR="005859C9">
        <w:instrText xml:space="preserve"> REF _Ref448305763 \h </w:instrText>
      </w:r>
      <w:r w:rsidR="00E74F3B">
        <w:fldChar w:fldCharType="separate"/>
      </w:r>
      <w:r w:rsidR="005859C9" w:rsidRPr="007545B2">
        <w:t>Table </w:t>
      </w:r>
      <w:r w:rsidR="005859C9">
        <w:rPr>
          <w:noProof/>
        </w:rPr>
        <w:t>6.6</w:t>
      </w:r>
      <w:r w:rsidR="005859C9" w:rsidRPr="007545B2">
        <w:noBreakHyphen/>
      </w:r>
      <w:r w:rsidR="005859C9">
        <w:rPr>
          <w:noProof/>
        </w:rPr>
        <w:t>7</w:t>
      </w:r>
      <w:r w:rsidR="00E74F3B">
        <w:fldChar w:fldCharType="end"/>
      </w:r>
      <w:r w:rsidR="00C2486F">
        <w:t xml:space="preserve">. </w:t>
      </w:r>
      <w:r w:rsidR="00187EE6" w:rsidRPr="00B32849">
        <w:t xml:space="preserve">Detailed calculations are in </w:t>
      </w:r>
      <w:r w:rsidR="00E74F3B" w:rsidRPr="00B32849">
        <w:fldChar w:fldCharType="begin"/>
      </w:r>
      <w:r w:rsidR="00187EE6" w:rsidRPr="00B32849">
        <w:instrText xml:space="preserve"> REF _Ref414444418 \r \h </w:instrText>
      </w:r>
      <w:r w:rsidR="00E74F3B" w:rsidRPr="00B32849">
        <w:fldChar w:fldCharType="separate"/>
      </w:r>
      <w:r w:rsidR="007C0A62">
        <w:t>Appendix 3</w:t>
      </w:r>
      <w:r w:rsidR="00E74F3B" w:rsidRPr="00B32849">
        <w:fldChar w:fldCharType="end"/>
      </w:r>
      <w:r w:rsidR="00187EE6" w:rsidRPr="00B32849">
        <w:t>.</w:t>
      </w:r>
    </w:p>
    <w:p w14:paraId="313AB696" w14:textId="77777777" w:rsidR="00217B1C" w:rsidRPr="00B32849" w:rsidRDefault="00217B1C" w:rsidP="00217B1C">
      <w:pPr>
        <w:pStyle w:val="RepLabel"/>
      </w:pPr>
      <w:bookmarkStart w:id="708" w:name="_Ref413932837"/>
      <w:bookmarkStart w:id="709" w:name="_Toc111951398"/>
      <w:bookmarkEnd w:id="704"/>
      <w:bookmarkEnd w:id="705"/>
      <w:bookmarkEnd w:id="706"/>
      <w:bookmarkEnd w:id="707"/>
      <w:r w:rsidRPr="00B32849">
        <w:t>Table </w:t>
      </w:r>
      <w:r w:rsidR="00E74F3B">
        <w:fldChar w:fldCharType="begin"/>
      </w:r>
      <w:r w:rsidR="001F20EF">
        <w:instrText xml:space="preserve"> STYLEREF 2 \s </w:instrText>
      </w:r>
      <w:r w:rsidR="00E74F3B">
        <w:fldChar w:fldCharType="separate"/>
      </w:r>
      <w:r w:rsidR="00C2486F">
        <w:rPr>
          <w:noProof/>
        </w:rPr>
        <w:t>6.6</w:t>
      </w:r>
      <w:r w:rsidR="00E74F3B">
        <w:fldChar w:fldCharType="end"/>
      </w:r>
      <w:r w:rsidR="00FB519A">
        <w:t>.4-1</w:t>
      </w:r>
      <w:r w:rsidR="001F20EF">
        <w:noBreakHyphen/>
      </w:r>
      <w:bookmarkEnd w:id="708"/>
      <w:r w:rsidRPr="00B32849">
        <w:t>:</w:t>
      </w:r>
      <w:r w:rsidRPr="00B32849">
        <w:tab/>
        <w:t>Exposure models for intended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13"/>
        <w:gridCol w:w="7159"/>
      </w:tblGrid>
      <w:tr w:rsidR="00C81348" w:rsidRPr="00B32849" w14:paraId="6DFDE0A5" w14:textId="77777777" w:rsidTr="00A241B7">
        <w:tc>
          <w:tcPr>
            <w:tcW w:w="1221" w:type="pct"/>
          </w:tcPr>
          <w:p w14:paraId="347B5C61" w14:textId="77777777" w:rsidR="00C81348" w:rsidRPr="00B32849" w:rsidRDefault="00C81348" w:rsidP="00217B1C">
            <w:pPr>
              <w:pStyle w:val="RepTable"/>
            </w:pPr>
            <w:bookmarkStart w:id="710" w:name="_Toc240611806"/>
            <w:r w:rsidRPr="00B32849">
              <w:t>Critical use(s)</w:t>
            </w:r>
          </w:p>
        </w:tc>
        <w:tc>
          <w:tcPr>
            <w:tcW w:w="3779" w:type="pct"/>
          </w:tcPr>
          <w:p w14:paraId="7B93BE71" w14:textId="77777777" w:rsidR="00C81348" w:rsidRPr="00B32849" w:rsidRDefault="00712F5E" w:rsidP="00217B1C">
            <w:pPr>
              <w:pStyle w:val="RepTable"/>
            </w:pPr>
            <w:r>
              <w:t>Cereals</w:t>
            </w:r>
            <w:r w:rsidR="00C81348" w:rsidRPr="00B32849">
              <w:t xml:space="preserve"> (max</w:t>
            </w:r>
            <w:r w:rsidR="00C81348" w:rsidRPr="00712F5E">
              <w:t xml:space="preserve">. </w:t>
            </w:r>
            <w:r w:rsidRPr="00712F5E">
              <w:t>1</w:t>
            </w:r>
            <w:r w:rsidR="00C81348" w:rsidRPr="00712F5E">
              <w:t> x </w:t>
            </w:r>
            <w:r w:rsidRPr="00712F5E">
              <w:t>1.5</w:t>
            </w:r>
            <w:r w:rsidR="00C81348" w:rsidRPr="00712F5E">
              <w:t xml:space="preserve"> L </w:t>
            </w:r>
            <w:r w:rsidR="00C81348" w:rsidRPr="00B32849">
              <w:t>product/ha)</w:t>
            </w:r>
          </w:p>
        </w:tc>
      </w:tr>
      <w:tr w:rsidR="00C81348" w:rsidRPr="00B32849" w14:paraId="4A75BF55" w14:textId="77777777" w:rsidTr="00A241B7">
        <w:tc>
          <w:tcPr>
            <w:tcW w:w="1221" w:type="pct"/>
          </w:tcPr>
          <w:p w14:paraId="3FA013DA" w14:textId="77777777" w:rsidR="00C81348" w:rsidRPr="00B32849" w:rsidRDefault="00C81348" w:rsidP="00217B1C">
            <w:pPr>
              <w:pStyle w:val="RepTable"/>
            </w:pPr>
            <w:r w:rsidRPr="00B32849">
              <w:t>Model</w:t>
            </w:r>
          </w:p>
        </w:tc>
        <w:tc>
          <w:tcPr>
            <w:tcW w:w="3779" w:type="pct"/>
          </w:tcPr>
          <w:p w14:paraId="7B265A0C" w14:textId="77777777" w:rsidR="00743306" w:rsidRPr="00552111" w:rsidRDefault="00743306" w:rsidP="00743306">
            <w:pPr>
              <w:pStyle w:val="RepTable"/>
              <w:rPr>
                <w:bCs/>
                <w:szCs w:val="20"/>
              </w:rPr>
            </w:pPr>
            <w:r w:rsidRPr="00552111">
              <w:rPr>
                <w:bCs/>
                <w:szCs w:val="20"/>
              </w:rPr>
              <w:t xml:space="preserve">Guidance on the assessment of exposure of operators, workers, residents and bystanders in risk assessment for plant protection products; EFSA Journal </w:t>
            </w:r>
            <w:r>
              <w:rPr>
                <w:bCs/>
                <w:szCs w:val="20"/>
              </w:rPr>
              <w:t>2022;20(1):7032</w:t>
            </w:r>
          </w:p>
          <w:p w14:paraId="095985FC" w14:textId="77777777" w:rsidR="00735D28" w:rsidRPr="00A069AB" w:rsidRDefault="00743306" w:rsidP="00743306">
            <w:pPr>
              <w:pStyle w:val="RepTable"/>
              <w:tabs>
                <w:tab w:val="left" w:pos="720"/>
              </w:tabs>
              <w:rPr>
                <w:szCs w:val="20"/>
              </w:rPr>
            </w:pPr>
            <w:r>
              <w:t>OPEX version: 0.3.22</w:t>
            </w:r>
          </w:p>
        </w:tc>
      </w:tr>
    </w:tbl>
    <w:p w14:paraId="2239EEDB" w14:textId="77777777" w:rsidR="00217B1C" w:rsidRDefault="00AA162C" w:rsidP="00AA162C">
      <w:pPr>
        <w:pStyle w:val="RepLabel"/>
      </w:pPr>
      <w:bookmarkStart w:id="711" w:name="_Ref448305763"/>
      <w:r w:rsidRPr="007545B2">
        <w:t>Table </w:t>
      </w:r>
      <w:r w:rsidR="00E74F3B" w:rsidRPr="007545B2">
        <w:fldChar w:fldCharType="begin"/>
      </w:r>
      <w:r w:rsidR="001F20EF" w:rsidRPr="007545B2">
        <w:instrText xml:space="preserve"> STYLEREF 2 \s </w:instrText>
      </w:r>
      <w:r w:rsidR="00E74F3B" w:rsidRPr="007545B2">
        <w:fldChar w:fldCharType="separate"/>
      </w:r>
      <w:r w:rsidR="00C2486F">
        <w:rPr>
          <w:noProof/>
        </w:rPr>
        <w:t>6.6</w:t>
      </w:r>
      <w:r w:rsidR="00E74F3B" w:rsidRPr="007545B2">
        <w:fldChar w:fldCharType="end"/>
      </w:r>
      <w:bookmarkEnd w:id="711"/>
      <w:r w:rsidR="00FB519A">
        <w:t>.4-1</w:t>
      </w:r>
      <w:r w:rsidRPr="007545B2">
        <w:t>:</w:t>
      </w:r>
      <w:r w:rsidRPr="007545B2">
        <w:tab/>
      </w:r>
      <w:r w:rsidR="00217B1C" w:rsidRPr="007545B2">
        <w:t xml:space="preserve">Estimated resident </w:t>
      </w:r>
      <w:r w:rsidR="00217B1C" w:rsidRPr="007F085C">
        <w:t xml:space="preserve">exposure </w:t>
      </w:r>
      <w:r w:rsidR="005D26F7" w:rsidRPr="007F085C">
        <w:t>(longer term exposure)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70"/>
        <w:gridCol w:w="1225"/>
        <w:gridCol w:w="1170"/>
        <w:gridCol w:w="1012"/>
        <w:gridCol w:w="1101"/>
        <w:gridCol w:w="1042"/>
        <w:gridCol w:w="1277"/>
        <w:gridCol w:w="1132"/>
      </w:tblGrid>
      <w:tr w:rsidR="005430DA" w:rsidRPr="006250F3" w14:paraId="327F7EDC" w14:textId="77777777" w:rsidTr="00871634">
        <w:tc>
          <w:tcPr>
            <w:tcW w:w="1170" w:type="dxa"/>
          </w:tcPr>
          <w:p w14:paraId="238D0C45" w14:textId="77777777" w:rsidR="005430DA" w:rsidRPr="008D5EEA" w:rsidRDefault="005430DA" w:rsidP="00C81348">
            <w:pPr>
              <w:pStyle w:val="RepTableHeader"/>
              <w:rPr>
                <w:lang w:val="en-GB"/>
              </w:rPr>
            </w:pPr>
          </w:p>
        </w:tc>
        <w:tc>
          <w:tcPr>
            <w:tcW w:w="1225" w:type="dxa"/>
          </w:tcPr>
          <w:p w14:paraId="751C7C32" w14:textId="77777777" w:rsidR="005430DA" w:rsidRPr="008D5EEA" w:rsidRDefault="005430DA" w:rsidP="00CC2C45">
            <w:pPr>
              <w:pStyle w:val="RepTableHeader"/>
              <w:jc w:val="center"/>
              <w:rPr>
                <w:lang w:val="en-GB"/>
              </w:rPr>
            </w:pPr>
          </w:p>
        </w:tc>
        <w:tc>
          <w:tcPr>
            <w:tcW w:w="2182" w:type="dxa"/>
            <w:gridSpan w:val="2"/>
          </w:tcPr>
          <w:p w14:paraId="60D56ECB" w14:textId="77777777" w:rsidR="005430DA" w:rsidRPr="008D5EEA" w:rsidRDefault="005430DA" w:rsidP="004E00D4">
            <w:pPr>
              <w:pStyle w:val="RepTableHeader"/>
              <w:jc w:val="center"/>
              <w:rPr>
                <w:lang w:val="en-GB"/>
              </w:rPr>
            </w:pPr>
            <w:proofErr w:type="spellStart"/>
            <w:r w:rsidRPr="008D5EEA">
              <w:rPr>
                <w:lang w:val="en-GB"/>
              </w:rPr>
              <w:t>Iodosulfuron</w:t>
            </w:r>
            <w:proofErr w:type="spellEnd"/>
            <w:r w:rsidRPr="008D5EEA">
              <w:rPr>
                <w:lang w:val="en-GB"/>
              </w:rPr>
              <w:t>-methyl-sodium</w:t>
            </w:r>
          </w:p>
        </w:tc>
        <w:tc>
          <w:tcPr>
            <w:tcW w:w="2143" w:type="dxa"/>
            <w:gridSpan w:val="2"/>
          </w:tcPr>
          <w:p w14:paraId="7708397C" w14:textId="77777777" w:rsidR="005430DA" w:rsidRPr="008D5EEA" w:rsidRDefault="005430DA" w:rsidP="00445C30">
            <w:pPr>
              <w:pStyle w:val="RepTableHeader"/>
              <w:jc w:val="center"/>
              <w:rPr>
                <w:lang w:val="en-GB"/>
              </w:rPr>
            </w:pPr>
            <w:proofErr w:type="spellStart"/>
            <w:r w:rsidRPr="008D5EEA">
              <w:rPr>
                <w:lang w:val="en-GB"/>
              </w:rPr>
              <w:t>Mesosulfuron</w:t>
            </w:r>
            <w:proofErr w:type="spellEnd"/>
            <w:r w:rsidRPr="008D5EEA">
              <w:rPr>
                <w:lang w:val="en-GB"/>
              </w:rPr>
              <w:t>-methyl</w:t>
            </w:r>
          </w:p>
        </w:tc>
        <w:tc>
          <w:tcPr>
            <w:tcW w:w="2409" w:type="dxa"/>
            <w:gridSpan w:val="2"/>
          </w:tcPr>
          <w:p w14:paraId="11923ECA" w14:textId="77777777" w:rsidR="005430DA" w:rsidRPr="00615E4F" w:rsidRDefault="00871634" w:rsidP="00445C30">
            <w:pPr>
              <w:pStyle w:val="RepTableHeader"/>
              <w:jc w:val="center"/>
              <w:rPr>
                <w:color w:val="FF0000"/>
                <w:lang w:val="en-GB"/>
              </w:rPr>
            </w:pPr>
            <w:proofErr w:type="spellStart"/>
            <w:ins w:id="712" w:author="Hilde Grosemans" w:date="2025-04-11T10:19:00Z">
              <w:r w:rsidRPr="00615E4F">
                <w:rPr>
                  <w:color w:val="FF0000"/>
                  <w:lang w:val="en-GB"/>
                </w:rPr>
                <w:t>Mefenpyr</w:t>
              </w:r>
              <w:proofErr w:type="spellEnd"/>
              <w:r w:rsidRPr="00615E4F">
                <w:rPr>
                  <w:color w:val="FF0000"/>
                  <w:lang w:val="en-GB"/>
                </w:rPr>
                <w:t>-diethyl</w:t>
              </w:r>
            </w:ins>
          </w:p>
        </w:tc>
      </w:tr>
      <w:tr w:rsidR="005430DA" w:rsidRPr="007F085C" w14:paraId="1E25E61A" w14:textId="77777777" w:rsidTr="00871634">
        <w:tc>
          <w:tcPr>
            <w:tcW w:w="1170" w:type="dxa"/>
          </w:tcPr>
          <w:p w14:paraId="60328F98" w14:textId="77777777" w:rsidR="005430DA" w:rsidRPr="008D5EEA" w:rsidRDefault="005430DA" w:rsidP="005430DA">
            <w:pPr>
              <w:pStyle w:val="RepTableHeader"/>
              <w:rPr>
                <w:lang w:val="en-GB"/>
              </w:rPr>
            </w:pPr>
            <w:r w:rsidRPr="008D5EEA">
              <w:rPr>
                <w:lang w:val="en-GB"/>
              </w:rPr>
              <w:t>Model data</w:t>
            </w:r>
          </w:p>
        </w:tc>
        <w:tc>
          <w:tcPr>
            <w:tcW w:w="1225" w:type="dxa"/>
          </w:tcPr>
          <w:p w14:paraId="0EBB939D" w14:textId="77777777" w:rsidR="005430DA" w:rsidRPr="008D5EEA" w:rsidRDefault="005430DA" w:rsidP="005430DA">
            <w:pPr>
              <w:pStyle w:val="RepTableHeader"/>
              <w:jc w:val="center"/>
              <w:rPr>
                <w:lang w:val="en-GB"/>
              </w:rPr>
            </w:pPr>
          </w:p>
        </w:tc>
        <w:tc>
          <w:tcPr>
            <w:tcW w:w="1170" w:type="dxa"/>
          </w:tcPr>
          <w:p w14:paraId="4D1A95E6" w14:textId="77777777" w:rsidR="005430DA" w:rsidRPr="008D5EEA" w:rsidRDefault="005430DA" w:rsidP="005430DA">
            <w:pPr>
              <w:pStyle w:val="RepTableHeader"/>
              <w:jc w:val="center"/>
              <w:rPr>
                <w:lang w:val="en-GB"/>
              </w:rPr>
            </w:pPr>
            <w:r w:rsidRPr="008D5EEA">
              <w:rPr>
                <w:lang w:val="en-GB"/>
              </w:rPr>
              <w:t xml:space="preserve">Total absorbed dose (mg/kg </w:t>
            </w:r>
            <w:proofErr w:type="spellStart"/>
            <w:r w:rsidRPr="008D5EEA">
              <w:rPr>
                <w:lang w:val="en-GB"/>
              </w:rPr>
              <w:t>bw</w:t>
            </w:r>
            <w:proofErr w:type="spellEnd"/>
            <w:r w:rsidRPr="008D5EEA">
              <w:rPr>
                <w:lang w:val="en-GB"/>
              </w:rPr>
              <w:t>/day)</w:t>
            </w:r>
          </w:p>
        </w:tc>
        <w:tc>
          <w:tcPr>
            <w:tcW w:w="1012" w:type="dxa"/>
          </w:tcPr>
          <w:p w14:paraId="0FF5644F" w14:textId="77777777" w:rsidR="005430DA" w:rsidRPr="008D5EEA" w:rsidRDefault="005430DA" w:rsidP="005430DA">
            <w:pPr>
              <w:pStyle w:val="RepTableHeader"/>
              <w:jc w:val="center"/>
              <w:rPr>
                <w:lang w:val="en-GB"/>
              </w:rPr>
            </w:pPr>
            <w:r w:rsidRPr="008D5EEA">
              <w:rPr>
                <w:lang w:val="en-GB"/>
              </w:rPr>
              <w:t>% of systemic AOEL</w:t>
            </w:r>
          </w:p>
        </w:tc>
        <w:tc>
          <w:tcPr>
            <w:tcW w:w="1101" w:type="dxa"/>
          </w:tcPr>
          <w:p w14:paraId="5415F6AD" w14:textId="77777777" w:rsidR="005430DA" w:rsidRPr="008D5EEA" w:rsidRDefault="005430DA" w:rsidP="005430DA">
            <w:pPr>
              <w:pStyle w:val="RepTableHeader"/>
              <w:jc w:val="center"/>
              <w:rPr>
                <w:lang w:val="en-GB"/>
              </w:rPr>
            </w:pPr>
            <w:r w:rsidRPr="008D5EEA">
              <w:rPr>
                <w:lang w:val="en-GB"/>
              </w:rPr>
              <w:t xml:space="preserve">Total absorbed dose (mg/kg </w:t>
            </w:r>
            <w:proofErr w:type="spellStart"/>
            <w:r w:rsidRPr="008D5EEA">
              <w:rPr>
                <w:lang w:val="en-GB"/>
              </w:rPr>
              <w:t>bw</w:t>
            </w:r>
            <w:proofErr w:type="spellEnd"/>
            <w:r w:rsidRPr="008D5EEA">
              <w:rPr>
                <w:lang w:val="en-GB"/>
              </w:rPr>
              <w:t>/day)</w:t>
            </w:r>
          </w:p>
        </w:tc>
        <w:tc>
          <w:tcPr>
            <w:tcW w:w="1042" w:type="dxa"/>
          </w:tcPr>
          <w:p w14:paraId="69A52BBA" w14:textId="77777777" w:rsidR="005430DA" w:rsidRPr="008D5EEA" w:rsidRDefault="005430DA" w:rsidP="005430DA">
            <w:pPr>
              <w:pStyle w:val="RepTableHeader"/>
              <w:jc w:val="center"/>
              <w:rPr>
                <w:lang w:val="en-GB"/>
              </w:rPr>
            </w:pPr>
            <w:r w:rsidRPr="008D5EEA">
              <w:rPr>
                <w:lang w:val="en-GB"/>
              </w:rPr>
              <w:t>% of systemic AOEL</w:t>
            </w:r>
          </w:p>
        </w:tc>
        <w:tc>
          <w:tcPr>
            <w:tcW w:w="1277" w:type="dxa"/>
          </w:tcPr>
          <w:p w14:paraId="008B7975" w14:textId="77777777" w:rsidR="005430DA" w:rsidRPr="00615E4F" w:rsidRDefault="005430DA" w:rsidP="005430DA">
            <w:pPr>
              <w:pStyle w:val="RepTableHeader"/>
              <w:jc w:val="center"/>
              <w:rPr>
                <w:color w:val="FF0000"/>
                <w:lang w:val="en-GB"/>
              </w:rPr>
            </w:pPr>
            <w:ins w:id="713" w:author="Hilde Grosemans" w:date="2025-04-11T10:18:00Z">
              <w:r w:rsidRPr="00615E4F">
                <w:rPr>
                  <w:color w:val="FF0000"/>
                  <w:lang w:val="en-GB"/>
                </w:rPr>
                <w:t xml:space="preserve">Total absorbed dose (mg/kg </w:t>
              </w:r>
              <w:proofErr w:type="spellStart"/>
              <w:r w:rsidRPr="00615E4F">
                <w:rPr>
                  <w:color w:val="FF0000"/>
                  <w:lang w:val="en-GB"/>
                </w:rPr>
                <w:t>bw</w:t>
              </w:r>
              <w:proofErr w:type="spellEnd"/>
              <w:r w:rsidRPr="00615E4F">
                <w:rPr>
                  <w:color w:val="FF0000"/>
                  <w:lang w:val="en-GB"/>
                </w:rPr>
                <w:t>/day)</w:t>
              </w:r>
            </w:ins>
          </w:p>
        </w:tc>
        <w:tc>
          <w:tcPr>
            <w:tcW w:w="1132" w:type="dxa"/>
          </w:tcPr>
          <w:p w14:paraId="01BF2CCA" w14:textId="77777777" w:rsidR="005430DA" w:rsidRPr="00615E4F" w:rsidRDefault="005430DA" w:rsidP="005430DA">
            <w:pPr>
              <w:pStyle w:val="RepTableHeader"/>
              <w:jc w:val="center"/>
              <w:rPr>
                <w:color w:val="FF0000"/>
                <w:lang w:val="en-GB"/>
              </w:rPr>
            </w:pPr>
            <w:ins w:id="714" w:author="Hilde Grosemans" w:date="2025-04-11T10:18:00Z">
              <w:r w:rsidRPr="00615E4F">
                <w:rPr>
                  <w:color w:val="FF0000"/>
                  <w:lang w:val="en-GB"/>
                </w:rPr>
                <w:t>% of systemic AOEL</w:t>
              </w:r>
            </w:ins>
          </w:p>
        </w:tc>
      </w:tr>
      <w:tr w:rsidR="005430DA" w:rsidRPr="007F085C" w14:paraId="21FF45FB" w14:textId="77777777" w:rsidTr="00871634">
        <w:tc>
          <w:tcPr>
            <w:tcW w:w="9129" w:type="dxa"/>
            <w:gridSpan w:val="8"/>
          </w:tcPr>
          <w:p w14:paraId="2EF93292" w14:textId="77777777" w:rsidR="005430DA" w:rsidRPr="008D5EEA" w:rsidRDefault="005430DA" w:rsidP="00254386">
            <w:pPr>
              <w:pStyle w:val="RepTable"/>
              <w:rPr>
                <w:szCs w:val="20"/>
              </w:rPr>
            </w:pPr>
            <w:r w:rsidRPr="008D5EEA">
              <w:rPr>
                <w:szCs w:val="20"/>
              </w:rPr>
              <w:t>Tractor mounted boom spray application outdoors to low crops</w:t>
            </w:r>
          </w:p>
          <w:p w14:paraId="2915E24B" w14:textId="77777777" w:rsidR="005430DA" w:rsidRPr="008D5EEA" w:rsidRDefault="005430DA" w:rsidP="00254386">
            <w:pPr>
              <w:widowControl w:val="0"/>
              <w:rPr>
                <w:noProof/>
                <w:sz w:val="20"/>
                <w:szCs w:val="20"/>
                <w:lang w:val="en-GB"/>
              </w:rPr>
            </w:pPr>
            <w:r w:rsidRPr="008D5EEA">
              <w:rPr>
                <w:noProof/>
                <w:sz w:val="20"/>
                <w:szCs w:val="20"/>
                <w:lang w:val="en-GB"/>
              </w:rPr>
              <w:t>Buffer zone: 2-3 m</w:t>
            </w:r>
          </w:p>
          <w:p w14:paraId="479731DF" w14:textId="77777777" w:rsidR="005430DA" w:rsidRPr="008D5EEA" w:rsidRDefault="005430DA" w:rsidP="00254386">
            <w:pPr>
              <w:widowControl w:val="0"/>
              <w:rPr>
                <w:noProof/>
                <w:sz w:val="20"/>
                <w:szCs w:val="20"/>
                <w:lang w:val="en-GB"/>
              </w:rPr>
            </w:pPr>
            <w:r w:rsidRPr="008D5EEA">
              <w:rPr>
                <w:noProof/>
                <w:sz w:val="20"/>
                <w:szCs w:val="20"/>
                <w:lang w:val="en-GB"/>
              </w:rPr>
              <w:t>Drift reduction technology: no</w:t>
            </w:r>
          </w:p>
          <w:p w14:paraId="0E61194F" w14:textId="77777777" w:rsidR="005430DA" w:rsidRPr="008D5EEA" w:rsidRDefault="005430DA" w:rsidP="00254386">
            <w:pPr>
              <w:keepNext/>
              <w:widowControl w:val="0"/>
              <w:rPr>
                <w:noProof/>
                <w:sz w:val="20"/>
                <w:szCs w:val="20"/>
                <w:lang w:val="en-GB"/>
              </w:rPr>
            </w:pPr>
            <w:r w:rsidRPr="008D5EEA">
              <w:rPr>
                <w:noProof/>
                <w:sz w:val="20"/>
                <w:szCs w:val="20"/>
                <w:lang w:val="en-GB"/>
              </w:rPr>
              <w:t>DT</w:t>
            </w:r>
            <w:r w:rsidRPr="008D5EEA">
              <w:rPr>
                <w:noProof/>
                <w:sz w:val="20"/>
                <w:szCs w:val="20"/>
                <w:vertAlign w:val="subscript"/>
                <w:lang w:val="en-GB"/>
              </w:rPr>
              <w:t>50</w:t>
            </w:r>
            <w:r w:rsidRPr="008D5EEA">
              <w:rPr>
                <w:noProof/>
                <w:sz w:val="20"/>
                <w:szCs w:val="20"/>
                <w:lang w:val="en-GB"/>
              </w:rPr>
              <w:t>: 30 days</w:t>
            </w:r>
          </w:p>
          <w:p w14:paraId="3E14AD0A" w14:textId="77777777" w:rsidR="005430DA" w:rsidRPr="008D5EEA" w:rsidRDefault="005430DA" w:rsidP="00254386">
            <w:pPr>
              <w:widowControl w:val="0"/>
              <w:rPr>
                <w:noProof/>
                <w:sz w:val="20"/>
                <w:szCs w:val="20"/>
                <w:lang w:val="en-GB"/>
              </w:rPr>
            </w:pPr>
            <w:r w:rsidRPr="008D5EEA">
              <w:rPr>
                <w:noProof/>
                <w:sz w:val="20"/>
                <w:szCs w:val="20"/>
                <w:lang w:val="en-GB"/>
              </w:rPr>
              <w:t>DFR: 3 µg/cm</w:t>
            </w:r>
            <w:r w:rsidRPr="008D5EEA">
              <w:rPr>
                <w:noProof/>
                <w:sz w:val="20"/>
                <w:szCs w:val="20"/>
                <w:vertAlign w:val="superscript"/>
                <w:lang w:val="en-GB"/>
              </w:rPr>
              <w:t>2</w:t>
            </w:r>
            <w:r w:rsidRPr="008D5EEA">
              <w:rPr>
                <w:noProof/>
                <w:sz w:val="20"/>
                <w:szCs w:val="20"/>
                <w:lang w:val="en-GB"/>
              </w:rPr>
              <w:t>/kg a.s./ha</w:t>
            </w:r>
          </w:p>
          <w:p w14:paraId="3A3F1B18" w14:textId="77777777" w:rsidR="005430DA" w:rsidRPr="008D5EEA" w:rsidRDefault="005430DA" w:rsidP="00254386">
            <w:pPr>
              <w:pStyle w:val="RepTable"/>
              <w:rPr>
                <w:szCs w:val="20"/>
              </w:rPr>
            </w:pPr>
            <w:r w:rsidRPr="008D5EEA">
              <w:rPr>
                <w:szCs w:val="20"/>
              </w:rPr>
              <w:t>Interval between treatments: NA</w:t>
            </w:r>
          </w:p>
        </w:tc>
      </w:tr>
      <w:tr w:rsidR="005430DA" w:rsidRPr="007F085C" w14:paraId="58941605" w14:textId="77777777" w:rsidTr="00871634">
        <w:tc>
          <w:tcPr>
            <w:tcW w:w="2395" w:type="dxa"/>
            <w:gridSpan w:val="2"/>
          </w:tcPr>
          <w:p w14:paraId="592C74FD" w14:textId="77777777" w:rsidR="005430DA" w:rsidRPr="007F085C" w:rsidRDefault="005430DA" w:rsidP="00254386">
            <w:pPr>
              <w:pStyle w:val="RepTable"/>
              <w:rPr>
                <w:szCs w:val="20"/>
                <w:lang w:val="en-US"/>
              </w:rPr>
            </w:pPr>
            <w:r w:rsidRPr="007F085C">
              <w:rPr>
                <w:szCs w:val="20"/>
              </w:rPr>
              <w:t>Number of applications and application rate</w:t>
            </w:r>
          </w:p>
        </w:tc>
        <w:tc>
          <w:tcPr>
            <w:tcW w:w="2182" w:type="dxa"/>
            <w:gridSpan w:val="2"/>
          </w:tcPr>
          <w:p w14:paraId="199100B4" w14:textId="77777777" w:rsidR="005430DA" w:rsidRPr="007F085C" w:rsidRDefault="005430DA" w:rsidP="00341E4C">
            <w:pPr>
              <w:pStyle w:val="RepTable"/>
              <w:jc w:val="center"/>
              <w:rPr>
                <w:szCs w:val="20"/>
              </w:rPr>
            </w:pPr>
            <w:r>
              <w:rPr>
                <w:szCs w:val="20"/>
              </w:rPr>
              <w:t>1 x 0.003</w:t>
            </w:r>
            <w:r w:rsidRPr="007F085C">
              <w:rPr>
                <w:szCs w:val="20"/>
              </w:rPr>
              <w:t xml:space="preserve"> kg a.s./ha</w:t>
            </w:r>
          </w:p>
        </w:tc>
        <w:tc>
          <w:tcPr>
            <w:tcW w:w="2143" w:type="dxa"/>
            <w:gridSpan w:val="2"/>
          </w:tcPr>
          <w:p w14:paraId="6AD4B75B" w14:textId="77777777" w:rsidR="005430DA" w:rsidRPr="007F085C" w:rsidRDefault="005430DA" w:rsidP="00341E4C">
            <w:pPr>
              <w:pStyle w:val="RepTable"/>
              <w:jc w:val="center"/>
              <w:rPr>
                <w:szCs w:val="20"/>
              </w:rPr>
            </w:pPr>
            <w:r>
              <w:rPr>
                <w:szCs w:val="20"/>
              </w:rPr>
              <w:t>1 x 0.015</w:t>
            </w:r>
            <w:r w:rsidRPr="007F085C">
              <w:rPr>
                <w:szCs w:val="20"/>
              </w:rPr>
              <w:t xml:space="preserve"> kg a.s./ha</w:t>
            </w:r>
          </w:p>
        </w:tc>
        <w:tc>
          <w:tcPr>
            <w:tcW w:w="2409" w:type="dxa"/>
            <w:gridSpan w:val="2"/>
          </w:tcPr>
          <w:p w14:paraId="7D8B0036" w14:textId="77777777" w:rsidR="005430DA" w:rsidRPr="00615E4F" w:rsidRDefault="00C24B9B" w:rsidP="00341E4C">
            <w:pPr>
              <w:pStyle w:val="RepTable"/>
              <w:jc w:val="center"/>
              <w:rPr>
                <w:color w:val="FF0000"/>
                <w:szCs w:val="20"/>
              </w:rPr>
            </w:pPr>
            <w:ins w:id="715" w:author="Hilde Grosemans" w:date="2025-04-11T10:19:00Z">
              <w:r w:rsidRPr="00615E4F">
                <w:rPr>
                  <w:color w:val="FF0000"/>
                  <w:szCs w:val="20"/>
                </w:rPr>
                <w:t>1 x 0.045 kg a.s./ha</w:t>
              </w:r>
            </w:ins>
          </w:p>
        </w:tc>
      </w:tr>
      <w:tr w:rsidR="005430DA" w:rsidRPr="007F085C" w14:paraId="0459B1AC" w14:textId="77777777" w:rsidTr="00871634">
        <w:tc>
          <w:tcPr>
            <w:tcW w:w="1170" w:type="dxa"/>
            <w:vMerge w:val="restart"/>
          </w:tcPr>
          <w:p w14:paraId="441DA824" w14:textId="77777777" w:rsidR="005430DA" w:rsidRPr="007F085C" w:rsidRDefault="005430DA" w:rsidP="00254386">
            <w:pPr>
              <w:pStyle w:val="RepTable"/>
              <w:rPr>
                <w:szCs w:val="20"/>
              </w:rPr>
            </w:pPr>
            <w:r w:rsidRPr="007F085C">
              <w:rPr>
                <w:szCs w:val="20"/>
              </w:rPr>
              <w:t>Resident child</w:t>
            </w:r>
          </w:p>
          <w:p w14:paraId="40C83D40" w14:textId="77777777" w:rsidR="005430DA" w:rsidRPr="007F085C" w:rsidRDefault="005430DA" w:rsidP="00254386">
            <w:pPr>
              <w:pStyle w:val="RepTable"/>
              <w:rPr>
                <w:szCs w:val="20"/>
              </w:rPr>
            </w:pPr>
            <w:r w:rsidRPr="007F085C">
              <w:rPr>
                <w:szCs w:val="20"/>
              </w:rPr>
              <w:t>Body weight: 10 kg</w:t>
            </w:r>
          </w:p>
        </w:tc>
        <w:tc>
          <w:tcPr>
            <w:tcW w:w="1225" w:type="dxa"/>
          </w:tcPr>
          <w:p w14:paraId="5CE2A7B9" w14:textId="77777777" w:rsidR="005430DA" w:rsidRPr="007F085C" w:rsidRDefault="005430DA" w:rsidP="00254386">
            <w:pPr>
              <w:pStyle w:val="RepTable"/>
              <w:rPr>
                <w:szCs w:val="20"/>
              </w:rPr>
            </w:pPr>
            <w:r w:rsidRPr="007F085C">
              <w:rPr>
                <w:szCs w:val="20"/>
              </w:rPr>
              <w:t>Drift (75</w:t>
            </w:r>
            <w:r w:rsidRPr="007F085C">
              <w:rPr>
                <w:szCs w:val="20"/>
                <w:vertAlign w:val="superscript"/>
              </w:rPr>
              <w:t>th</w:t>
            </w:r>
            <w:r w:rsidRPr="007F085C">
              <w:rPr>
                <w:szCs w:val="20"/>
              </w:rPr>
              <w:t xml:space="preserve"> perc.)</w:t>
            </w:r>
          </w:p>
        </w:tc>
        <w:tc>
          <w:tcPr>
            <w:tcW w:w="1170" w:type="dxa"/>
          </w:tcPr>
          <w:p w14:paraId="7E495E7D" w14:textId="77777777" w:rsidR="005430DA" w:rsidRPr="007F085C" w:rsidRDefault="005430DA" w:rsidP="00254386">
            <w:pPr>
              <w:pStyle w:val="RepTable"/>
              <w:jc w:val="center"/>
              <w:rPr>
                <w:rFonts w:eastAsia="SimSun"/>
                <w:szCs w:val="20"/>
                <w:lang w:eastAsia="zh-CN"/>
              </w:rPr>
            </w:pPr>
            <w:r>
              <w:rPr>
                <w:rFonts w:eastAsia="SimSun"/>
                <w:szCs w:val="20"/>
                <w:lang w:eastAsia="zh-CN"/>
              </w:rPr>
              <w:t>0.0003</w:t>
            </w:r>
          </w:p>
        </w:tc>
        <w:tc>
          <w:tcPr>
            <w:tcW w:w="1012" w:type="dxa"/>
          </w:tcPr>
          <w:p w14:paraId="5FBACC08" w14:textId="77777777" w:rsidR="005430DA" w:rsidRPr="007F085C" w:rsidRDefault="005430DA" w:rsidP="00254386">
            <w:pPr>
              <w:pStyle w:val="RepTable"/>
              <w:jc w:val="center"/>
              <w:rPr>
                <w:rFonts w:eastAsia="SimSun"/>
                <w:szCs w:val="20"/>
                <w:lang w:eastAsia="zh-CN"/>
              </w:rPr>
            </w:pPr>
            <w:r>
              <w:rPr>
                <w:rFonts w:eastAsia="SimSun"/>
                <w:szCs w:val="20"/>
                <w:lang w:eastAsia="zh-CN"/>
              </w:rPr>
              <w:t>0.6</w:t>
            </w:r>
          </w:p>
        </w:tc>
        <w:tc>
          <w:tcPr>
            <w:tcW w:w="1101" w:type="dxa"/>
          </w:tcPr>
          <w:p w14:paraId="1C323B08" w14:textId="77777777" w:rsidR="005430DA" w:rsidRPr="007F085C" w:rsidRDefault="005430DA" w:rsidP="00254386">
            <w:pPr>
              <w:pStyle w:val="RepTable"/>
              <w:jc w:val="center"/>
              <w:rPr>
                <w:rFonts w:eastAsia="SimSun"/>
                <w:szCs w:val="20"/>
                <w:lang w:eastAsia="zh-CN"/>
              </w:rPr>
            </w:pPr>
            <w:r>
              <w:rPr>
                <w:rFonts w:eastAsia="SimSun"/>
                <w:szCs w:val="20"/>
                <w:lang w:eastAsia="zh-CN"/>
              </w:rPr>
              <w:t>0.001</w:t>
            </w:r>
          </w:p>
        </w:tc>
        <w:tc>
          <w:tcPr>
            <w:tcW w:w="1042" w:type="dxa"/>
          </w:tcPr>
          <w:p w14:paraId="4E0F5981" w14:textId="77777777" w:rsidR="005430DA" w:rsidRPr="007F085C" w:rsidRDefault="005430DA" w:rsidP="00254386">
            <w:pPr>
              <w:pStyle w:val="RepTable"/>
              <w:jc w:val="center"/>
              <w:rPr>
                <w:rFonts w:eastAsia="SimSun"/>
                <w:szCs w:val="20"/>
                <w:lang w:eastAsia="zh-CN"/>
              </w:rPr>
            </w:pPr>
            <w:r>
              <w:rPr>
                <w:rFonts w:eastAsia="SimSun"/>
                <w:szCs w:val="20"/>
                <w:lang w:eastAsia="zh-CN"/>
              </w:rPr>
              <w:t>1.1</w:t>
            </w:r>
          </w:p>
        </w:tc>
        <w:tc>
          <w:tcPr>
            <w:tcW w:w="1277" w:type="dxa"/>
          </w:tcPr>
          <w:p w14:paraId="3DE97B29" w14:textId="77777777" w:rsidR="005430DA" w:rsidRPr="00615E4F" w:rsidRDefault="00F33414" w:rsidP="00254386">
            <w:pPr>
              <w:pStyle w:val="RepTable"/>
              <w:jc w:val="center"/>
              <w:rPr>
                <w:rFonts w:eastAsia="SimSun"/>
                <w:color w:val="FF0000"/>
                <w:szCs w:val="20"/>
                <w:lang w:eastAsia="zh-CN"/>
              </w:rPr>
            </w:pPr>
            <w:ins w:id="716" w:author="Hilde Grosemans" w:date="2025-04-11T10:24:00Z">
              <w:r w:rsidRPr="00615E4F">
                <w:rPr>
                  <w:rFonts w:eastAsia="SimSun"/>
                  <w:color w:val="FF0000"/>
                  <w:szCs w:val="20"/>
                  <w:lang w:eastAsia="zh-CN"/>
                </w:rPr>
                <w:t>0.004</w:t>
              </w:r>
            </w:ins>
          </w:p>
        </w:tc>
        <w:tc>
          <w:tcPr>
            <w:tcW w:w="1132" w:type="dxa"/>
          </w:tcPr>
          <w:p w14:paraId="4126B0CE" w14:textId="77777777" w:rsidR="005430DA" w:rsidRPr="00615E4F" w:rsidRDefault="007A611A" w:rsidP="00254386">
            <w:pPr>
              <w:pStyle w:val="RepTable"/>
              <w:jc w:val="center"/>
              <w:rPr>
                <w:rFonts w:eastAsia="SimSun"/>
                <w:color w:val="FF0000"/>
                <w:szCs w:val="20"/>
                <w:lang w:eastAsia="zh-CN"/>
              </w:rPr>
            </w:pPr>
            <w:ins w:id="717" w:author="Hilde Grosemans" w:date="2025-04-11T10:25:00Z">
              <w:r w:rsidRPr="00615E4F">
                <w:rPr>
                  <w:rFonts w:eastAsia="SimSun"/>
                  <w:color w:val="FF0000"/>
                  <w:szCs w:val="20"/>
                  <w:lang w:eastAsia="zh-CN"/>
                </w:rPr>
                <w:t>4.3</w:t>
              </w:r>
            </w:ins>
          </w:p>
        </w:tc>
      </w:tr>
      <w:tr w:rsidR="005430DA" w:rsidRPr="007F085C" w14:paraId="7475EC2A" w14:textId="77777777" w:rsidTr="00871634">
        <w:tc>
          <w:tcPr>
            <w:tcW w:w="1170" w:type="dxa"/>
            <w:vMerge/>
          </w:tcPr>
          <w:p w14:paraId="0001B701" w14:textId="77777777" w:rsidR="005430DA" w:rsidRPr="007F085C" w:rsidRDefault="005430DA" w:rsidP="00254386">
            <w:pPr>
              <w:pStyle w:val="RepTable"/>
              <w:rPr>
                <w:szCs w:val="20"/>
              </w:rPr>
            </w:pPr>
          </w:p>
        </w:tc>
        <w:tc>
          <w:tcPr>
            <w:tcW w:w="1225" w:type="dxa"/>
          </w:tcPr>
          <w:p w14:paraId="5CD65896" w14:textId="77777777" w:rsidR="005430DA" w:rsidRPr="007F085C" w:rsidRDefault="005430DA" w:rsidP="00254386">
            <w:pPr>
              <w:pStyle w:val="RepTable"/>
              <w:rPr>
                <w:szCs w:val="20"/>
              </w:rPr>
            </w:pPr>
            <w:r>
              <w:rPr>
                <w:szCs w:val="20"/>
              </w:rPr>
              <w:t xml:space="preserve">Vapour </w:t>
            </w:r>
            <w:r w:rsidRPr="007F085C">
              <w:rPr>
                <w:szCs w:val="20"/>
              </w:rPr>
              <w:t>(75</w:t>
            </w:r>
            <w:r w:rsidRPr="007F085C">
              <w:rPr>
                <w:szCs w:val="20"/>
                <w:vertAlign w:val="superscript"/>
              </w:rPr>
              <w:t>th</w:t>
            </w:r>
            <w:r w:rsidRPr="007F085C">
              <w:rPr>
                <w:szCs w:val="20"/>
              </w:rPr>
              <w:t xml:space="preserve"> perc.)</w:t>
            </w:r>
          </w:p>
        </w:tc>
        <w:tc>
          <w:tcPr>
            <w:tcW w:w="1170" w:type="dxa"/>
          </w:tcPr>
          <w:p w14:paraId="26114750" w14:textId="77777777" w:rsidR="005430DA" w:rsidRPr="007F085C" w:rsidRDefault="005430DA" w:rsidP="00254386">
            <w:pPr>
              <w:pStyle w:val="RepTable"/>
              <w:jc w:val="center"/>
              <w:rPr>
                <w:rFonts w:eastAsia="SimSun"/>
                <w:szCs w:val="20"/>
                <w:lang w:eastAsia="zh-CN"/>
              </w:rPr>
            </w:pPr>
            <w:r>
              <w:rPr>
                <w:rFonts w:eastAsia="SimSun"/>
                <w:szCs w:val="20"/>
                <w:lang w:eastAsia="zh-CN"/>
              </w:rPr>
              <w:t>0.0008</w:t>
            </w:r>
          </w:p>
        </w:tc>
        <w:tc>
          <w:tcPr>
            <w:tcW w:w="1012" w:type="dxa"/>
          </w:tcPr>
          <w:p w14:paraId="7FE9A113" w14:textId="77777777" w:rsidR="005430DA" w:rsidRPr="007F085C" w:rsidRDefault="005430DA" w:rsidP="00254386">
            <w:pPr>
              <w:pStyle w:val="RepTable"/>
              <w:jc w:val="center"/>
              <w:rPr>
                <w:rFonts w:eastAsia="SimSun"/>
                <w:szCs w:val="20"/>
                <w:lang w:eastAsia="zh-CN"/>
              </w:rPr>
            </w:pPr>
            <w:r>
              <w:rPr>
                <w:rFonts w:eastAsia="SimSun"/>
                <w:szCs w:val="20"/>
                <w:lang w:eastAsia="zh-CN"/>
              </w:rPr>
              <w:t>1.6</w:t>
            </w:r>
          </w:p>
        </w:tc>
        <w:tc>
          <w:tcPr>
            <w:tcW w:w="1101" w:type="dxa"/>
          </w:tcPr>
          <w:p w14:paraId="40D54E03" w14:textId="77777777" w:rsidR="005430DA" w:rsidRPr="007F085C" w:rsidRDefault="005430DA" w:rsidP="00254386">
            <w:pPr>
              <w:pStyle w:val="RepTable"/>
              <w:jc w:val="center"/>
              <w:rPr>
                <w:rFonts w:eastAsia="SimSun"/>
                <w:szCs w:val="20"/>
                <w:lang w:eastAsia="zh-CN"/>
              </w:rPr>
            </w:pPr>
            <w:r>
              <w:rPr>
                <w:rFonts w:eastAsia="SimSun"/>
                <w:szCs w:val="20"/>
                <w:lang w:eastAsia="zh-CN"/>
              </w:rPr>
              <w:t>0.0008</w:t>
            </w:r>
          </w:p>
        </w:tc>
        <w:tc>
          <w:tcPr>
            <w:tcW w:w="1042" w:type="dxa"/>
          </w:tcPr>
          <w:p w14:paraId="521EA986" w14:textId="77777777" w:rsidR="005430DA" w:rsidRPr="007F085C" w:rsidRDefault="005430DA" w:rsidP="00254386">
            <w:pPr>
              <w:pStyle w:val="RepTable"/>
              <w:jc w:val="center"/>
              <w:rPr>
                <w:rFonts w:eastAsia="SimSun"/>
                <w:szCs w:val="20"/>
                <w:lang w:eastAsia="zh-CN"/>
              </w:rPr>
            </w:pPr>
            <w:r>
              <w:rPr>
                <w:rFonts w:eastAsia="SimSun"/>
                <w:szCs w:val="20"/>
                <w:lang w:eastAsia="zh-CN"/>
              </w:rPr>
              <w:t>0.6</w:t>
            </w:r>
          </w:p>
        </w:tc>
        <w:tc>
          <w:tcPr>
            <w:tcW w:w="1277" w:type="dxa"/>
          </w:tcPr>
          <w:p w14:paraId="7D5A4AC0" w14:textId="77777777" w:rsidR="005430DA" w:rsidRPr="00615E4F" w:rsidRDefault="00F33414" w:rsidP="00254386">
            <w:pPr>
              <w:pStyle w:val="RepTable"/>
              <w:jc w:val="center"/>
              <w:rPr>
                <w:rFonts w:eastAsia="SimSun"/>
                <w:color w:val="FF0000"/>
                <w:szCs w:val="20"/>
                <w:lang w:eastAsia="zh-CN"/>
              </w:rPr>
            </w:pPr>
            <w:ins w:id="718" w:author="Hilde Grosemans" w:date="2025-04-11T10:24:00Z">
              <w:r w:rsidRPr="00615E4F">
                <w:rPr>
                  <w:rFonts w:eastAsia="SimSun"/>
                  <w:color w:val="FF0000"/>
                  <w:szCs w:val="20"/>
                  <w:lang w:eastAsia="zh-CN"/>
                </w:rPr>
                <w:t>0.0008</w:t>
              </w:r>
            </w:ins>
          </w:p>
        </w:tc>
        <w:tc>
          <w:tcPr>
            <w:tcW w:w="1132" w:type="dxa"/>
          </w:tcPr>
          <w:p w14:paraId="0BF2961F" w14:textId="77777777" w:rsidR="005430DA" w:rsidRPr="00615E4F" w:rsidRDefault="007A611A" w:rsidP="00254386">
            <w:pPr>
              <w:pStyle w:val="RepTable"/>
              <w:jc w:val="center"/>
              <w:rPr>
                <w:rFonts w:eastAsia="SimSun"/>
                <w:color w:val="FF0000"/>
                <w:szCs w:val="20"/>
                <w:lang w:eastAsia="zh-CN"/>
              </w:rPr>
            </w:pPr>
            <w:ins w:id="719" w:author="Hilde Grosemans" w:date="2025-04-11T10:25:00Z">
              <w:r w:rsidRPr="00615E4F">
                <w:rPr>
                  <w:rFonts w:eastAsia="SimSun"/>
                  <w:color w:val="FF0000"/>
                  <w:szCs w:val="20"/>
                  <w:lang w:eastAsia="zh-CN"/>
                </w:rPr>
                <w:t>0.8</w:t>
              </w:r>
            </w:ins>
          </w:p>
        </w:tc>
      </w:tr>
      <w:tr w:rsidR="005430DA" w:rsidRPr="007F085C" w14:paraId="5C40310C" w14:textId="77777777" w:rsidTr="00871634">
        <w:tc>
          <w:tcPr>
            <w:tcW w:w="1170" w:type="dxa"/>
            <w:vMerge/>
          </w:tcPr>
          <w:p w14:paraId="6AF1FD58" w14:textId="77777777" w:rsidR="005430DA" w:rsidRPr="007F085C" w:rsidRDefault="005430DA" w:rsidP="00254386">
            <w:pPr>
              <w:pStyle w:val="RepTable"/>
              <w:rPr>
                <w:szCs w:val="20"/>
              </w:rPr>
            </w:pPr>
          </w:p>
        </w:tc>
        <w:tc>
          <w:tcPr>
            <w:tcW w:w="1225" w:type="dxa"/>
          </w:tcPr>
          <w:p w14:paraId="6090FCFF" w14:textId="77777777" w:rsidR="005430DA" w:rsidRPr="007F085C" w:rsidRDefault="005430DA" w:rsidP="00254386">
            <w:pPr>
              <w:pStyle w:val="RepTable"/>
              <w:rPr>
                <w:szCs w:val="20"/>
              </w:rPr>
            </w:pPr>
            <w:r w:rsidRPr="007F085C">
              <w:rPr>
                <w:szCs w:val="20"/>
              </w:rPr>
              <w:t>Deposits (75</w:t>
            </w:r>
            <w:r w:rsidRPr="007F085C">
              <w:rPr>
                <w:szCs w:val="20"/>
                <w:vertAlign w:val="superscript"/>
              </w:rPr>
              <w:t>th</w:t>
            </w:r>
            <w:r w:rsidRPr="007F085C">
              <w:rPr>
                <w:szCs w:val="20"/>
              </w:rPr>
              <w:t xml:space="preserve"> perc.)</w:t>
            </w:r>
          </w:p>
        </w:tc>
        <w:tc>
          <w:tcPr>
            <w:tcW w:w="1170" w:type="dxa"/>
          </w:tcPr>
          <w:p w14:paraId="3546AF5C" w14:textId="77777777" w:rsidR="005430DA" w:rsidRPr="007F085C" w:rsidRDefault="005430DA" w:rsidP="00254386">
            <w:pPr>
              <w:pStyle w:val="RepTable"/>
              <w:jc w:val="center"/>
              <w:rPr>
                <w:rFonts w:eastAsia="SimSun"/>
                <w:szCs w:val="20"/>
                <w:lang w:eastAsia="zh-CN"/>
              </w:rPr>
            </w:pPr>
            <w:r>
              <w:rPr>
                <w:rFonts w:eastAsia="SimSun"/>
                <w:szCs w:val="20"/>
                <w:lang w:eastAsia="zh-CN"/>
              </w:rPr>
              <w:t>3 x 10</w:t>
            </w:r>
            <w:r w:rsidRPr="00105419">
              <w:rPr>
                <w:rFonts w:eastAsia="SimSun"/>
                <w:szCs w:val="20"/>
                <w:vertAlign w:val="superscript"/>
                <w:lang w:eastAsia="zh-CN"/>
              </w:rPr>
              <w:t>-5</w:t>
            </w:r>
          </w:p>
        </w:tc>
        <w:tc>
          <w:tcPr>
            <w:tcW w:w="1012" w:type="dxa"/>
          </w:tcPr>
          <w:p w14:paraId="73C22566" w14:textId="77777777" w:rsidR="005430DA" w:rsidRPr="007F085C" w:rsidRDefault="005430DA" w:rsidP="00254386">
            <w:pPr>
              <w:pStyle w:val="RepTable"/>
              <w:jc w:val="center"/>
              <w:rPr>
                <w:rFonts w:eastAsia="SimSun"/>
                <w:szCs w:val="20"/>
                <w:lang w:eastAsia="zh-CN"/>
              </w:rPr>
            </w:pPr>
            <w:r>
              <w:rPr>
                <w:rFonts w:eastAsia="SimSun"/>
                <w:szCs w:val="20"/>
                <w:lang w:eastAsia="zh-CN"/>
              </w:rPr>
              <w:t>0.06</w:t>
            </w:r>
          </w:p>
        </w:tc>
        <w:tc>
          <w:tcPr>
            <w:tcW w:w="1101" w:type="dxa"/>
          </w:tcPr>
          <w:p w14:paraId="7A21B71B" w14:textId="77777777" w:rsidR="005430DA" w:rsidRPr="007F085C" w:rsidRDefault="005430DA" w:rsidP="00254386">
            <w:pPr>
              <w:pStyle w:val="RepTable"/>
              <w:jc w:val="center"/>
              <w:rPr>
                <w:rFonts w:eastAsia="SimSun"/>
                <w:szCs w:val="20"/>
                <w:lang w:eastAsia="zh-CN"/>
              </w:rPr>
            </w:pPr>
            <w:r>
              <w:rPr>
                <w:rFonts w:eastAsia="SimSun"/>
                <w:szCs w:val="20"/>
                <w:lang w:eastAsia="zh-CN"/>
              </w:rPr>
              <w:t>0.0002</w:t>
            </w:r>
          </w:p>
        </w:tc>
        <w:tc>
          <w:tcPr>
            <w:tcW w:w="1042" w:type="dxa"/>
          </w:tcPr>
          <w:p w14:paraId="7A7A8D27" w14:textId="77777777" w:rsidR="005430DA" w:rsidRPr="007F085C" w:rsidRDefault="005430DA" w:rsidP="00254386">
            <w:pPr>
              <w:pStyle w:val="RepTable"/>
              <w:jc w:val="center"/>
              <w:rPr>
                <w:rFonts w:eastAsia="SimSun"/>
                <w:szCs w:val="20"/>
                <w:lang w:eastAsia="zh-CN"/>
              </w:rPr>
            </w:pPr>
            <w:r>
              <w:rPr>
                <w:rFonts w:eastAsia="SimSun"/>
                <w:szCs w:val="20"/>
                <w:lang w:eastAsia="zh-CN"/>
              </w:rPr>
              <w:t>0.1</w:t>
            </w:r>
          </w:p>
        </w:tc>
        <w:tc>
          <w:tcPr>
            <w:tcW w:w="1277" w:type="dxa"/>
          </w:tcPr>
          <w:p w14:paraId="4A86053B" w14:textId="77777777" w:rsidR="005430DA" w:rsidRPr="00615E4F" w:rsidRDefault="001D5186" w:rsidP="00254386">
            <w:pPr>
              <w:pStyle w:val="RepTable"/>
              <w:jc w:val="center"/>
              <w:rPr>
                <w:rFonts w:eastAsia="SimSun"/>
                <w:color w:val="FF0000"/>
                <w:szCs w:val="20"/>
                <w:lang w:eastAsia="zh-CN"/>
              </w:rPr>
            </w:pPr>
            <w:ins w:id="720" w:author="Hilde Grosemans" w:date="2025-04-11T10:24:00Z">
              <w:r w:rsidRPr="00615E4F">
                <w:rPr>
                  <w:rFonts w:eastAsia="SimSun"/>
                  <w:color w:val="FF0000"/>
                  <w:szCs w:val="20"/>
                  <w:lang w:eastAsia="zh-CN"/>
                </w:rPr>
                <w:t>0.0005</w:t>
              </w:r>
            </w:ins>
          </w:p>
        </w:tc>
        <w:tc>
          <w:tcPr>
            <w:tcW w:w="1132" w:type="dxa"/>
          </w:tcPr>
          <w:p w14:paraId="12839036" w14:textId="77777777" w:rsidR="005430DA" w:rsidRPr="00615E4F" w:rsidRDefault="007A611A" w:rsidP="00254386">
            <w:pPr>
              <w:pStyle w:val="RepTable"/>
              <w:jc w:val="center"/>
              <w:rPr>
                <w:rFonts w:eastAsia="SimSun"/>
                <w:color w:val="FF0000"/>
                <w:szCs w:val="20"/>
                <w:lang w:eastAsia="zh-CN"/>
              </w:rPr>
            </w:pPr>
            <w:ins w:id="721" w:author="Hilde Grosemans" w:date="2025-04-11T10:25:00Z">
              <w:r w:rsidRPr="00615E4F">
                <w:rPr>
                  <w:rFonts w:eastAsia="SimSun"/>
                  <w:color w:val="FF0000"/>
                  <w:szCs w:val="20"/>
                  <w:lang w:eastAsia="zh-CN"/>
                </w:rPr>
                <w:t>0.5</w:t>
              </w:r>
            </w:ins>
          </w:p>
        </w:tc>
      </w:tr>
      <w:tr w:rsidR="005430DA" w:rsidRPr="007F085C" w14:paraId="5F373A4F" w14:textId="77777777" w:rsidTr="00871634">
        <w:tc>
          <w:tcPr>
            <w:tcW w:w="1170" w:type="dxa"/>
            <w:vMerge/>
          </w:tcPr>
          <w:p w14:paraId="25A67380" w14:textId="77777777" w:rsidR="005430DA" w:rsidRPr="007F085C" w:rsidRDefault="005430DA" w:rsidP="00254386">
            <w:pPr>
              <w:pStyle w:val="RepTable"/>
              <w:rPr>
                <w:szCs w:val="20"/>
              </w:rPr>
            </w:pPr>
          </w:p>
        </w:tc>
        <w:tc>
          <w:tcPr>
            <w:tcW w:w="1225" w:type="dxa"/>
          </w:tcPr>
          <w:p w14:paraId="7DA9BCAE" w14:textId="77777777" w:rsidR="005430DA" w:rsidRPr="007F085C" w:rsidRDefault="005430DA" w:rsidP="00254386">
            <w:pPr>
              <w:pStyle w:val="RepTable"/>
              <w:rPr>
                <w:szCs w:val="20"/>
              </w:rPr>
            </w:pPr>
            <w:r w:rsidRPr="007F085C">
              <w:rPr>
                <w:szCs w:val="20"/>
              </w:rPr>
              <w:t>Re-entry (75</w:t>
            </w:r>
            <w:r w:rsidRPr="007F085C">
              <w:rPr>
                <w:szCs w:val="20"/>
                <w:vertAlign w:val="superscript"/>
              </w:rPr>
              <w:t>th</w:t>
            </w:r>
            <w:r w:rsidRPr="007F085C">
              <w:rPr>
                <w:szCs w:val="20"/>
              </w:rPr>
              <w:t xml:space="preserve"> perc.)</w:t>
            </w:r>
          </w:p>
        </w:tc>
        <w:tc>
          <w:tcPr>
            <w:tcW w:w="1170" w:type="dxa"/>
          </w:tcPr>
          <w:p w14:paraId="73B84E7A" w14:textId="77777777" w:rsidR="005430DA" w:rsidRPr="007F085C" w:rsidRDefault="005430DA" w:rsidP="00254386">
            <w:pPr>
              <w:pStyle w:val="RepTable"/>
              <w:jc w:val="center"/>
              <w:rPr>
                <w:rFonts w:eastAsia="SimSun"/>
                <w:szCs w:val="20"/>
                <w:lang w:eastAsia="zh-CN"/>
              </w:rPr>
            </w:pPr>
            <w:r>
              <w:rPr>
                <w:rFonts w:eastAsia="SimSun"/>
                <w:szCs w:val="20"/>
                <w:lang w:eastAsia="zh-CN"/>
              </w:rPr>
              <w:t>0.0004</w:t>
            </w:r>
          </w:p>
        </w:tc>
        <w:tc>
          <w:tcPr>
            <w:tcW w:w="1012" w:type="dxa"/>
          </w:tcPr>
          <w:p w14:paraId="00A7947D" w14:textId="77777777" w:rsidR="005430DA" w:rsidRPr="007F085C" w:rsidRDefault="005430DA" w:rsidP="00254386">
            <w:pPr>
              <w:pStyle w:val="RepTable"/>
              <w:jc w:val="center"/>
              <w:rPr>
                <w:rFonts w:eastAsia="SimSun"/>
                <w:szCs w:val="20"/>
                <w:lang w:eastAsia="zh-CN"/>
              </w:rPr>
            </w:pPr>
            <w:r>
              <w:rPr>
                <w:rFonts w:eastAsia="SimSun"/>
                <w:szCs w:val="20"/>
                <w:lang w:eastAsia="zh-CN"/>
              </w:rPr>
              <w:t>0.7</w:t>
            </w:r>
          </w:p>
        </w:tc>
        <w:tc>
          <w:tcPr>
            <w:tcW w:w="1101" w:type="dxa"/>
          </w:tcPr>
          <w:p w14:paraId="37F81DC2" w14:textId="77777777" w:rsidR="005430DA" w:rsidRPr="007F085C" w:rsidRDefault="005430DA" w:rsidP="00254386">
            <w:pPr>
              <w:pStyle w:val="RepTable"/>
              <w:jc w:val="center"/>
              <w:rPr>
                <w:rFonts w:eastAsia="SimSun"/>
                <w:szCs w:val="20"/>
                <w:lang w:eastAsia="zh-CN"/>
              </w:rPr>
            </w:pPr>
            <w:r>
              <w:rPr>
                <w:rFonts w:eastAsia="SimSun"/>
                <w:szCs w:val="20"/>
                <w:lang w:eastAsia="zh-CN"/>
              </w:rPr>
              <w:t>0.002</w:t>
            </w:r>
          </w:p>
        </w:tc>
        <w:tc>
          <w:tcPr>
            <w:tcW w:w="1042" w:type="dxa"/>
          </w:tcPr>
          <w:p w14:paraId="449A649C" w14:textId="77777777" w:rsidR="005430DA" w:rsidRPr="007F085C" w:rsidRDefault="005430DA" w:rsidP="00254386">
            <w:pPr>
              <w:pStyle w:val="RepTable"/>
              <w:jc w:val="center"/>
              <w:rPr>
                <w:rFonts w:eastAsia="SimSun"/>
                <w:szCs w:val="20"/>
                <w:lang w:eastAsia="zh-CN"/>
              </w:rPr>
            </w:pPr>
            <w:r>
              <w:rPr>
                <w:rFonts w:eastAsia="SimSun"/>
                <w:szCs w:val="20"/>
                <w:lang w:eastAsia="zh-CN"/>
              </w:rPr>
              <w:t>1.4</w:t>
            </w:r>
          </w:p>
        </w:tc>
        <w:tc>
          <w:tcPr>
            <w:tcW w:w="1277" w:type="dxa"/>
          </w:tcPr>
          <w:p w14:paraId="72127E66" w14:textId="77777777" w:rsidR="005430DA" w:rsidRPr="00615E4F" w:rsidRDefault="001D5186" w:rsidP="00254386">
            <w:pPr>
              <w:pStyle w:val="RepTable"/>
              <w:jc w:val="center"/>
              <w:rPr>
                <w:rFonts w:eastAsia="SimSun"/>
                <w:color w:val="FF0000"/>
                <w:szCs w:val="20"/>
                <w:lang w:eastAsia="zh-CN"/>
              </w:rPr>
            </w:pPr>
            <w:ins w:id="722" w:author="Hilde Grosemans" w:date="2025-04-11T10:24:00Z">
              <w:r w:rsidRPr="00615E4F">
                <w:rPr>
                  <w:rFonts w:eastAsia="SimSun"/>
                  <w:color w:val="FF0000"/>
                  <w:szCs w:val="20"/>
                  <w:lang w:eastAsia="zh-CN"/>
                </w:rPr>
                <w:t>0.005</w:t>
              </w:r>
            </w:ins>
          </w:p>
        </w:tc>
        <w:tc>
          <w:tcPr>
            <w:tcW w:w="1132" w:type="dxa"/>
          </w:tcPr>
          <w:p w14:paraId="4A880511" w14:textId="77777777" w:rsidR="005430DA" w:rsidRPr="00615E4F" w:rsidRDefault="007A611A" w:rsidP="00254386">
            <w:pPr>
              <w:pStyle w:val="RepTable"/>
              <w:jc w:val="center"/>
              <w:rPr>
                <w:rFonts w:eastAsia="SimSun"/>
                <w:color w:val="FF0000"/>
                <w:szCs w:val="20"/>
                <w:lang w:eastAsia="zh-CN"/>
              </w:rPr>
            </w:pPr>
            <w:ins w:id="723" w:author="Hilde Grosemans" w:date="2025-04-11T10:25:00Z">
              <w:r w:rsidRPr="00615E4F">
                <w:rPr>
                  <w:rFonts w:eastAsia="SimSun"/>
                  <w:color w:val="FF0000"/>
                  <w:szCs w:val="20"/>
                  <w:lang w:eastAsia="zh-CN"/>
                </w:rPr>
                <w:t>5.3</w:t>
              </w:r>
            </w:ins>
          </w:p>
        </w:tc>
      </w:tr>
      <w:tr w:rsidR="005430DA" w:rsidRPr="007F085C" w14:paraId="2C9EDE1F" w14:textId="77777777" w:rsidTr="00871634">
        <w:tc>
          <w:tcPr>
            <w:tcW w:w="1170" w:type="dxa"/>
            <w:vMerge/>
          </w:tcPr>
          <w:p w14:paraId="64C4E06F" w14:textId="77777777" w:rsidR="005430DA" w:rsidRPr="007F085C" w:rsidRDefault="005430DA" w:rsidP="00254386">
            <w:pPr>
              <w:pStyle w:val="RepTable"/>
              <w:rPr>
                <w:szCs w:val="20"/>
              </w:rPr>
            </w:pPr>
          </w:p>
        </w:tc>
        <w:tc>
          <w:tcPr>
            <w:tcW w:w="1225" w:type="dxa"/>
          </w:tcPr>
          <w:p w14:paraId="6FE2E633" w14:textId="77777777" w:rsidR="005430DA" w:rsidRPr="007F085C" w:rsidRDefault="005430DA" w:rsidP="00254386">
            <w:pPr>
              <w:pStyle w:val="RepTable"/>
              <w:rPr>
                <w:b/>
                <w:szCs w:val="20"/>
              </w:rPr>
            </w:pPr>
            <w:r w:rsidRPr="007F085C">
              <w:rPr>
                <w:b/>
                <w:szCs w:val="20"/>
              </w:rPr>
              <w:t>Sum (mean)</w:t>
            </w:r>
          </w:p>
        </w:tc>
        <w:tc>
          <w:tcPr>
            <w:tcW w:w="1170" w:type="dxa"/>
          </w:tcPr>
          <w:p w14:paraId="6EA63799" w14:textId="77777777" w:rsidR="005430DA" w:rsidRPr="007F085C" w:rsidRDefault="005430DA" w:rsidP="00254386">
            <w:pPr>
              <w:pStyle w:val="RepTable"/>
              <w:jc w:val="center"/>
              <w:rPr>
                <w:rFonts w:eastAsia="SimSun"/>
                <w:szCs w:val="20"/>
                <w:lang w:eastAsia="zh-CN"/>
              </w:rPr>
            </w:pPr>
            <w:r>
              <w:rPr>
                <w:rFonts w:eastAsia="SimSun"/>
                <w:szCs w:val="20"/>
                <w:lang w:eastAsia="zh-CN"/>
              </w:rPr>
              <w:t>0.001</w:t>
            </w:r>
          </w:p>
        </w:tc>
        <w:tc>
          <w:tcPr>
            <w:tcW w:w="1012" w:type="dxa"/>
          </w:tcPr>
          <w:p w14:paraId="79AFD932" w14:textId="77777777" w:rsidR="005430DA" w:rsidRPr="007F085C" w:rsidRDefault="005430DA" w:rsidP="00254386">
            <w:pPr>
              <w:pStyle w:val="RepTable"/>
              <w:jc w:val="center"/>
              <w:rPr>
                <w:rFonts w:eastAsia="SimSun"/>
                <w:szCs w:val="20"/>
                <w:lang w:eastAsia="zh-CN"/>
              </w:rPr>
            </w:pPr>
            <w:r>
              <w:rPr>
                <w:rFonts w:eastAsia="SimSun"/>
                <w:szCs w:val="20"/>
                <w:lang w:eastAsia="zh-CN"/>
              </w:rPr>
              <w:t>2.5</w:t>
            </w:r>
          </w:p>
        </w:tc>
        <w:tc>
          <w:tcPr>
            <w:tcW w:w="1101" w:type="dxa"/>
          </w:tcPr>
          <w:p w14:paraId="6A2C53AA" w14:textId="77777777" w:rsidR="005430DA" w:rsidRPr="007F085C" w:rsidRDefault="005430DA" w:rsidP="00254386">
            <w:pPr>
              <w:pStyle w:val="RepTable"/>
              <w:jc w:val="center"/>
              <w:rPr>
                <w:rFonts w:eastAsia="SimSun"/>
                <w:szCs w:val="20"/>
                <w:lang w:eastAsia="zh-CN"/>
              </w:rPr>
            </w:pPr>
            <w:r>
              <w:rPr>
                <w:rFonts w:eastAsia="SimSun"/>
                <w:szCs w:val="20"/>
                <w:lang w:eastAsia="zh-CN"/>
              </w:rPr>
              <w:t>0.003</w:t>
            </w:r>
          </w:p>
        </w:tc>
        <w:tc>
          <w:tcPr>
            <w:tcW w:w="1042" w:type="dxa"/>
          </w:tcPr>
          <w:p w14:paraId="41928E61" w14:textId="77777777" w:rsidR="005430DA" w:rsidRPr="007F085C" w:rsidRDefault="005430DA" w:rsidP="00254386">
            <w:pPr>
              <w:pStyle w:val="RepTable"/>
              <w:jc w:val="center"/>
              <w:rPr>
                <w:rFonts w:eastAsia="SimSun"/>
                <w:szCs w:val="20"/>
                <w:lang w:eastAsia="zh-CN"/>
              </w:rPr>
            </w:pPr>
            <w:r>
              <w:rPr>
                <w:rFonts w:eastAsia="SimSun"/>
                <w:szCs w:val="20"/>
                <w:lang w:eastAsia="zh-CN"/>
              </w:rPr>
              <w:t>2.4</w:t>
            </w:r>
          </w:p>
        </w:tc>
        <w:tc>
          <w:tcPr>
            <w:tcW w:w="1277" w:type="dxa"/>
          </w:tcPr>
          <w:p w14:paraId="2E6CEF1D" w14:textId="77777777" w:rsidR="005430DA" w:rsidRDefault="001D5186" w:rsidP="00254386">
            <w:pPr>
              <w:pStyle w:val="RepTable"/>
              <w:jc w:val="center"/>
              <w:rPr>
                <w:rFonts w:eastAsia="SimSun"/>
                <w:szCs w:val="20"/>
                <w:lang w:eastAsia="zh-CN"/>
              </w:rPr>
            </w:pPr>
            <w:r>
              <w:rPr>
                <w:rFonts w:eastAsia="SimSun"/>
                <w:szCs w:val="20"/>
                <w:lang w:eastAsia="zh-CN"/>
              </w:rPr>
              <w:t>0.008</w:t>
            </w:r>
          </w:p>
        </w:tc>
        <w:tc>
          <w:tcPr>
            <w:tcW w:w="1132" w:type="dxa"/>
          </w:tcPr>
          <w:p w14:paraId="241DF724" w14:textId="77777777" w:rsidR="005430DA" w:rsidRDefault="007A611A" w:rsidP="00254386">
            <w:pPr>
              <w:pStyle w:val="RepTable"/>
              <w:jc w:val="center"/>
              <w:rPr>
                <w:rFonts w:eastAsia="SimSun"/>
                <w:szCs w:val="20"/>
                <w:lang w:eastAsia="zh-CN"/>
              </w:rPr>
            </w:pPr>
            <w:r>
              <w:rPr>
                <w:rFonts w:eastAsia="SimSun"/>
                <w:szCs w:val="20"/>
                <w:lang w:eastAsia="zh-CN"/>
              </w:rPr>
              <w:t>7.7</w:t>
            </w:r>
          </w:p>
        </w:tc>
      </w:tr>
      <w:tr w:rsidR="005430DA" w:rsidRPr="007F085C" w14:paraId="1D44A01A" w14:textId="77777777" w:rsidTr="00871634">
        <w:tc>
          <w:tcPr>
            <w:tcW w:w="1170" w:type="dxa"/>
            <w:vMerge w:val="restart"/>
            <w:tcBorders>
              <w:top w:val="single" w:sz="4" w:space="0" w:color="auto"/>
              <w:left w:val="single" w:sz="4" w:space="0" w:color="auto"/>
              <w:right w:val="single" w:sz="4" w:space="0" w:color="auto"/>
            </w:tcBorders>
          </w:tcPr>
          <w:p w14:paraId="65BC0E05" w14:textId="77777777" w:rsidR="005430DA" w:rsidRPr="007F085C" w:rsidRDefault="005430DA" w:rsidP="00254386">
            <w:pPr>
              <w:pStyle w:val="RepTable"/>
              <w:rPr>
                <w:szCs w:val="20"/>
              </w:rPr>
            </w:pPr>
            <w:r w:rsidRPr="007F085C">
              <w:rPr>
                <w:szCs w:val="20"/>
              </w:rPr>
              <w:t>Resident adult</w:t>
            </w:r>
          </w:p>
          <w:p w14:paraId="7A72CFF2" w14:textId="77777777" w:rsidR="005430DA" w:rsidRPr="007F085C" w:rsidRDefault="005430DA" w:rsidP="00254386">
            <w:pPr>
              <w:pStyle w:val="RepTable"/>
              <w:rPr>
                <w:szCs w:val="20"/>
              </w:rPr>
            </w:pPr>
            <w:r w:rsidRPr="007F085C">
              <w:rPr>
                <w:szCs w:val="20"/>
              </w:rPr>
              <w:t xml:space="preserve">Body weight: 60 </w:t>
            </w:r>
            <w:r w:rsidRPr="007F085C">
              <w:rPr>
                <w:szCs w:val="20"/>
              </w:rPr>
              <w:lastRenderedPageBreak/>
              <w:t>kg</w:t>
            </w:r>
          </w:p>
        </w:tc>
        <w:tc>
          <w:tcPr>
            <w:tcW w:w="1225" w:type="dxa"/>
            <w:tcBorders>
              <w:top w:val="single" w:sz="4" w:space="0" w:color="auto"/>
              <w:left w:val="single" w:sz="4" w:space="0" w:color="auto"/>
              <w:bottom w:val="single" w:sz="4" w:space="0" w:color="auto"/>
              <w:right w:val="single" w:sz="4" w:space="0" w:color="auto"/>
            </w:tcBorders>
          </w:tcPr>
          <w:p w14:paraId="21A079F7" w14:textId="77777777" w:rsidR="005430DA" w:rsidRPr="007F085C" w:rsidRDefault="005430DA" w:rsidP="00254386">
            <w:pPr>
              <w:pStyle w:val="RepTable"/>
              <w:rPr>
                <w:szCs w:val="20"/>
              </w:rPr>
            </w:pPr>
            <w:r w:rsidRPr="007F085C">
              <w:rPr>
                <w:szCs w:val="20"/>
              </w:rPr>
              <w:lastRenderedPageBreak/>
              <w:t>Drift (75</w:t>
            </w:r>
            <w:r w:rsidRPr="007F085C">
              <w:rPr>
                <w:szCs w:val="20"/>
                <w:vertAlign w:val="superscript"/>
              </w:rPr>
              <w:t>th</w:t>
            </w:r>
            <w:r w:rsidRPr="007F085C">
              <w:rPr>
                <w:szCs w:val="20"/>
              </w:rPr>
              <w:t xml:space="preserve"> perc.)</w:t>
            </w:r>
          </w:p>
        </w:tc>
        <w:tc>
          <w:tcPr>
            <w:tcW w:w="1170" w:type="dxa"/>
            <w:tcBorders>
              <w:top w:val="single" w:sz="4" w:space="0" w:color="auto"/>
              <w:left w:val="single" w:sz="4" w:space="0" w:color="auto"/>
              <w:bottom w:val="single" w:sz="4" w:space="0" w:color="auto"/>
              <w:right w:val="single" w:sz="4" w:space="0" w:color="auto"/>
            </w:tcBorders>
          </w:tcPr>
          <w:p w14:paraId="2473C6BC" w14:textId="77777777" w:rsidR="005430DA" w:rsidRPr="007F085C" w:rsidRDefault="005430DA" w:rsidP="00254386">
            <w:pPr>
              <w:pStyle w:val="RepTable"/>
              <w:jc w:val="center"/>
              <w:rPr>
                <w:rFonts w:eastAsia="SimSun"/>
                <w:szCs w:val="20"/>
                <w:lang w:eastAsia="zh-CN"/>
              </w:rPr>
            </w:pPr>
            <w:r>
              <w:rPr>
                <w:rFonts w:eastAsia="SimSun"/>
                <w:szCs w:val="20"/>
                <w:lang w:eastAsia="zh-CN"/>
              </w:rPr>
              <w:t>7 x 10</w:t>
            </w:r>
            <w:r w:rsidRPr="00105419">
              <w:rPr>
                <w:rFonts w:eastAsia="SimSun"/>
                <w:szCs w:val="20"/>
                <w:vertAlign w:val="superscript"/>
                <w:lang w:eastAsia="zh-CN"/>
              </w:rPr>
              <w:t>-5</w:t>
            </w:r>
          </w:p>
        </w:tc>
        <w:tc>
          <w:tcPr>
            <w:tcW w:w="1012" w:type="dxa"/>
            <w:tcBorders>
              <w:top w:val="single" w:sz="4" w:space="0" w:color="auto"/>
              <w:left w:val="single" w:sz="4" w:space="0" w:color="auto"/>
              <w:bottom w:val="single" w:sz="4" w:space="0" w:color="auto"/>
              <w:right w:val="single" w:sz="4" w:space="0" w:color="auto"/>
            </w:tcBorders>
          </w:tcPr>
          <w:p w14:paraId="089BD126" w14:textId="77777777" w:rsidR="005430DA" w:rsidRPr="007F085C" w:rsidRDefault="005430DA" w:rsidP="00254386">
            <w:pPr>
              <w:pStyle w:val="RepTable"/>
              <w:jc w:val="center"/>
              <w:rPr>
                <w:rFonts w:eastAsia="SimSun"/>
                <w:szCs w:val="20"/>
                <w:lang w:eastAsia="zh-CN"/>
              </w:rPr>
            </w:pPr>
            <w:r>
              <w:rPr>
                <w:rFonts w:eastAsia="SimSun"/>
                <w:szCs w:val="20"/>
                <w:lang w:eastAsia="zh-CN"/>
              </w:rPr>
              <w:t>0.1</w:t>
            </w:r>
          </w:p>
        </w:tc>
        <w:tc>
          <w:tcPr>
            <w:tcW w:w="1101" w:type="dxa"/>
            <w:tcBorders>
              <w:top w:val="single" w:sz="4" w:space="0" w:color="auto"/>
              <w:left w:val="single" w:sz="4" w:space="0" w:color="auto"/>
              <w:bottom w:val="single" w:sz="4" w:space="0" w:color="auto"/>
              <w:right w:val="single" w:sz="4" w:space="0" w:color="auto"/>
            </w:tcBorders>
          </w:tcPr>
          <w:p w14:paraId="5CB350C8" w14:textId="77777777" w:rsidR="005430DA" w:rsidRPr="007F085C" w:rsidRDefault="005430DA" w:rsidP="00254386">
            <w:pPr>
              <w:pStyle w:val="RepTable"/>
              <w:jc w:val="center"/>
              <w:rPr>
                <w:rFonts w:eastAsia="SimSun"/>
                <w:szCs w:val="20"/>
                <w:lang w:eastAsia="zh-CN"/>
              </w:rPr>
            </w:pPr>
            <w:r>
              <w:rPr>
                <w:rFonts w:eastAsia="SimSun"/>
                <w:szCs w:val="20"/>
                <w:lang w:eastAsia="zh-CN"/>
              </w:rPr>
              <w:t>0.0003</w:t>
            </w:r>
          </w:p>
        </w:tc>
        <w:tc>
          <w:tcPr>
            <w:tcW w:w="1042" w:type="dxa"/>
            <w:tcBorders>
              <w:top w:val="single" w:sz="4" w:space="0" w:color="auto"/>
              <w:left w:val="single" w:sz="4" w:space="0" w:color="auto"/>
              <w:bottom w:val="single" w:sz="4" w:space="0" w:color="auto"/>
              <w:right w:val="single" w:sz="4" w:space="0" w:color="auto"/>
            </w:tcBorders>
          </w:tcPr>
          <w:p w14:paraId="662EE86A" w14:textId="77777777" w:rsidR="005430DA" w:rsidRPr="007F085C" w:rsidRDefault="005430DA" w:rsidP="00254386">
            <w:pPr>
              <w:pStyle w:val="RepTable"/>
              <w:jc w:val="center"/>
              <w:rPr>
                <w:rFonts w:eastAsia="SimSun"/>
                <w:szCs w:val="20"/>
                <w:lang w:eastAsia="zh-CN"/>
              </w:rPr>
            </w:pPr>
            <w:r>
              <w:rPr>
                <w:rFonts w:eastAsia="SimSun"/>
                <w:szCs w:val="20"/>
                <w:lang w:eastAsia="zh-CN"/>
              </w:rPr>
              <w:t>0.3</w:t>
            </w:r>
          </w:p>
        </w:tc>
        <w:tc>
          <w:tcPr>
            <w:tcW w:w="1277" w:type="dxa"/>
            <w:tcBorders>
              <w:top w:val="single" w:sz="4" w:space="0" w:color="auto"/>
              <w:left w:val="single" w:sz="4" w:space="0" w:color="auto"/>
              <w:bottom w:val="single" w:sz="4" w:space="0" w:color="auto"/>
              <w:right w:val="single" w:sz="4" w:space="0" w:color="auto"/>
            </w:tcBorders>
          </w:tcPr>
          <w:p w14:paraId="30970998" w14:textId="77777777" w:rsidR="005430DA" w:rsidRDefault="001D5186" w:rsidP="00254386">
            <w:pPr>
              <w:pStyle w:val="RepTable"/>
              <w:jc w:val="center"/>
              <w:rPr>
                <w:rFonts w:eastAsia="SimSun"/>
                <w:szCs w:val="20"/>
                <w:lang w:eastAsia="zh-CN"/>
              </w:rPr>
            </w:pPr>
            <w:r>
              <w:rPr>
                <w:rFonts w:eastAsia="SimSun"/>
                <w:szCs w:val="20"/>
                <w:lang w:eastAsia="zh-CN"/>
              </w:rPr>
              <w:t>0.001</w:t>
            </w:r>
          </w:p>
        </w:tc>
        <w:tc>
          <w:tcPr>
            <w:tcW w:w="1132" w:type="dxa"/>
            <w:tcBorders>
              <w:top w:val="single" w:sz="4" w:space="0" w:color="auto"/>
              <w:left w:val="single" w:sz="4" w:space="0" w:color="auto"/>
              <w:bottom w:val="single" w:sz="4" w:space="0" w:color="auto"/>
              <w:right w:val="single" w:sz="4" w:space="0" w:color="auto"/>
            </w:tcBorders>
          </w:tcPr>
          <w:p w14:paraId="2D57D2F4" w14:textId="77777777" w:rsidR="005430DA" w:rsidRDefault="007A611A" w:rsidP="00254386">
            <w:pPr>
              <w:pStyle w:val="RepTable"/>
              <w:jc w:val="center"/>
              <w:rPr>
                <w:rFonts w:eastAsia="SimSun"/>
                <w:szCs w:val="20"/>
                <w:lang w:eastAsia="zh-CN"/>
              </w:rPr>
            </w:pPr>
            <w:r>
              <w:rPr>
                <w:rFonts w:eastAsia="SimSun"/>
                <w:szCs w:val="20"/>
                <w:lang w:eastAsia="zh-CN"/>
              </w:rPr>
              <w:t>1</w:t>
            </w:r>
          </w:p>
        </w:tc>
      </w:tr>
      <w:tr w:rsidR="005430DA" w:rsidRPr="007F085C" w14:paraId="6E4E3E7B" w14:textId="77777777" w:rsidTr="00871634">
        <w:tc>
          <w:tcPr>
            <w:tcW w:w="1170" w:type="dxa"/>
            <w:vMerge/>
            <w:tcBorders>
              <w:left w:val="single" w:sz="4" w:space="0" w:color="auto"/>
              <w:right w:val="single" w:sz="4" w:space="0" w:color="auto"/>
            </w:tcBorders>
          </w:tcPr>
          <w:p w14:paraId="6CBEC788" w14:textId="77777777" w:rsidR="005430DA" w:rsidRPr="007F085C" w:rsidRDefault="005430DA" w:rsidP="00254386">
            <w:pPr>
              <w:pStyle w:val="RepTable"/>
              <w:rPr>
                <w:szCs w:val="20"/>
              </w:rPr>
            </w:pPr>
          </w:p>
        </w:tc>
        <w:tc>
          <w:tcPr>
            <w:tcW w:w="1225" w:type="dxa"/>
            <w:tcBorders>
              <w:top w:val="single" w:sz="4" w:space="0" w:color="auto"/>
              <w:left w:val="single" w:sz="4" w:space="0" w:color="auto"/>
              <w:bottom w:val="single" w:sz="4" w:space="0" w:color="auto"/>
              <w:right w:val="single" w:sz="4" w:space="0" w:color="auto"/>
            </w:tcBorders>
          </w:tcPr>
          <w:p w14:paraId="6DF98E2F" w14:textId="77777777" w:rsidR="005430DA" w:rsidRPr="007F085C" w:rsidRDefault="005430DA" w:rsidP="00254386">
            <w:pPr>
              <w:pStyle w:val="RepTable"/>
              <w:rPr>
                <w:szCs w:val="20"/>
              </w:rPr>
            </w:pPr>
            <w:r>
              <w:rPr>
                <w:szCs w:val="20"/>
              </w:rPr>
              <w:t xml:space="preserve">Vapour </w:t>
            </w:r>
            <w:r w:rsidRPr="007F085C">
              <w:rPr>
                <w:szCs w:val="20"/>
              </w:rPr>
              <w:t>(75</w:t>
            </w:r>
            <w:r w:rsidRPr="007F085C">
              <w:rPr>
                <w:szCs w:val="20"/>
                <w:vertAlign w:val="superscript"/>
              </w:rPr>
              <w:t>th</w:t>
            </w:r>
            <w:r w:rsidRPr="007F085C">
              <w:rPr>
                <w:szCs w:val="20"/>
              </w:rPr>
              <w:t xml:space="preserve"> perc.)</w:t>
            </w:r>
          </w:p>
        </w:tc>
        <w:tc>
          <w:tcPr>
            <w:tcW w:w="1170" w:type="dxa"/>
            <w:tcBorders>
              <w:top w:val="single" w:sz="4" w:space="0" w:color="auto"/>
              <w:left w:val="single" w:sz="4" w:space="0" w:color="auto"/>
              <w:bottom w:val="single" w:sz="4" w:space="0" w:color="auto"/>
              <w:right w:val="single" w:sz="4" w:space="0" w:color="auto"/>
            </w:tcBorders>
          </w:tcPr>
          <w:p w14:paraId="19D0A2ED" w14:textId="77777777" w:rsidR="005430DA" w:rsidRPr="007F085C" w:rsidRDefault="005430DA" w:rsidP="00254386">
            <w:pPr>
              <w:pStyle w:val="RepTable"/>
              <w:jc w:val="center"/>
              <w:rPr>
                <w:rFonts w:eastAsia="SimSun"/>
                <w:szCs w:val="20"/>
                <w:lang w:eastAsia="zh-CN"/>
              </w:rPr>
            </w:pPr>
            <w:r>
              <w:rPr>
                <w:rFonts w:eastAsia="SimSun"/>
                <w:szCs w:val="20"/>
                <w:lang w:eastAsia="zh-CN"/>
              </w:rPr>
              <w:t>0.0003</w:t>
            </w:r>
          </w:p>
        </w:tc>
        <w:tc>
          <w:tcPr>
            <w:tcW w:w="1012" w:type="dxa"/>
            <w:tcBorders>
              <w:top w:val="single" w:sz="4" w:space="0" w:color="auto"/>
              <w:left w:val="single" w:sz="4" w:space="0" w:color="auto"/>
              <w:bottom w:val="single" w:sz="4" w:space="0" w:color="auto"/>
              <w:right w:val="single" w:sz="4" w:space="0" w:color="auto"/>
            </w:tcBorders>
          </w:tcPr>
          <w:p w14:paraId="74072FB1" w14:textId="77777777" w:rsidR="005430DA" w:rsidRPr="007F085C" w:rsidRDefault="005430DA" w:rsidP="00254386">
            <w:pPr>
              <w:pStyle w:val="RepTable"/>
              <w:jc w:val="center"/>
              <w:rPr>
                <w:rFonts w:eastAsia="SimSun"/>
                <w:szCs w:val="20"/>
                <w:lang w:eastAsia="zh-CN"/>
              </w:rPr>
            </w:pPr>
            <w:r>
              <w:rPr>
                <w:rFonts w:eastAsia="SimSun"/>
                <w:szCs w:val="20"/>
                <w:lang w:eastAsia="zh-CN"/>
              </w:rPr>
              <w:t>0.5</w:t>
            </w:r>
          </w:p>
        </w:tc>
        <w:tc>
          <w:tcPr>
            <w:tcW w:w="1101" w:type="dxa"/>
            <w:tcBorders>
              <w:top w:val="single" w:sz="4" w:space="0" w:color="auto"/>
              <w:left w:val="single" w:sz="4" w:space="0" w:color="auto"/>
              <w:bottom w:val="single" w:sz="4" w:space="0" w:color="auto"/>
              <w:right w:val="single" w:sz="4" w:space="0" w:color="auto"/>
            </w:tcBorders>
          </w:tcPr>
          <w:p w14:paraId="52BD9216" w14:textId="77777777" w:rsidR="005430DA" w:rsidRPr="007F085C" w:rsidRDefault="005430DA" w:rsidP="00254386">
            <w:pPr>
              <w:pStyle w:val="RepTable"/>
              <w:jc w:val="center"/>
              <w:rPr>
                <w:rFonts w:eastAsia="SimSun"/>
                <w:szCs w:val="20"/>
                <w:lang w:eastAsia="zh-CN"/>
              </w:rPr>
            </w:pPr>
            <w:r>
              <w:rPr>
                <w:rFonts w:eastAsia="SimSun"/>
                <w:szCs w:val="20"/>
                <w:lang w:eastAsia="zh-CN"/>
              </w:rPr>
              <w:t>0.0003</w:t>
            </w:r>
          </w:p>
        </w:tc>
        <w:tc>
          <w:tcPr>
            <w:tcW w:w="1042" w:type="dxa"/>
            <w:tcBorders>
              <w:top w:val="single" w:sz="4" w:space="0" w:color="auto"/>
              <w:left w:val="single" w:sz="4" w:space="0" w:color="auto"/>
              <w:bottom w:val="single" w:sz="4" w:space="0" w:color="auto"/>
              <w:right w:val="single" w:sz="4" w:space="0" w:color="auto"/>
            </w:tcBorders>
          </w:tcPr>
          <w:p w14:paraId="4D9A2856" w14:textId="77777777" w:rsidR="005430DA" w:rsidRPr="007F085C" w:rsidRDefault="005430DA" w:rsidP="00254386">
            <w:pPr>
              <w:pStyle w:val="RepTable"/>
              <w:jc w:val="center"/>
              <w:rPr>
                <w:rFonts w:eastAsia="SimSun"/>
                <w:szCs w:val="20"/>
                <w:lang w:eastAsia="zh-CN"/>
              </w:rPr>
            </w:pPr>
            <w:r>
              <w:rPr>
                <w:rFonts w:eastAsia="SimSun"/>
                <w:szCs w:val="20"/>
                <w:lang w:eastAsia="zh-CN"/>
              </w:rPr>
              <w:t>0.2</w:t>
            </w:r>
          </w:p>
        </w:tc>
        <w:tc>
          <w:tcPr>
            <w:tcW w:w="1277" w:type="dxa"/>
            <w:tcBorders>
              <w:top w:val="single" w:sz="4" w:space="0" w:color="auto"/>
              <w:left w:val="single" w:sz="4" w:space="0" w:color="auto"/>
              <w:bottom w:val="single" w:sz="4" w:space="0" w:color="auto"/>
              <w:right w:val="single" w:sz="4" w:space="0" w:color="auto"/>
            </w:tcBorders>
          </w:tcPr>
          <w:p w14:paraId="2E0A5CFC" w14:textId="77777777" w:rsidR="005430DA" w:rsidRDefault="001D5186" w:rsidP="00254386">
            <w:pPr>
              <w:pStyle w:val="RepTable"/>
              <w:jc w:val="center"/>
              <w:rPr>
                <w:rFonts w:eastAsia="SimSun"/>
                <w:szCs w:val="20"/>
                <w:lang w:eastAsia="zh-CN"/>
              </w:rPr>
            </w:pPr>
            <w:r>
              <w:rPr>
                <w:rFonts w:eastAsia="SimSun"/>
                <w:szCs w:val="20"/>
                <w:lang w:eastAsia="zh-CN"/>
              </w:rPr>
              <w:t>0.0003</w:t>
            </w:r>
          </w:p>
        </w:tc>
        <w:tc>
          <w:tcPr>
            <w:tcW w:w="1132" w:type="dxa"/>
            <w:tcBorders>
              <w:top w:val="single" w:sz="4" w:space="0" w:color="auto"/>
              <w:left w:val="single" w:sz="4" w:space="0" w:color="auto"/>
              <w:bottom w:val="single" w:sz="4" w:space="0" w:color="auto"/>
              <w:right w:val="single" w:sz="4" w:space="0" w:color="auto"/>
            </w:tcBorders>
          </w:tcPr>
          <w:p w14:paraId="5E9DFF0B" w14:textId="77777777" w:rsidR="005430DA" w:rsidRDefault="007A611A" w:rsidP="00254386">
            <w:pPr>
              <w:pStyle w:val="RepTable"/>
              <w:jc w:val="center"/>
              <w:rPr>
                <w:rFonts w:eastAsia="SimSun"/>
                <w:szCs w:val="20"/>
                <w:lang w:eastAsia="zh-CN"/>
              </w:rPr>
            </w:pPr>
            <w:r>
              <w:rPr>
                <w:rFonts w:eastAsia="SimSun"/>
                <w:szCs w:val="20"/>
                <w:lang w:eastAsia="zh-CN"/>
              </w:rPr>
              <w:t>0.3</w:t>
            </w:r>
          </w:p>
        </w:tc>
      </w:tr>
      <w:tr w:rsidR="005430DA" w:rsidRPr="007F085C" w14:paraId="2F8D8F43" w14:textId="77777777" w:rsidTr="00871634">
        <w:tc>
          <w:tcPr>
            <w:tcW w:w="1170" w:type="dxa"/>
            <w:vMerge/>
            <w:tcBorders>
              <w:left w:val="single" w:sz="4" w:space="0" w:color="auto"/>
              <w:right w:val="single" w:sz="4" w:space="0" w:color="auto"/>
            </w:tcBorders>
          </w:tcPr>
          <w:p w14:paraId="4ABFEDB1" w14:textId="77777777" w:rsidR="005430DA" w:rsidRPr="007F085C" w:rsidRDefault="005430DA" w:rsidP="00254386">
            <w:pPr>
              <w:pStyle w:val="RepTable"/>
              <w:rPr>
                <w:szCs w:val="20"/>
              </w:rPr>
            </w:pPr>
          </w:p>
        </w:tc>
        <w:tc>
          <w:tcPr>
            <w:tcW w:w="1225" w:type="dxa"/>
            <w:tcBorders>
              <w:top w:val="single" w:sz="4" w:space="0" w:color="auto"/>
              <w:left w:val="single" w:sz="4" w:space="0" w:color="auto"/>
              <w:bottom w:val="single" w:sz="4" w:space="0" w:color="auto"/>
              <w:right w:val="single" w:sz="4" w:space="0" w:color="auto"/>
            </w:tcBorders>
          </w:tcPr>
          <w:p w14:paraId="400E86A1" w14:textId="77777777" w:rsidR="005430DA" w:rsidRPr="007F085C" w:rsidRDefault="005430DA" w:rsidP="00254386">
            <w:pPr>
              <w:pStyle w:val="RepTable"/>
              <w:rPr>
                <w:szCs w:val="20"/>
              </w:rPr>
            </w:pPr>
            <w:r w:rsidRPr="007F085C">
              <w:rPr>
                <w:szCs w:val="20"/>
              </w:rPr>
              <w:t>Deposits (75</w:t>
            </w:r>
            <w:r w:rsidRPr="007F085C">
              <w:rPr>
                <w:szCs w:val="20"/>
                <w:vertAlign w:val="superscript"/>
              </w:rPr>
              <w:t>th</w:t>
            </w:r>
            <w:r w:rsidRPr="007F085C">
              <w:rPr>
                <w:szCs w:val="20"/>
              </w:rPr>
              <w:t xml:space="preserve"> perc.)</w:t>
            </w:r>
          </w:p>
        </w:tc>
        <w:tc>
          <w:tcPr>
            <w:tcW w:w="1170" w:type="dxa"/>
            <w:tcBorders>
              <w:top w:val="single" w:sz="4" w:space="0" w:color="auto"/>
              <w:left w:val="single" w:sz="4" w:space="0" w:color="auto"/>
              <w:bottom w:val="single" w:sz="4" w:space="0" w:color="auto"/>
              <w:right w:val="single" w:sz="4" w:space="0" w:color="auto"/>
            </w:tcBorders>
          </w:tcPr>
          <w:p w14:paraId="084F947A" w14:textId="77777777" w:rsidR="005430DA" w:rsidRPr="007F085C" w:rsidRDefault="005430DA" w:rsidP="00254386">
            <w:pPr>
              <w:pStyle w:val="RepTable"/>
              <w:jc w:val="center"/>
              <w:rPr>
                <w:rFonts w:eastAsia="SimSun"/>
                <w:szCs w:val="20"/>
                <w:lang w:eastAsia="zh-CN"/>
              </w:rPr>
            </w:pPr>
            <w:r>
              <w:rPr>
                <w:rFonts w:eastAsia="SimSun"/>
                <w:szCs w:val="20"/>
                <w:lang w:eastAsia="zh-CN"/>
              </w:rPr>
              <w:t>0.00005</w:t>
            </w:r>
          </w:p>
        </w:tc>
        <w:tc>
          <w:tcPr>
            <w:tcW w:w="1012" w:type="dxa"/>
            <w:tcBorders>
              <w:top w:val="single" w:sz="4" w:space="0" w:color="auto"/>
              <w:left w:val="single" w:sz="4" w:space="0" w:color="auto"/>
              <w:bottom w:val="single" w:sz="4" w:space="0" w:color="auto"/>
              <w:right w:val="single" w:sz="4" w:space="0" w:color="auto"/>
            </w:tcBorders>
          </w:tcPr>
          <w:p w14:paraId="6FFFB275" w14:textId="77777777" w:rsidR="005430DA" w:rsidRPr="007F085C" w:rsidRDefault="005430DA" w:rsidP="00254386">
            <w:pPr>
              <w:pStyle w:val="RepTable"/>
              <w:jc w:val="center"/>
              <w:rPr>
                <w:rFonts w:eastAsia="SimSun"/>
                <w:szCs w:val="20"/>
                <w:lang w:eastAsia="zh-CN"/>
              </w:rPr>
            </w:pPr>
            <w:r>
              <w:rPr>
                <w:rFonts w:eastAsia="SimSun"/>
                <w:szCs w:val="20"/>
                <w:lang w:eastAsia="zh-CN"/>
              </w:rPr>
              <w:t>0.03</w:t>
            </w:r>
          </w:p>
        </w:tc>
        <w:tc>
          <w:tcPr>
            <w:tcW w:w="1101" w:type="dxa"/>
            <w:tcBorders>
              <w:top w:val="single" w:sz="4" w:space="0" w:color="auto"/>
              <w:left w:val="single" w:sz="4" w:space="0" w:color="auto"/>
              <w:bottom w:val="single" w:sz="4" w:space="0" w:color="auto"/>
              <w:right w:val="single" w:sz="4" w:space="0" w:color="auto"/>
            </w:tcBorders>
          </w:tcPr>
          <w:p w14:paraId="3F6E1DCD" w14:textId="77777777" w:rsidR="005430DA" w:rsidRPr="007F085C" w:rsidRDefault="005430DA" w:rsidP="00254386">
            <w:pPr>
              <w:pStyle w:val="RepTable"/>
              <w:jc w:val="center"/>
              <w:rPr>
                <w:rFonts w:eastAsia="SimSun"/>
                <w:szCs w:val="20"/>
                <w:lang w:eastAsia="zh-CN"/>
              </w:rPr>
            </w:pPr>
            <w:r>
              <w:rPr>
                <w:rFonts w:eastAsia="SimSun"/>
                <w:szCs w:val="20"/>
                <w:lang w:eastAsia="zh-CN"/>
              </w:rPr>
              <w:t>7 x 10</w:t>
            </w:r>
            <w:r w:rsidRPr="00105419">
              <w:rPr>
                <w:rFonts w:eastAsia="SimSun"/>
                <w:szCs w:val="20"/>
                <w:vertAlign w:val="superscript"/>
                <w:lang w:eastAsia="zh-CN"/>
              </w:rPr>
              <w:t>-5</w:t>
            </w:r>
          </w:p>
        </w:tc>
        <w:tc>
          <w:tcPr>
            <w:tcW w:w="1042" w:type="dxa"/>
            <w:tcBorders>
              <w:top w:val="single" w:sz="4" w:space="0" w:color="auto"/>
              <w:left w:val="single" w:sz="4" w:space="0" w:color="auto"/>
              <w:bottom w:val="single" w:sz="4" w:space="0" w:color="auto"/>
              <w:right w:val="single" w:sz="4" w:space="0" w:color="auto"/>
            </w:tcBorders>
          </w:tcPr>
          <w:p w14:paraId="7E7A1F81" w14:textId="77777777" w:rsidR="005430DA" w:rsidRPr="007F085C" w:rsidRDefault="005430DA" w:rsidP="00254386">
            <w:pPr>
              <w:pStyle w:val="RepTable"/>
              <w:jc w:val="center"/>
              <w:rPr>
                <w:rFonts w:eastAsia="SimSun"/>
                <w:szCs w:val="20"/>
                <w:lang w:eastAsia="zh-CN"/>
              </w:rPr>
            </w:pPr>
            <w:r>
              <w:rPr>
                <w:rFonts w:eastAsia="SimSun"/>
                <w:szCs w:val="20"/>
                <w:lang w:eastAsia="zh-CN"/>
              </w:rPr>
              <w:t>0.06</w:t>
            </w:r>
          </w:p>
        </w:tc>
        <w:tc>
          <w:tcPr>
            <w:tcW w:w="1277" w:type="dxa"/>
            <w:tcBorders>
              <w:top w:val="single" w:sz="4" w:space="0" w:color="auto"/>
              <w:left w:val="single" w:sz="4" w:space="0" w:color="auto"/>
              <w:bottom w:val="single" w:sz="4" w:space="0" w:color="auto"/>
              <w:right w:val="single" w:sz="4" w:space="0" w:color="auto"/>
            </w:tcBorders>
          </w:tcPr>
          <w:p w14:paraId="2E17967E" w14:textId="77777777" w:rsidR="005430DA" w:rsidRDefault="001D5186" w:rsidP="00254386">
            <w:pPr>
              <w:pStyle w:val="RepTable"/>
              <w:jc w:val="center"/>
              <w:rPr>
                <w:rFonts w:eastAsia="SimSun"/>
                <w:szCs w:val="20"/>
                <w:lang w:eastAsia="zh-CN"/>
              </w:rPr>
            </w:pPr>
            <w:r>
              <w:rPr>
                <w:rFonts w:eastAsia="SimSun"/>
                <w:szCs w:val="20"/>
                <w:lang w:eastAsia="zh-CN"/>
              </w:rPr>
              <w:t>0.0002</w:t>
            </w:r>
          </w:p>
        </w:tc>
        <w:tc>
          <w:tcPr>
            <w:tcW w:w="1132" w:type="dxa"/>
            <w:tcBorders>
              <w:top w:val="single" w:sz="4" w:space="0" w:color="auto"/>
              <w:left w:val="single" w:sz="4" w:space="0" w:color="auto"/>
              <w:bottom w:val="single" w:sz="4" w:space="0" w:color="auto"/>
              <w:right w:val="single" w:sz="4" w:space="0" w:color="auto"/>
            </w:tcBorders>
          </w:tcPr>
          <w:p w14:paraId="59F538B6" w14:textId="77777777" w:rsidR="005430DA" w:rsidRDefault="007A611A" w:rsidP="00254386">
            <w:pPr>
              <w:pStyle w:val="RepTable"/>
              <w:jc w:val="center"/>
              <w:rPr>
                <w:rFonts w:eastAsia="SimSun"/>
                <w:szCs w:val="20"/>
                <w:lang w:eastAsia="zh-CN"/>
              </w:rPr>
            </w:pPr>
            <w:r>
              <w:rPr>
                <w:rFonts w:eastAsia="SimSun"/>
                <w:szCs w:val="20"/>
                <w:lang w:eastAsia="zh-CN"/>
              </w:rPr>
              <w:t>0.2</w:t>
            </w:r>
          </w:p>
        </w:tc>
      </w:tr>
      <w:tr w:rsidR="005430DA" w:rsidRPr="007F085C" w14:paraId="21B7C729" w14:textId="77777777" w:rsidTr="00871634">
        <w:tc>
          <w:tcPr>
            <w:tcW w:w="1170" w:type="dxa"/>
            <w:vMerge/>
            <w:tcBorders>
              <w:left w:val="single" w:sz="4" w:space="0" w:color="auto"/>
              <w:right w:val="single" w:sz="4" w:space="0" w:color="auto"/>
            </w:tcBorders>
          </w:tcPr>
          <w:p w14:paraId="64BDBB74" w14:textId="77777777" w:rsidR="005430DA" w:rsidRPr="007F085C" w:rsidRDefault="005430DA" w:rsidP="00254386">
            <w:pPr>
              <w:pStyle w:val="RepTable"/>
              <w:rPr>
                <w:szCs w:val="20"/>
              </w:rPr>
            </w:pPr>
          </w:p>
        </w:tc>
        <w:tc>
          <w:tcPr>
            <w:tcW w:w="1225" w:type="dxa"/>
            <w:tcBorders>
              <w:top w:val="single" w:sz="4" w:space="0" w:color="auto"/>
              <w:left w:val="single" w:sz="4" w:space="0" w:color="auto"/>
              <w:bottom w:val="single" w:sz="4" w:space="0" w:color="auto"/>
              <w:right w:val="single" w:sz="4" w:space="0" w:color="auto"/>
            </w:tcBorders>
          </w:tcPr>
          <w:p w14:paraId="5DCD413B" w14:textId="77777777" w:rsidR="005430DA" w:rsidRPr="007F085C" w:rsidRDefault="005430DA" w:rsidP="00254386">
            <w:pPr>
              <w:pStyle w:val="RepTable"/>
              <w:rPr>
                <w:szCs w:val="20"/>
              </w:rPr>
            </w:pPr>
            <w:r w:rsidRPr="007F085C">
              <w:rPr>
                <w:szCs w:val="20"/>
              </w:rPr>
              <w:t>Re-entry (75</w:t>
            </w:r>
            <w:r w:rsidRPr="007F085C">
              <w:rPr>
                <w:szCs w:val="20"/>
                <w:vertAlign w:val="superscript"/>
              </w:rPr>
              <w:t>th</w:t>
            </w:r>
            <w:r w:rsidRPr="007F085C">
              <w:rPr>
                <w:szCs w:val="20"/>
              </w:rPr>
              <w:t xml:space="preserve"> perc.)</w:t>
            </w:r>
          </w:p>
        </w:tc>
        <w:tc>
          <w:tcPr>
            <w:tcW w:w="1170" w:type="dxa"/>
            <w:tcBorders>
              <w:top w:val="single" w:sz="4" w:space="0" w:color="auto"/>
              <w:left w:val="single" w:sz="4" w:space="0" w:color="auto"/>
              <w:bottom w:val="single" w:sz="4" w:space="0" w:color="auto"/>
              <w:right w:val="single" w:sz="4" w:space="0" w:color="auto"/>
            </w:tcBorders>
          </w:tcPr>
          <w:p w14:paraId="264C6A73" w14:textId="77777777" w:rsidR="005430DA" w:rsidRPr="007F085C" w:rsidRDefault="005430DA" w:rsidP="00254386">
            <w:pPr>
              <w:pStyle w:val="RepTable"/>
              <w:jc w:val="center"/>
              <w:rPr>
                <w:rFonts w:eastAsia="SimSun"/>
                <w:szCs w:val="20"/>
                <w:lang w:eastAsia="zh-CN"/>
              </w:rPr>
            </w:pPr>
            <w:r>
              <w:rPr>
                <w:rFonts w:eastAsia="SimSun"/>
                <w:szCs w:val="20"/>
                <w:lang w:eastAsia="zh-CN"/>
              </w:rPr>
              <w:t>0.0002</w:t>
            </w:r>
          </w:p>
        </w:tc>
        <w:tc>
          <w:tcPr>
            <w:tcW w:w="1012" w:type="dxa"/>
            <w:tcBorders>
              <w:top w:val="single" w:sz="4" w:space="0" w:color="auto"/>
              <w:left w:val="single" w:sz="4" w:space="0" w:color="auto"/>
              <w:bottom w:val="single" w:sz="4" w:space="0" w:color="auto"/>
              <w:right w:val="single" w:sz="4" w:space="0" w:color="auto"/>
            </w:tcBorders>
          </w:tcPr>
          <w:p w14:paraId="5C9C7479" w14:textId="77777777" w:rsidR="005430DA" w:rsidRPr="007F085C" w:rsidRDefault="005430DA" w:rsidP="00254386">
            <w:pPr>
              <w:pStyle w:val="RepTable"/>
              <w:jc w:val="center"/>
              <w:rPr>
                <w:rFonts w:eastAsia="SimSun"/>
                <w:szCs w:val="20"/>
                <w:lang w:eastAsia="zh-CN"/>
              </w:rPr>
            </w:pPr>
            <w:r>
              <w:rPr>
                <w:rFonts w:eastAsia="SimSun"/>
                <w:szCs w:val="20"/>
                <w:lang w:eastAsia="zh-CN"/>
              </w:rPr>
              <w:t>0.4</w:t>
            </w:r>
          </w:p>
        </w:tc>
        <w:tc>
          <w:tcPr>
            <w:tcW w:w="1101" w:type="dxa"/>
            <w:tcBorders>
              <w:top w:val="single" w:sz="4" w:space="0" w:color="auto"/>
              <w:left w:val="single" w:sz="4" w:space="0" w:color="auto"/>
              <w:bottom w:val="single" w:sz="4" w:space="0" w:color="auto"/>
              <w:right w:val="single" w:sz="4" w:space="0" w:color="auto"/>
            </w:tcBorders>
          </w:tcPr>
          <w:p w14:paraId="792D36B9" w14:textId="77777777" w:rsidR="005430DA" w:rsidRPr="007F085C" w:rsidRDefault="005430DA" w:rsidP="00254386">
            <w:pPr>
              <w:pStyle w:val="RepTable"/>
              <w:jc w:val="center"/>
              <w:rPr>
                <w:rFonts w:eastAsia="SimSun"/>
                <w:szCs w:val="20"/>
                <w:lang w:eastAsia="zh-CN"/>
              </w:rPr>
            </w:pPr>
            <w:r>
              <w:rPr>
                <w:rFonts w:eastAsia="SimSun"/>
                <w:szCs w:val="20"/>
                <w:lang w:eastAsia="zh-CN"/>
              </w:rPr>
              <w:t>0.001</w:t>
            </w:r>
          </w:p>
        </w:tc>
        <w:tc>
          <w:tcPr>
            <w:tcW w:w="1042" w:type="dxa"/>
            <w:tcBorders>
              <w:top w:val="single" w:sz="4" w:space="0" w:color="auto"/>
              <w:left w:val="single" w:sz="4" w:space="0" w:color="auto"/>
              <w:bottom w:val="single" w:sz="4" w:space="0" w:color="auto"/>
              <w:right w:val="single" w:sz="4" w:space="0" w:color="auto"/>
            </w:tcBorders>
          </w:tcPr>
          <w:p w14:paraId="56993F35" w14:textId="77777777" w:rsidR="005430DA" w:rsidRPr="007F085C" w:rsidRDefault="005430DA" w:rsidP="00254386">
            <w:pPr>
              <w:pStyle w:val="RepTable"/>
              <w:jc w:val="center"/>
              <w:rPr>
                <w:rFonts w:eastAsia="SimSun"/>
                <w:szCs w:val="20"/>
                <w:lang w:eastAsia="zh-CN"/>
              </w:rPr>
            </w:pPr>
            <w:r>
              <w:rPr>
                <w:rFonts w:eastAsia="SimSun"/>
                <w:szCs w:val="20"/>
                <w:lang w:eastAsia="zh-CN"/>
              </w:rPr>
              <w:t>0.8</w:t>
            </w:r>
          </w:p>
        </w:tc>
        <w:tc>
          <w:tcPr>
            <w:tcW w:w="1277" w:type="dxa"/>
            <w:tcBorders>
              <w:top w:val="single" w:sz="4" w:space="0" w:color="auto"/>
              <w:left w:val="single" w:sz="4" w:space="0" w:color="auto"/>
              <w:bottom w:val="single" w:sz="4" w:space="0" w:color="auto"/>
              <w:right w:val="single" w:sz="4" w:space="0" w:color="auto"/>
            </w:tcBorders>
          </w:tcPr>
          <w:p w14:paraId="501AB297" w14:textId="77777777" w:rsidR="005430DA" w:rsidRPr="00615E4F" w:rsidRDefault="001D5186" w:rsidP="00254386">
            <w:pPr>
              <w:pStyle w:val="RepTable"/>
              <w:jc w:val="center"/>
              <w:rPr>
                <w:rFonts w:eastAsia="SimSun"/>
                <w:color w:val="FF0000"/>
                <w:szCs w:val="20"/>
                <w:lang w:eastAsia="zh-CN"/>
              </w:rPr>
            </w:pPr>
            <w:ins w:id="724" w:author="Hilde Grosemans" w:date="2025-04-11T10:25:00Z">
              <w:r w:rsidRPr="00615E4F">
                <w:rPr>
                  <w:rFonts w:eastAsia="SimSun"/>
                  <w:color w:val="FF0000"/>
                  <w:szCs w:val="20"/>
                  <w:lang w:eastAsia="zh-CN"/>
                </w:rPr>
                <w:t>0.003</w:t>
              </w:r>
            </w:ins>
          </w:p>
        </w:tc>
        <w:tc>
          <w:tcPr>
            <w:tcW w:w="1132" w:type="dxa"/>
            <w:tcBorders>
              <w:top w:val="single" w:sz="4" w:space="0" w:color="auto"/>
              <w:left w:val="single" w:sz="4" w:space="0" w:color="auto"/>
              <w:bottom w:val="single" w:sz="4" w:space="0" w:color="auto"/>
              <w:right w:val="single" w:sz="4" w:space="0" w:color="auto"/>
            </w:tcBorders>
          </w:tcPr>
          <w:p w14:paraId="2B4218A2" w14:textId="77777777" w:rsidR="005430DA" w:rsidRPr="00615E4F" w:rsidRDefault="007A611A" w:rsidP="00254386">
            <w:pPr>
              <w:pStyle w:val="RepTable"/>
              <w:jc w:val="center"/>
              <w:rPr>
                <w:rFonts w:eastAsia="SimSun"/>
                <w:color w:val="FF0000"/>
                <w:szCs w:val="20"/>
                <w:lang w:eastAsia="zh-CN"/>
              </w:rPr>
            </w:pPr>
            <w:ins w:id="725" w:author="Hilde Grosemans" w:date="2025-04-11T10:25:00Z">
              <w:r w:rsidRPr="00615E4F">
                <w:rPr>
                  <w:rFonts w:eastAsia="SimSun"/>
                  <w:color w:val="FF0000"/>
                  <w:szCs w:val="20"/>
                  <w:lang w:eastAsia="zh-CN"/>
                </w:rPr>
                <w:t>3</w:t>
              </w:r>
            </w:ins>
          </w:p>
        </w:tc>
      </w:tr>
      <w:tr w:rsidR="005430DA" w:rsidRPr="007F085C" w14:paraId="3885620D" w14:textId="77777777" w:rsidTr="00871634">
        <w:tc>
          <w:tcPr>
            <w:tcW w:w="1170" w:type="dxa"/>
            <w:vMerge/>
            <w:tcBorders>
              <w:left w:val="single" w:sz="4" w:space="0" w:color="auto"/>
              <w:bottom w:val="single" w:sz="4" w:space="0" w:color="auto"/>
              <w:right w:val="single" w:sz="4" w:space="0" w:color="auto"/>
            </w:tcBorders>
          </w:tcPr>
          <w:p w14:paraId="22602E3D" w14:textId="77777777" w:rsidR="005430DA" w:rsidRPr="007F085C" w:rsidRDefault="005430DA" w:rsidP="00254386">
            <w:pPr>
              <w:pStyle w:val="RepTable"/>
              <w:rPr>
                <w:szCs w:val="20"/>
              </w:rPr>
            </w:pPr>
          </w:p>
        </w:tc>
        <w:tc>
          <w:tcPr>
            <w:tcW w:w="1225" w:type="dxa"/>
            <w:tcBorders>
              <w:top w:val="single" w:sz="4" w:space="0" w:color="auto"/>
              <w:left w:val="single" w:sz="4" w:space="0" w:color="auto"/>
              <w:bottom w:val="single" w:sz="4" w:space="0" w:color="auto"/>
              <w:right w:val="single" w:sz="4" w:space="0" w:color="auto"/>
            </w:tcBorders>
          </w:tcPr>
          <w:p w14:paraId="5EDA926E" w14:textId="77777777" w:rsidR="005430DA" w:rsidRPr="007F085C" w:rsidRDefault="005430DA" w:rsidP="00254386">
            <w:pPr>
              <w:pStyle w:val="RepTable"/>
              <w:rPr>
                <w:b/>
                <w:szCs w:val="20"/>
              </w:rPr>
            </w:pPr>
            <w:r w:rsidRPr="007F085C">
              <w:rPr>
                <w:b/>
                <w:szCs w:val="20"/>
              </w:rPr>
              <w:t>Sum (mean)</w:t>
            </w:r>
          </w:p>
        </w:tc>
        <w:tc>
          <w:tcPr>
            <w:tcW w:w="1170" w:type="dxa"/>
            <w:tcBorders>
              <w:top w:val="single" w:sz="4" w:space="0" w:color="auto"/>
              <w:left w:val="single" w:sz="4" w:space="0" w:color="auto"/>
              <w:bottom w:val="single" w:sz="4" w:space="0" w:color="auto"/>
              <w:right w:val="single" w:sz="4" w:space="0" w:color="auto"/>
            </w:tcBorders>
          </w:tcPr>
          <w:p w14:paraId="02306F9D" w14:textId="77777777" w:rsidR="005430DA" w:rsidRPr="007F085C" w:rsidRDefault="005430DA" w:rsidP="00254386">
            <w:pPr>
              <w:pStyle w:val="RepTable"/>
              <w:jc w:val="center"/>
              <w:rPr>
                <w:rFonts w:eastAsia="SimSun"/>
                <w:szCs w:val="20"/>
                <w:lang w:eastAsia="zh-CN"/>
              </w:rPr>
            </w:pPr>
            <w:r>
              <w:rPr>
                <w:rFonts w:eastAsia="SimSun"/>
                <w:szCs w:val="20"/>
                <w:lang w:eastAsia="zh-CN"/>
              </w:rPr>
              <w:t>0.0005</w:t>
            </w:r>
          </w:p>
        </w:tc>
        <w:tc>
          <w:tcPr>
            <w:tcW w:w="1012" w:type="dxa"/>
            <w:tcBorders>
              <w:top w:val="single" w:sz="4" w:space="0" w:color="auto"/>
              <w:left w:val="single" w:sz="4" w:space="0" w:color="auto"/>
              <w:bottom w:val="single" w:sz="4" w:space="0" w:color="auto"/>
              <w:right w:val="single" w:sz="4" w:space="0" w:color="auto"/>
            </w:tcBorders>
          </w:tcPr>
          <w:p w14:paraId="173691DC" w14:textId="77777777" w:rsidR="005430DA" w:rsidRPr="007F085C" w:rsidRDefault="005430DA" w:rsidP="00254386">
            <w:pPr>
              <w:pStyle w:val="RepTable"/>
              <w:jc w:val="center"/>
              <w:rPr>
                <w:rFonts w:eastAsia="SimSun"/>
                <w:szCs w:val="20"/>
                <w:lang w:eastAsia="zh-CN"/>
              </w:rPr>
            </w:pPr>
            <w:r>
              <w:rPr>
                <w:rFonts w:eastAsia="SimSun"/>
                <w:szCs w:val="20"/>
                <w:lang w:eastAsia="zh-CN"/>
              </w:rPr>
              <w:t>0.9</w:t>
            </w:r>
          </w:p>
        </w:tc>
        <w:tc>
          <w:tcPr>
            <w:tcW w:w="1101" w:type="dxa"/>
            <w:tcBorders>
              <w:top w:val="single" w:sz="4" w:space="0" w:color="auto"/>
              <w:left w:val="single" w:sz="4" w:space="0" w:color="auto"/>
              <w:bottom w:val="single" w:sz="4" w:space="0" w:color="auto"/>
              <w:right w:val="single" w:sz="4" w:space="0" w:color="auto"/>
            </w:tcBorders>
          </w:tcPr>
          <w:p w14:paraId="238664C4" w14:textId="77777777" w:rsidR="005430DA" w:rsidRPr="007F085C" w:rsidRDefault="005430DA" w:rsidP="00254386">
            <w:pPr>
              <w:pStyle w:val="RepTable"/>
              <w:jc w:val="center"/>
              <w:rPr>
                <w:rFonts w:eastAsia="SimSun"/>
                <w:szCs w:val="20"/>
                <w:lang w:eastAsia="zh-CN"/>
              </w:rPr>
            </w:pPr>
            <w:r>
              <w:rPr>
                <w:rFonts w:eastAsia="SimSun"/>
                <w:szCs w:val="20"/>
                <w:lang w:eastAsia="zh-CN"/>
              </w:rPr>
              <w:t>0.001</w:t>
            </w:r>
          </w:p>
        </w:tc>
        <w:tc>
          <w:tcPr>
            <w:tcW w:w="1042" w:type="dxa"/>
            <w:tcBorders>
              <w:top w:val="single" w:sz="4" w:space="0" w:color="auto"/>
              <w:left w:val="single" w:sz="4" w:space="0" w:color="auto"/>
              <w:bottom w:val="single" w:sz="4" w:space="0" w:color="auto"/>
              <w:right w:val="single" w:sz="4" w:space="0" w:color="auto"/>
            </w:tcBorders>
          </w:tcPr>
          <w:p w14:paraId="75D47463" w14:textId="77777777" w:rsidR="005430DA" w:rsidRPr="007F085C" w:rsidRDefault="005430DA" w:rsidP="00254386">
            <w:pPr>
              <w:pStyle w:val="RepTable"/>
              <w:jc w:val="center"/>
              <w:rPr>
                <w:rFonts w:eastAsia="SimSun"/>
                <w:szCs w:val="20"/>
                <w:lang w:eastAsia="zh-CN"/>
              </w:rPr>
            </w:pPr>
            <w:r>
              <w:rPr>
                <w:rFonts w:eastAsia="SimSun"/>
                <w:szCs w:val="20"/>
                <w:lang w:eastAsia="zh-CN"/>
              </w:rPr>
              <w:t>1</w:t>
            </w:r>
          </w:p>
        </w:tc>
        <w:tc>
          <w:tcPr>
            <w:tcW w:w="1277" w:type="dxa"/>
            <w:tcBorders>
              <w:top w:val="single" w:sz="4" w:space="0" w:color="auto"/>
              <w:left w:val="single" w:sz="4" w:space="0" w:color="auto"/>
              <w:bottom w:val="single" w:sz="4" w:space="0" w:color="auto"/>
              <w:right w:val="single" w:sz="4" w:space="0" w:color="auto"/>
            </w:tcBorders>
          </w:tcPr>
          <w:p w14:paraId="7281FB37" w14:textId="77777777" w:rsidR="005430DA" w:rsidRPr="00615E4F" w:rsidRDefault="001D5186" w:rsidP="00254386">
            <w:pPr>
              <w:pStyle w:val="RepTable"/>
              <w:jc w:val="center"/>
              <w:rPr>
                <w:rFonts w:eastAsia="SimSun"/>
                <w:color w:val="FF0000"/>
                <w:szCs w:val="20"/>
                <w:lang w:eastAsia="zh-CN"/>
              </w:rPr>
            </w:pPr>
            <w:ins w:id="726" w:author="Hilde Grosemans" w:date="2025-04-11T10:25:00Z">
              <w:r w:rsidRPr="00615E4F">
                <w:rPr>
                  <w:rFonts w:eastAsia="SimSun"/>
                  <w:color w:val="FF0000"/>
                  <w:szCs w:val="20"/>
                  <w:lang w:eastAsia="zh-CN"/>
                </w:rPr>
                <w:t>0.003</w:t>
              </w:r>
            </w:ins>
          </w:p>
        </w:tc>
        <w:tc>
          <w:tcPr>
            <w:tcW w:w="1132" w:type="dxa"/>
            <w:tcBorders>
              <w:top w:val="single" w:sz="4" w:space="0" w:color="auto"/>
              <w:left w:val="single" w:sz="4" w:space="0" w:color="auto"/>
              <w:bottom w:val="single" w:sz="4" w:space="0" w:color="auto"/>
              <w:right w:val="single" w:sz="4" w:space="0" w:color="auto"/>
            </w:tcBorders>
          </w:tcPr>
          <w:p w14:paraId="7F8F538E" w14:textId="77777777" w:rsidR="005430DA" w:rsidRPr="00615E4F" w:rsidRDefault="007A611A" w:rsidP="00254386">
            <w:pPr>
              <w:pStyle w:val="RepTable"/>
              <w:jc w:val="center"/>
              <w:rPr>
                <w:rFonts w:eastAsia="SimSun"/>
                <w:color w:val="FF0000"/>
                <w:szCs w:val="20"/>
                <w:lang w:eastAsia="zh-CN"/>
              </w:rPr>
            </w:pPr>
            <w:ins w:id="727" w:author="Hilde Grosemans" w:date="2025-04-11T10:25:00Z">
              <w:r w:rsidRPr="00615E4F">
                <w:rPr>
                  <w:rFonts w:eastAsia="SimSun"/>
                  <w:color w:val="FF0000"/>
                  <w:szCs w:val="20"/>
                  <w:lang w:eastAsia="zh-CN"/>
                </w:rPr>
                <w:t>3.3</w:t>
              </w:r>
            </w:ins>
          </w:p>
        </w:tc>
      </w:tr>
    </w:tbl>
    <w:p w14:paraId="700F631D" w14:textId="74D00F9F" w:rsidR="00CD3646" w:rsidRDefault="00CD3646" w:rsidP="00CD3646">
      <w:pPr>
        <w:pStyle w:val="Nagwek4"/>
        <w:numPr>
          <w:ilvl w:val="0"/>
          <w:numId w:val="0"/>
        </w:numPr>
        <w:shd w:val="clear" w:color="auto" w:fill="D9D9D9" w:themeFill="background1" w:themeFillShade="D9"/>
        <w:rPr>
          <w:ins w:id="728" w:author="Hilde Grosemans" w:date="2025-04-11T10:31:00Z"/>
          <w:lang w:val="en-GB"/>
        </w:rPr>
      </w:pPr>
      <w:bookmarkStart w:id="729" w:name="_Toc328552261"/>
      <w:bookmarkStart w:id="730" w:name="_Toc332020610"/>
      <w:bookmarkStart w:id="731" w:name="_Toc332203453"/>
      <w:bookmarkStart w:id="732" w:name="_Toc332207005"/>
      <w:bookmarkStart w:id="733" w:name="_Toc332296174"/>
      <w:bookmarkStart w:id="734" w:name="_Toc336434741"/>
      <w:bookmarkStart w:id="735" w:name="_Toc397516893"/>
      <w:bookmarkStart w:id="736" w:name="_Toc398627873"/>
      <w:bookmarkStart w:id="737" w:name="_Toc399335728"/>
      <w:bookmarkStart w:id="738" w:name="_Toc399764869"/>
      <w:bookmarkStart w:id="739" w:name="_Toc412562660"/>
      <w:bookmarkStart w:id="740" w:name="_Toc412562737"/>
      <w:bookmarkStart w:id="741" w:name="_Toc413662729"/>
      <w:bookmarkStart w:id="742" w:name="_Toc413673586"/>
      <w:bookmarkStart w:id="743" w:name="_Toc413673684"/>
      <w:bookmarkStart w:id="744" w:name="_Toc413673755"/>
      <w:bookmarkStart w:id="745" w:name="_Toc413928654"/>
      <w:bookmarkStart w:id="746" w:name="_Toc413936268"/>
      <w:bookmarkStart w:id="747" w:name="_Toc413937979"/>
      <w:bookmarkStart w:id="748" w:name="_Toc414026706"/>
      <w:bookmarkStart w:id="749" w:name="_Toc414974085"/>
      <w:bookmarkStart w:id="750" w:name="_Toc450900959"/>
      <w:bookmarkStart w:id="751" w:name="_Toc450920625"/>
      <w:bookmarkStart w:id="752" w:name="_Toc450923746"/>
      <w:bookmarkStart w:id="753" w:name="_Toc454460979"/>
      <w:bookmarkStart w:id="754" w:name="_Toc454462815"/>
      <w:bookmarkStart w:id="755" w:name="_Toc167789053"/>
      <w:bookmarkEnd w:id="709"/>
      <w:bookmarkEnd w:id="710"/>
      <w:r w:rsidRPr="00CD3646">
        <w:rPr>
          <w:highlight w:val="lightGray"/>
          <w:lang w:val="en-GB"/>
        </w:rPr>
        <w:t xml:space="preserve">The resident and/or bystander exposure estimations carried out indicated that the acceptable </w:t>
      </w:r>
      <w:r w:rsidR="003A26C4" w:rsidRPr="003A26C4">
        <w:rPr>
          <w:strike/>
          <w:sz w:val="22"/>
          <w:szCs w:val="22"/>
          <w:highlight w:val="green"/>
          <w:lang w:val="en-GB"/>
        </w:rPr>
        <w:t>operator</w:t>
      </w:r>
      <w:r w:rsidR="003A26C4" w:rsidRPr="003A26C4">
        <w:rPr>
          <w:sz w:val="22"/>
          <w:szCs w:val="22"/>
          <w:highlight w:val="green"/>
          <w:lang w:val="en-GB"/>
        </w:rPr>
        <w:t xml:space="preserve">  </w:t>
      </w:r>
      <w:r w:rsidR="00CB0945">
        <w:rPr>
          <w:sz w:val="22"/>
          <w:szCs w:val="22"/>
          <w:highlight w:val="green"/>
          <w:lang w:val="en-GB"/>
        </w:rPr>
        <w:t>resident</w:t>
      </w:r>
      <w:r w:rsidR="003A26C4" w:rsidRPr="003A26C4">
        <w:rPr>
          <w:sz w:val="22"/>
          <w:szCs w:val="22"/>
          <w:highlight w:val="green"/>
          <w:lang w:val="en-GB"/>
        </w:rPr>
        <w:t xml:space="preserve">  </w:t>
      </w:r>
      <w:r w:rsidRPr="00CD3646">
        <w:rPr>
          <w:highlight w:val="lightGray"/>
          <w:lang w:val="en-GB"/>
        </w:rPr>
        <w:t xml:space="preserve"> exposure level (AOEL) for iodosulfuron-methyl-sodium and mesosulfuron-methyl will not be exceeded under conditions of intended uses</w:t>
      </w:r>
    </w:p>
    <w:p w14:paraId="195A39F0" w14:textId="77777777" w:rsidR="0065430F" w:rsidRPr="00615E4F" w:rsidRDefault="00F40FAE">
      <w:pPr>
        <w:pStyle w:val="RepStandard"/>
        <w:rPr>
          <w:color w:val="FF0000"/>
        </w:rPr>
      </w:pPr>
      <w:r w:rsidRPr="00615E4F">
        <w:rPr>
          <w:color w:val="FF0000"/>
        </w:rPr>
        <w:t>ACCEPTED</w:t>
      </w:r>
    </w:p>
    <w:p w14:paraId="356D5CF7" w14:textId="77777777" w:rsidR="00E74F3B" w:rsidRDefault="00FB519A" w:rsidP="00FB519A">
      <w:pPr>
        <w:pStyle w:val="Nagwek4"/>
        <w:numPr>
          <w:ilvl w:val="0"/>
          <w:numId w:val="0"/>
        </w:numPr>
        <w:ind w:left="567"/>
        <w:rPr>
          <w:lang w:val="en-GB"/>
        </w:rPr>
      </w:pPr>
      <w:r>
        <w:rPr>
          <w:lang w:val="en-GB"/>
        </w:rPr>
        <w:t xml:space="preserve">6.6.4.2 </w:t>
      </w:r>
      <w:r w:rsidR="00C81348" w:rsidRPr="00CD3646">
        <w:rPr>
          <w:lang w:val="en-GB"/>
        </w:rPr>
        <w:t xml:space="preserve">Measurement of </w:t>
      </w:r>
      <w:r w:rsidR="00565359" w:rsidRPr="00CD3646">
        <w:rPr>
          <w:lang w:val="en-GB"/>
        </w:rPr>
        <w:t xml:space="preserve">resident </w:t>
      </w:r>
      <w:r w:rsidR="00C81348" w:rsidRPr="00CD3646">
        <w:rPr>
          <w:lang w:val="en-GB"/>
        </w:rPr>
        <w:t xml:space="preserve">and/or </w:t>
      </w:r>
      <w:r w:rsidR="00565359" w:rsidRPr="00CD3646">
        <w:rPr>
          <w:lang w:val="en-GB"/>
        </w:rPr>
        <w:t xml:space="preserve">bystander </w:t>
      </w:r>
      <w:r w:rsidR="00C81348" w:rsidRPr="00CD3646">
        <w:rPr>
          <w:lang w:val="en-GB"/>
        </w:rPr>
        <w:t>exposure</w:t>
      </w:r>
      <w:bookmarkStart w:id="756" w:name="_Toc111951407"/>
      <w:bookmarkStart w:id="757" w:name="_Toc240611815"/>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r w:rsidR="00C81348" w:rsidRPr="00CD3646">
        <w:rPr>
          <w:lang w:val="en-GB"/>
        </w:rPr>
        <w:t xml:space="preserve"> </w:t>
      </w:r>
    </w:p>
    <w:p w14:paraId="3F945316" w14:textId="77777777" w:rsidR="00217B1C" w:rsidRPr="00B32849" w:rsidRDefault="00C81348" w:rsidP="00217B1C">
      <w:pPr>
        <w:pStyle w:val="RepStandard"/>
      </w:pPr>
      <w:r w:rsidRPr="00B32849">
        <w:t xml:space="preserve">Since the </w:t>
      </w:r>
      <w:r w:rsidR="00565359" w:rsidRPr="00B32849">
        <w:t xml:space="preserve">resident </w:t>
      </w:r>
      <w:r w:rsidRPr="00B32849">
        <w:t xml:space="preserve">and/or </w:t>
      </w:r>
      <w:r w:rsidR="00565359" w:rsidRPr="00B32849">
        <w:t xml:space="preserve">bystander </w:t>
      </w:r>
      <w:r w:rsidRPr="00B32849">
        <w:t xml:space="preserve">exposure estimations carried out indicated that the acceptable operator exposure level (AOEL) for </w:t>
      </w:r>
      <w:proofErr w:type="spellStart"/>
      <w:r w:rsidR="00161467">
        <w:t>iodosulfuron</w:t>
      </w:r>
      <w:proofErr w:type="spellEnd"/>
      <w:r w:rsidR="00161467">
        <w:t xml:space="preserve">-methyl-sodium and </w:t>
      </w:r>
      <w:proofErr w:type="spellStart"/>
      <w:r w:rsidR="00161467">
        <w:t>mesosulfuron</w:t>
      </w:r>
      <w:proofErr w:type="spellEnd"/>
      <w:r w:rsidR="00161467">
        <w:t xml:space="preserve">-methyl </w:t>
      </w:r>
      <w:r w:rsidRPr="00B32849">
        <w:t xml:space="preserve">will not be exceeded under conditions of intended uses and considering above mentioned risk mitigation measures, a study to provide measurements of </w:t>
      </w:r>
      <w:r w:rsidR="00374804">
        <w:t>resident/</w:t>
      </w:r>
      <w:r w:rsidR="00565359" w:rsidRPr="00B32849">
        <w:t xml:space="preserve">bystander </w:t>
      </w:r>
      <w:r w:rsidRPr="00B32849">
        <w:t>exposure was not necessary and was therefore not performed.</w:t>
      </w:r>
    </w:p>
    <w:p w14:paraId="3844474A" w14:textId="77777777" w:rsidR="00C81348" w:rsidRPr="00B32849" w:rsidRDefault="00FB519A" w:rsidP="00FB519A">
      <w:pPr>
        <w:pStyle w:val="Nagwek3"/>
        <w:numPr>
          <w:ilvl w:val="0"/>
          <w:numId w:val="0"/>
        </w:numPr>
        <w:ind w:left="568"/>
      </w:pPr>
      <w:bookmarkStart w:id="758" w:name="_Toc328552158"/>
      <w:bookmarkStart w:id="759" w:name="_Toc332020601"/>
      <w:bookmarkStart w:id="760" w:name="_Toc332203454"/>
      <w:bookmarkStart w:id="761" w:name="_Toc332207006"/>
      <w:bookmarkStart w:id="762" w:name="_Toc332296175"/>
      <w:bookmarkStart w:id="763" w:name="_Toc336434742"/>
      <w:bookmarkStart w:id="764" w:name="_Toc397516894"/>
      <w:bookmarkStart w:id="765" w:name="_Toc398627874"/>
      <w:bookmarkStart w:id="766" w:name="_Toc399335729"/>
      <w:bookmarkStart w:id="767" w:name="_Toc399764870"/>
      <w:bookmarkStart w:id="768" w:name="_Toc412562661"/>
      <w:bookmarkStart w:id="769" w:name="_Toc412562738"/>
      <w:bookmarkStart w:id="770" w:name="_Toc413662730"/>
      <w:bookmarkStart w:id="771" w:name="_Toc413673587"/>
      <w:bookmarkStart w:id="772" w:name="_Toc413673685"/>
      <w:bookmarkStart w:id="773" w:name="_Toc413673756"/>
      <w:bookmarkStart w:id="774" w:name="_Toc413928655"/>
      <w:bookmarkStart w:id="775" w:name="_Toc413936269"/>
      <w:bookmarkStart w:id="776" w:name="_Toc413937980"/>
      <w:bookmarkStart w:id="777" w:name="_Toc414026707"/>
      <w:bookmarkStart w:id="778" w:name="_Toc414974086"/>
      <w:bookmarkStart w:id="779" w:name="_Toc450900960"/>
      <w:bookmarkStart w:id="780" w:name="_Toc450920626"/>
      <w:bookmarkStart w:id="781" w:name="_Toc450923747"/>
      <w:bookmarkStart w:id="782" w:name="_Toc454460980"/>
      <w:bookmarkStart w:id="783" w:name="_Toc454462816"/>
      <w:bookmarkStart w:id="784" w:name="_Toc167789054"/>
      <w:r>
        <w:t xml:space="preserve">6.6.4-3   </w:t>
      </w:r>
      <w:r w:rsidR="00C81348" w:rsidRPr="00B32849">
        <w:t>Combined exposure</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14:paraId="2E6FA29F" w14:textId="77777777" w:rsidR="00C81348" w:rsidRPr="00B32849" w:rsidRDefault="00C81348" w:rsidP="00217B1C">
      <w:pPr>
        <w:pStyle w:val="RepStandard"/>
      </w:pPr>
      <w:r w:rsidRPr="00B32849">
        <w:t xml:space="preserve">The product is a mixture of </w:t>
      </w:r>
      <w:r w:rsidRPr="00525441">
        <w:t>two a</w:t>
      </w:r>
      <w:r w:rsidRPr="00B32849">
        <w:t>ctive substances</w:t>
      </w:r>
      <w:r w:rsidR="00525441">
        <w:t xml:space="preserve"> and 1 safener</w:t>
      </w:r>
      <w:r w:rsidRPr="00B32849">
        <w:t xml:space="preserve">. </w:t>
      </w:r>
    </w:p>
    <w:p w14:paraId="0BBE8535" w14:textId="77777777" w:rsidR="00C81348" w:rsidRPr="00B32849" w:rsidRDefault="00C81348" w:rsidP="00FB519A">
      <w:pPr>
        <w:pStyle w:val="Nagwek4"/>
        <w:numPr>
          <w:ilvl w:val="0"/>
          <w:numId w:val="0"/>
        </w:numPr>
        <w:ind w:left="567"/>
        <w:rPr>
          <w:lang w:val="en-GB"/>
        </w:rPr>
      </w:pPr>
      <w:bookmarkStart w:id="785" w:name="_Toc413673588"/>
      <w:bookmarkStart w:id="786" w:name="_Toc413673686"/>
      <w:bookmarkStart w:id="787" w:name="_Toc413673757"/>
      <w:bookmarkStart w:id="788" w:name="_Toc413928656"/>
      <w:bookmarkStart w:id="789" w:name="_Toc413936270"/>
      <w:bookmarkStart w:id="790" w:name="_Toc413937981"/>
      <w:bookmarkStart w:id="791" w:name="_Toc414026708"/>
      <w:bookmarkStart w:id="792" w:name="_Toc414974087"/>
      <w:bookmarkStart w:id="793" w:name="_Ref415659903"/>
      <w:bookmarkStart w:id="794" w:name="_Toc450900961"/>
      <w:bookmarkStart w:id="795" w:name="_Toc450920627"/>
      <w:bookmarkStart w:id="796" w:name="_Toc450923748"/>
      <w:bookmarkStart w:id="797" w:name="_Toc454460981"/>
      <w:bookmarkStart w:id="798" w:name="_Toc454462817"/>
      <w:bookmarkStart w:id="799" w:name="_Toc167789055"/>
      <w:r w:rsidRPr="00B32849">
        <w:rPr>
          <w:lang w:val="en-GB"/>
        </w:rPr>
        <w:t xml:space="preserve">Exposure </w:t>
      </w:r>
      <w:r w:rsidR="00374804">
        <w:rPr>
          <w:lang w:val="en-GB"/>
        </w:rPr>
        <w:t>a</w:t>
      </w:r>
      <w:r w:rsidRPr="00B32849">
        <w:rPr>
          <w:lang w:val="en-GB"/>
        </w:rPr>
        <w:t xml:space="preserve">ssessment of </w:t>
      </w:r>
      <w:r w:rsidR="004C520F">
        <w:rPr>
          <w:lang w:val="en-GB"/>
        </w:rPr>
        <w:t>iodosulfuron-methyl-sodium and mesosulfuron-methyl</w:t>
      </w:r>
      <w:r w:rsidRPr="00B32849">
        <w:rPr>
          <w:lang w:val="en-GB"/>
        </w:rPr>
        <w:t xml:space="preserve"> in </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4C520F">
        <w:rPr>
          <w:lang w:val="en-GB"/>
        </w:rPr>
        <w:t>IMS+MSM+MPR 2+10+30 OD</w:t>
      </w:r>
      <w:bookmarkEnd w:id="799"/>
    </w:p>
    <w:p w14:paraId="2708F4C2" w14:textId="77777777" w:rsidR="00C81348" w:rsidRPr="00B32849" w:rsidRDefault="00C81348" w:rsidP="00217B1C">
      <w:pPr>
        <w:pStyle w:val="RepStandard"/>
      </w:pPr>
      <w:r w:rsidRPr="00B32849">
        <w:t xml:space="preserve">Note: The combined toxicological effect of these active substances has not been investigated with regard to repeated dose toxicity. </w:t>
      </w:r>
    </w:p>
    <w:p w14:paraId="1DA27A4A" w14:textId="77777777" w:rsidR="00C81348" w:rsidRPr="00B32849" w:rsidRDefault="00C81348" w:rsidP="00217B1C">
      <w:pPr>
        <w:pStyle w:val="RepStandard"/>
      </w:pPr>
    </w:p>
    <w:p w14:paraId="7D3A2B1E" w14:textId="77777777" w:rsidR="00C81348" w:rsidRPr="00B32849" w:rsidRDefault="00C81348" w:rsidP="00217B1C">
      <w:pPr>
        <w:pStyle w:val="RepStandard"/>
      </w:pPr>
      <w:r w:rsidRPr="00B32849">
        <w:t>At the first tier, combined exposure is calculated as the sum of the component exposures without regard to the mode of action or mechanism/target of toxicity. Initially, the individual Hazard Quotients (HQ) are calculated for all active substances in the PPP by assessing the exposure according to appropriate models and dividing the individual exposure levels by the respective systemic AOEL. This is equivalent to the predicted exposure as % of systemic AOEL from</w:t>
      </w:r>
      <w:r w:rsidR="002417EB" w:rsidRPr="00B32849">
        <w:t xml:space="preserve"> </w:t>
      </w:r>
      <w:r w:rsidR="00E74F3B" w:rsidRPr="00B32849">
        <w:fldChar w:fldCharType="begin"/>
      </w:r>
      <w:r w:rsidR="00C4657D" w:rsidRPr="00B32849">
        <w:instrText xml:space="preserve"> REF _Ref413931092 \h </w:instrText>
      </w:r>
      <w:r w:rsidR="00E74F3B" w:rsidRPr="00B32849">
        <w:fldChar w:fldCharType="separate"/>
      </w:r>
      <w:r w:rsidR="00C82B30" w:rsidRPr="00B32849">
        <w:t>Table </w:t>
      </w:r>
      <w:r w:rsidR="00C82B30">
        <w:rPr>
          <w:noProof/>
        </w:rPr>
        <w:t>6.6</w:t>
      </w:r>
      <w:r w:rsidR="00C82B30">
        <w:noBreakHyphen/>
      </w:r>
      <w:r w:rsidR="00C82B30">
        <w:rPr>
          <w:noProof/>
        </w:rPr>
        <w:t>3</w:t>
      </w:r>
      <w:r w:rsidR="00E74F3B" w:rsidRPr="00B32849">
        <w:fldChar w:fldCharType="end"/>
      </w:r>
      <w:r w:rsidR="00C4657D" w:rsidRPr="00B32849">
        <w:t xml:space="preserve"> </w:t>
      </w:r>
      <w:r w:rsidRPr="00B32849">
        <w:t xml:space="preserve">converted to decimal. The Hazard Index (HI) is the sum of the individual HQs. </w:t>
      </w:r>
    </w:p>
    <w:p w14:paraId="3B950D9E" w14:textId="77777777" w:rsidR="00217B1C" w:rsidRDefault="00217B1C" w:rsidP="00217B1C">
      <w:pPr>
        <w:pStyle w:val="RepLabel"/>
      </w:pPr>
      <w:bookmarkStart w:id="800" w:name="_Ref413933153"/>
      <w:r w:rsidRPr="00B32849">
        <w:lastRenderedPageBreak/>
        <w:t>Table </w:t>
      </w:r>
      <w:r w:rsidR="00E74F3B">
        <w:fldChar w:fldCharType="begin"/>
      </w:r>
      <w:r w:rsidR="001F20EF">
        <w:instrText xml:space="preserve"> STYLEREF 2 \s </w:instrText>
      </w:r>
      <w:r w:rsidR="00E74F3B">
        <w:fldChar w:fldCharType="separate"/>
      </w:r>
      <w:r w:rsidR="000F5B94">
        <w:rPr>
          <w:noProof/>
        </w:rPr>
        <w:t>6.6</w:t>
      </w:r>
      <w:r w:rsidR="00E74F3B">
        <w:fldChar w:fldCharType="end"/>
      </w:r>
      <w:bookmarkEnd w:id="800"/>
      <w:r w:rsidR="00FB519A">
        <w:t>.5</w:t>
      </w:r>
      <w:r w:rsidRPr="00B32849">
        <w:t>:</w:t>
      </w:r>
      <w:r w:rsidRPr="00B32849">
        <w:tab/>
      </w:r>
      <w:r w:rsidR="003C605B">
        <w:t>R</w:t>
      </w:r>
      <w:r w:rsidRPr="00B32849">
        <w:t>isk assessment from combined exposure</w:t>
      </w:r>
      <w:r w:rsidR="000E43C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55"/>
        <w:gridCol w:w="3938"/>
        <w:gridCol w:w="2679"/>
      </w:tblGrid>
      <w:tr w:rsidR="00453A5D" w:rsidRPr="00044F72" w14:paraId="558192F2" w14:textId="77777777" w:rsidTr="00763119">
        <w:trPr>
          <w:tblHeader/>
        </w:trPr>
        <w:tc>
          <w:tcPr>
            <w:tcW w:w="1507" w:type="pct"/>
            <w:tcBorders>
              <w:top w:val="single" w:sz="4" w:space="0" w:color="auto"/>
              <w:left w:val="single" w:sz="4" w:space="0" w:color="auto"/>
              <w:bottom w:val="single" w:sz="4" w:space="0" w:color="auto"/>
              <w:right w:val="single" w:sz="4" w:space="0" w:color="auto"/>
            </w:tcBorders>
          </w:tcPr>
          <w:p w14:paraId="603839A4" w14:textId="77777777" w:rsidR="00453A5D" w:rsidRPr="00044F72" w:rsidRDefault="00453A5D" w:rsidP="00763119">
            <w:pPr>
              <w:pStyle w:val="RepTableHeader"/>
              <w:jc w:val="center"/>
              <w:rPr>
                <w:lang w:val="en-GB"/>
              </w:rPr>
            </w:pPr>
            <w:r w:rsidRPr="00044F72">
              <w:rPr>
                <w:lang w:val="en-GB"/>
              </w:rPr>
              <w:t>Application scenario</w:t>
            </w:r>
          </w:p>
        </w:tc>
        <w:tc>
          <w:tcPr>
            <w:tcW w:w="2079" w:type="pct"/>
            <w:tcBorders>
              <w:top w:val="single" w:sz="4" w:space="0" w:color="auto"/>
              <w:left w:val="single" w:sz="4" w:space="0" w:color="auto"/>
              <w:bottom w:val="single" w:sz="4" w:space="0" w:color="auto"/>
              <w:right w:val="single" w:sz="4" w:space="0" w:color="auto"/>
            </w:tcBorders>
          </w:tcPr>
          <w:p w14:paraId="68084136" w14:textId="77777777" w:rsidR="00453A5D" w:rsidRPr="00044F72" w:rsidDel="004A4059" w:rsidRDefault="00453A5D" w:rsidP="00763119">
            <w:pPr>
              <w:pStyle w:val="RepTableHeader"/>
              <w:jc w:val="center"/>
              <w:rPr>
                <w:lang w:val="en-GB"/>
              </w:rPr>
            </w:pPr>
            <w:r w:rsidRPr="00044F72">
              <w:rPr>
                <w:lang w:val="en-GB"/>
              </w:rPr>
              <w:t xml:space="preserve">Active </w:t>
            </w:r>
            <w:r>
              <w:rPr>
                <w:lang w:val="en-GB"/>
              </w:rPr>
              <w:t>i</w:t>
            </w:r>
            <w:r w:rsidRPr="00044F72">
              <w:rPr>
                <w:lang w:val="en-GB"/>
              </w:rPr>
              <w:t>ngredient</w:t>
            </w:r>
          </w:p>
        </w:tc>
        <w:tc>
          <w:tcPr>
            <w:tcW w:w="1414" w:type="pct"/>
            <w:tcBorders>
              <w:top w:val="single" w:sz="4" w:space="0" w:color="auto"/>
              <w:left w:val="single" w:sz="4" w:space="0" w:color="auto"/>
              <w:bottom w:val="single" w:sz="4" w:space="0" w:color="auto"/>
              <w:right w:val="single" w:sz="4" w:space="0" w:color="auto"/>
            </w:tcBorders>
          </w:tcPr>
          <w:p w14:paraId="1FBA9F64" w14:textId="77777777" w:rsidR="00453A5D" w:rsidRPr="00BF5B87" w:rsidRDefault="00453A5D" w:rsidP="00763119">
            <w:pPr>
              <w:pStyle w:val="RepTableHeader"/>
              <w:jc w:val="center"/>
              <w:rPr>
                <w:lang w:val="en-GB"/>
              </w:rPr>
            </w:pPr>
            <w:r w:rsidRPr="00044F72">
              <w:rPr>
                <w:lang w:val="en-GB"/>
              </w:rPr>
              <w:t xml:space="preserve">Estimated exposure / AOEL (HQ) </w:t>
            </w:r>
          </w:p>
        </w:tc>
      </w:tr>
      <w:tr w:rsidR="00453A5D" w:rsidRPr="00044F72" w14:paraId="3FE4A494" w14:textId="77777777" w:rsidTr="00763119">
        <w:trPr>
          <w:tblHeader/>
        </w:trPr>
        <w:tc>
          <w:tcPr>
            <w:tcW w:w="1507" w:type="pct"/>
            <w:vMerge w:val="restart"/>
            <w:tcBorders>
              <w:top w:val="single" w:sz="4" w:space="0" w:color="auto"/>
              <w:left w:val="single" w:sz="4" w:space="0" w:color="auto"/>
              <w:right w:val="single" w:sz="4" w:space="0" w:color="auto"/>
            </w:tcBorders>
          </w:tcPr>
          <w:p w14:paraId="66EF4306" w14:textId="77777777" w:rsidR="00453A5D" w:rsidRPr="00BF5B87" w:rsidRDefault="00453A5D" w:rsidP="00763119">
            <w:pPr>
              <w:pStyle w:val="RepTableHeader"/>
              <w:rPr>
                <w:b w:val="0"/>
                <w:bCs/>
                <w:lang w:val="en-GB"/>
              </w:rPr>
            </w:pPr>
            <w:r w:rsidRPr="00BF5B87">
              <w:rPr>
                <w:b w:val="0"/>
                <w:bCs/>
                <w:lang w:val="en-GB"/>
              </w:rPr>
              <w:t>Operators, with PPE</w:t>
            </w:r>
          </w:p>
          <w:p w14:paraId="03EB39B7" w14:textId="77777777" w:rsidR="00453A5D" w:rsidRPr="00BF5B87" w:rsidRDefault="00453A5D" w:rsidP="00763119">
            <w:pPr>
              <w:pStyle w:val="RepTableHeader"/>
              <w:rPr>
                <w:b w:val="0"/>
                <w:bCs/>
                <w:lang w:val="en-GB"/>
              </w:rPr>
            </w:pPr>
            <w:r w:rsidRPr="00BF5B87">
              <w:rPr>
                <w:b w:val="0"/>
                <w:bCs/>
                <w:lang w:val="en-GB"/>
              </w:rPr>
              <w:t xml:space="preserve">For </w:t>
            </w:r>
            <w:proofErr w:type="gramStart"/>
            <w:r w:rsidRPr="00BF5B87">
              <w:rPr>
                <w:b w:val="0"/>
                <w:bCs/>
                <w:lang w:val="en-GB"/>
              </w:rPr>
              <w:t>details</w:t>
            </w:r>
            <w:proofErr w:type="gramEnd"/>
            <w:r w:rsidRPr="00BF5B87">
              <w:rPr>
                <w:b w:val="0"/>
                <w:bCs/>
                <w:lang w:val="en-GB"/>
              </w:rPr>
              <w:t xml:space="preserve"> please refer to 6.6.2.</w:t>
            </w:r>
          </w:p>
        </w:tc>
        <w:tc>
          <w:tcPr>
            <w:tcW w:w="2079" w:type="pct"/>
            <w:tcBorders>
              <w:top w:val="single" w:sz="4" w:space="0" w:color="auto"/>
              <w:left w:val="single" w:sz="4" w:space="0" w:color="auto"/>
              <w:bottom w:val="single" w:sz="4" w:space="0" w:color="auto"/>
              <w:right w:val="single" w:sz="4" w:space="0" w:color="auto"/>
            </w:tcBorders>
          </w:tcPr>
          <w:p w14:paraId="7211D09C" w14:textId="77777777" w:rsidR="00453A5D" w:rsidRPr="00BF5B87" w:rsidDel="004A4059" w:rsidRDefault="00453A5D" w:rsidP="00763119">
            <w:pPr>
              <w:pStyle w:val="RepTableHeader"/>
              <w:rPr>
                <w:b w:val="0"/>
                <w:bCs/>
                <w:lang w:val="en-GB"/>
              </w:rPr>
            </w:pPr>
            <w:proofErr w:type="spellStart"/>
            <w:r w:rsidRPr="00BF5B87">
              <w:rPr>
                <w:b w:val="0"/>
                <w:bCs/>
                <w:lang w:val="en-GB"/>
              </w:rPr>
              <w:t>Iodosulfuron</w:t>
            </w:r>
            <w:proofErr w:type="spellEnd"/>
            <w:r w:rsidRPr="00BF5B87">
              <w:rPr>
                <w:b w:val="0"/>
                <w:bCs/>
                <w:lang w:val="en-GB"/>
              </w:rPr>
              <w:t>-methyl-sodium</w:t>
            </w:r>
          </w:p>
        </w:tc>
        <w:tc>
          <w:tcPr>
            <w:tcW w:w="1414" w:type="pct"/>
            <w:tcBorders>
              <w:top w:val="single" w:sz="4" w:space="0" w:color="auto"/>
              <w:left w:val="single" w:sz="4" w:space="0" w:color="auto"/>
              <w:bottom w:val="single" w:sz="4" w:space="0" w:color="auto"/>
              <w:right w:val="single" w:sz="4" w:space="0" w:color="auto"/>
            </w:tcBorders>
          </w:tcPr>
          <w:p w14:paraId="307CD42E" w14:textId="77777777" w:rsidR="00453A5D" w:rsidRPr="00BF5B87" w:rsidRDefault="00453A5D" w:rsidP="00763119">
            <w:pPr>
              <w:pStyle w:val="RepTableHeader"/>
              <w:jc w:val="center"/>
              <w:rPr>
                <w:b w:val="0"/>
                <w:bCs/>
                <w:lang w:val="en-GB"/>
              </w:rPr>
            </w:pPr>
            <w:r>
              <w:rPr>
                <w:b w:val="0"/>
                <w:bCs/>
                <w:lang w:val="en-GB"/>
              </w:rPr>
              <w:t>0.018</w:t>
            </w:r>
          </w:p>
        </w:tc>
      </w:tr>
      <w:tr w:rsidR="00453A5D" w:rsidRPr="00044F72" w14:paraId="492D5B36" w14:textId="77777777" w:rsidTr="00763119">
        <w:trPr>
          <w:tblHeader/>
        </w:trPr>
        <w:tc>
          <w:tcPr>
            <w:tcW w:w="1507" w:type="pct"/>
            <w:vMerge/>
            <w:tcBorders>
              <w:left w:val="single" w:sz="4" w:space="0" w:color="auto"/>
              <w:right w:val="single" w:sz="4" w:space="0" w:color="auto"/>
            </w:tcBorders>
          </w:tcPr>
          <w:p w14:paraId="418AA0A0" w14:textId="77777777" w:rsidR="00453A5D" w:rsidRPr="00BF5B87" w:rsidRDefault="00453A5D" w:rsidP="00763119">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7E40F250" w14:textId="77777777" w:rsidR="00453A5D" w:rsidRPr="00BF5B87" w:rsidDel="004A4059" w:rsidRDefault="00453A5D" w:rsidP="00763119">
            <w:pPr>
              <w:pStyle w:val="RepTableHeader"/>
              <w:rPr>
                <w:b w:val="0"/>
                <w:bCs/>
                <w:lang w:val="en-GB"/>
              </w:rPr>
            </w:pPr>
            <w:proofErr w:type="spellStart"/>
            <w:r w:rsidRPr="00BF5B87">
              <w:rPr>
                <w:b w:val="0"/>
                <w:bCs/>
                <w:lang w:val="en-GB"/>
              </w:rPr>
              <w:t>Mesosulfuron</w:t>
            </w:r>
            <w:proofErr w:type="spellEnd"/>
            <w:r w:rsidRPr="00BF5B87">
              <w:rPr>
                <w:b w:val="0"/>
                <w:bCs/>
                <w:lang w:val="en-GB"/>
              </w:rPr>
              <w:t>-methyl</w:t>
            </w:r>
          </w:p>
        </w:tc>
        <w:tc>
          <w:tcPr>
            <w:tcW w:w="1414" w:type="pct"/>
            <w:tcBorders>
              <w:top w:val="single" w:sz="4" w:space="0" w:color="auto"/>
              <w:left w:val="single" w:sz="4" w:space="0" w:color="auto"/>
              <w:bottom w:val="single" w:sz="4" w:space="0" w:color="auto"/>
              <w:right w:val="single" w:sz="4" w:space="0" w:color="auto"/>
            </w:tcBorders>
          </w:tcPr>
          <w:p w14:paraId="1C9CDF40" w14:textId="77777777" w:rsidR="00453A5D" w:rsidRPr="00BF5B87" w:rsidRDefault="00453A5D" w:rsidP="00763119">
            <w:pPr>
              <w:pStyle w:val="RepTableHeader"/>
              <w:jc w:val="center"/>
              <w:rPr>
                <w:b w:val="0"/>
                <w:bCs/>
                <w:lang w:val="en-GB"/>
              </w:rPr>
            </w:pPr>
            <w:r>
              <w:rPr>
                <w:b w:val="0"/>
                <w:bCs/>
                <w:lang w:val="en-GB"/>
              </w:rPr>
              <w:t>0.024</w:t>
            </w:r>
          </w:p>
        </w:tc>
      </w:tr>
      <w:tr w:rsidR="00617D9E" w:rsidRPr="00044F72" w14:paraId="45F0E7D7" w14:textId="77777777" w:rsidTr="00763119">
        <w:trPr>
          <w:tblHeader/>
        </w:trPr>
        <w:tc>
          <w:tcPr>
            <w:tcW w:w="1507" w:type="pct"/>
            <w:vMerge/>
            <w:tcBorders>
              <w:left w:val="single" w:sz="4" w:space="0" w:color="auto"/>
              <w:bottom w:val="single" w:sz="4" w:space="0" w:color="auto"/>
              <w:right w:val="single" w:sz="4" w:space="0" w:color="auto"/>
            </w:tcBorders>
          </w:tcPr>
          <w:p w14:paraId="6C1112F6" w14:textId="77777777" w:rsidR="00617D9E" w:rsidRPr="00BF5B87" w:rsidRDefault="00617D9E" w:rsidP="00617D9E">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66115A3B" w14:textId="77777777" w:rsidR="00617D9E" w:rsidRPr="00E10778" w:rsidRDefault="00617D9E" w:rsidP="00617D9E">
            <w:pPr>
              <w:pStyle w:val="RepTableHeader"/>
              <w:rPr>
                <w:lang w:val="en-GB"/>
              </w:rPr>
            </w:pPr>
            <w:proofErr w:type="spellStart"/>
            <w:r>
              <w:rPr>
                <w:b w:val="0"/>
                <w:bCs/>
                <w:lang w:val="en-GB"/>
              </w:rPr>
              <w:t>Mefenpyr</w:t>
            </w:r>
            <w:proofErr w:type="spellEnd"/>
            <w:r>
              <w:rPr>
                <w:b w:val="0"/>
                <w:bCs/>
                <w:lang w:val="en-GB"/>
              </w:rPr>
              <w:t>-diethyl</w:t>
            </w:r>
          </w:p>
        </w:tc>
        <w:tc>
          <w:tcPr>
            <w:tcW w:w="1414" w:type="pct"/>
            <w:tcBorders>
              <w:top w:val="single" w:sz="4" w:space="0" w:color="auto"/>
              <w:left w:val="single" w:sz="4" w:space="0" w:color="auto"/>
              <w:bottom w:val="single" w:sz="4" w:space="0" w:color="auto"/>
              <w:right w:val="single" w:sz="4" w:space="0" w:color="auto"/>
            </w:tcBorders>
          </w:tcPr>
          <w:p w14:paraId="42BF74CE" w14:textId="77777777" w:rsidR="00617D9E" w:rsidRPr="00E10778" w:rsidRDefault="00617D9E" w:rsidP="00617D9E">
            <w:pPr>
              <w:pStyle w:val="RepTableHeader"/>
              <w:jc w:val="center"/>
              <w:rPr>
                <w:lang w:val="en-GB"/>
              </w:rPr>
            </w:pPr>
            <w:r>
              <w:rPr>
                <w:b w:val="0"/>
                <w:bCs/>
                <w:lang w:val="en-GB"/>
              </w:rPr>
              <w:t>0.078</w:t>
            </w:r>
          </w:p>
        </w:tc>
      </w:tr>
      <w:tr w:rsidR="00453A5D" w:rsidRPr="00044F72" w14:paraId="227F6CEB" w14:textId="77777777" w:rsidTr="00763119">
        <w:trPr>
          <w:tblHeader/>
        </w:trPr>
        <w:tc>
          <w:tcPr>
            <w:tcW w:w="1507" w:type="pct"/>
            <w:vMerge/>
            <w:tcBorders>
              <w:left w:val="single" w:sz="4" w:space="0" w:color="auto"/>
              <w:bottom w:val="single" w:sz="4" w:space="0" w:color="auto"/>
              <w:right w:val="single" w:sz="4" w:space="0" w:color="auto"/>
            </w:tcBorders>
          </w:tcPr>
          <w:p w14:paraId="45FAF740" w14:textId="77777777" w:rsidR="00453A5D" w:rsidRPr="00BF5B87" w:rsidRDefault="00453A5D" w:rsidP="00763119">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47EC2B6A" w14:textId="77777777" w:rsidR="00453A5D" w:rsidRPr="00E10778" w:rsidDel="004A4059" w:rsidRDefault="00453A5D" w:rsidP="00763119">
            <w:pPr>
              <w:pStyle w:val="RepTableHeader"/>
              <w:rPr>
                <w:lang w:val="en-GB"/>
              </w:rPr>
            </w:pPr>
            <w:r w:rsidRPr="00E10778">
              <w:rPr>
                <w:lang w:val="en-GB"/>
              </w:rPr>
              <w:t>Cumulative risk operators (HI)</w:t>
            </w:r>
          </w:p>
        </w:tc>
        <w:tc>
          <w:tcPr>
            <w:tcW w:w="1414" w:type="pct"/>
            <w:tcBorders>
              <w:top w:val="single" w:sz="4" w:space="0" w:color="auto"/>
              <w:left w:val="single" w:sz="4" w:space="0" w:color="auto"/>
              <w:bottom w:val="single" w:sz="4" w:space="0" w:color="auto"/>
              <w:right w:val="single" w:sz="4" w:space="0" w:color="auto"/>
            </w:tcBorders>
          </w:tcPr>
          <w:p w14:paraId="4A4A6131" w14:textId="77777777" w:rsidR="00453A5D" w:rsidRPr="00E10778" w:rsidRDefault="00617D9E" w:rsidP="00763119">
            <w:pPr>
              <w:pStyle w:val="RepTableHeader"/>
              <w:jc w:val="center"/>
              <w:rPr>
                <w:lang w:val="en-GB"/>
              </w:rPr>
            </w:pPr>
            <w:r>
              <w:rPr>
                <w:lang w:val="en-GB"/>
              </w:rPr>
              <w:t>0.1</w:t>
            </w:r>
          </w:p>
        </w:tc>
      </w:tr>
      <w:tr w:rsidR="00453A5D" w:rsidRPr="00044F72" w14:paraId="38DDCFFC" w14:textId="77777777" w:rsidTr="00763119">
        <w:trPr>
          <w:tblHeader/>
        </w:trPr>
        <w:tc>
          <w:tcPr>
            <w:tcW w:w="1507" w:type="pct"/>
            <w:vMerge w:val="restart"/>
            <w:tcBorders>
              <w:top w:val="single" w:sz="4" w:space="0" w:color="auto"/>
              <w:left w:val="single" w:sz="4" w:space="0" w:color="auto"/>
              <w:right w:val="single" w:sz="4" w:space="0" w:color="auto"/>
            </w:tcBorders>
          </w:tcPr>
          <w:p w14:paraId="0D823E3A" w14:textId="77777777" w:rsidR="00453A5D" w:rsidRPr="00BF5B87" w:rsidRDefault="00453A5D" w:rsidP="00763119">
            <w:pPr>
              <w:pStyle w:val="RepTableHeader"/>
              <w:rPr>
                <w:b w:val="0"/>
                <w:bCs/>
                <w:lang w:val="en-GB"/>
              </w:rPr>
            </w:pPr>
            <w:r w:rsidRPr="00BF5B87">
              <w:rPr>
                <w:b w:val="0"/>
                <w:bCs/>
                <w:lang w:val="en-GB"/>
              </w:rPr>
              <w:t>Workers, no PPE</w:t>
            </w:r>
          </w:p>
          <w:p w14:paraId="5899FC27" w14:textId="77777777" w:rsidR="00453A5D" w:rsidRPr="00BF5B87" w:rsidRDefault="00453A5D" w:rsidP="00763119">
            <w:pPr>
              <w:pStyle w:val="RepTableHeader"/>
              <w:rPr>
                <w:b w:val="0"/>
                <w:bCs/>
                <w:lang w:val="en-GB"/>
              </w:rPr>
            </w:pPr>
            <w:r w:rsidRPr="00BF5B87">
              <w:rPr>
                <w:b w:val="0"/>
                <w:bCs/>
                <w:lang w:val="en-GB"/>
              </w:rPr>
              <w:t xml:space="preserve">For </w:t>
            </w:r>
            <w:proofErr w:type="gramStart"/>
            <w:r w:rsidRPr="00BF5B87">
              <w:rPr>
                <w:b w:val="0"/>
                <w:bCs/>
                <w:lang w:val="en-GB"/>
              </w:rPr>
              <w:t>details</w:t>
            </w:r>
            <w:proofErr w:type="gramEnd"/>
            <w:r w:rsidRPr="00BF5B87">
              <w:rPr>
                <w:b w:val="0"/>
                <w:bCs/>
                <w:lang w:val="en-GB"/>
              </w:rPr>
              <w:t xml:space="preserve"> please refer to 6.6.3 </w:t>
            </w:r>
          </w:p>
        </w:tc>
        <w:tc>
          <w:tcPr>
            <w:tcW w:w="2079" w:type="pct"/>
            <w:tcBorders>
              <w:top w:val="single" w:sz="4" w:space="0" w:color="auto"/>
              <w:left w:val="single" w:sz="4" w:space="0" w:color="auto"/>
              <w:bottom w:val="single" w:sz="4" w:space="0" w:color="auto"/>
              <w:right w:val="single" w:sz="4" w:space="0" w:color="auto"/>
            </w:tcBorders>
          </w:tcPr>
          <w:p w14:paraId="266B5024" w14:textId="77777777" w:rsidR="00453A5D" w:rsidRPr="00BF5B87" w:rsidDel="004A4059" w:rsidRDefault="00453A5D" w:rsidP="00763119">
            <w:pPr>
              <w:pStyle w:val="RepTableHeader"/>
              <w:rPr>
                <w:b w:val="0"/>
                <w:bCs/>
                <w:lang w:val="en-GB"/>
              </w:rPr>
            </w:pPr>
            <w:proofErr w:type="spellStart"/>
            <w:r w:rsidRPr="00BF5B87">
              <w:rPr>
                <w:b w:val="0"/>
                <w:bCs/>
                <w:lang w:val="en-GB"/>
              </w:rPr>
              <w:t>Iodosulfuron</w:t>
            </w:r>
            <w:proofErr w:type="spellEnd"/>
            <w:r w:rsidRPr="00BF5B87">
              <w:rPr>
                <w:b w:val="0"/>
                <w:bCs/>
                <w:lang w:val="en-GB"/>
              </w:rPr>
              <w:t>-methyl-sodium</w:t>
            </w:r>
          </w:p>
        </w:tc>
        <w:tc>
          <w:tcPr>
            <w:tcW w:w="1414" w:type="pct"/>
            <w:tcBorders>
              <w:top w:val="single" w:sz="4" w:space="0" w:color="auto"/>
              <w:left w:val="single" w:sz="4" w:space="0" w:color="auto"/>
              <w:bottom w:val="single" w:sz="4" w:space="0" w:color="auto"/>
              <w:right w:val="single" w:sz="4" w:space="0" w:color="auto"/>
            </w:tcBorders>
          </w:tcPr>
          <w:p w14:paraId="7DEE4519" w14:textId="77777777" w:rsidR="00453A5D" w:rsidRPr="00BF5B87" w:rsidRDefault="00453A5D" w:rsidP="00763119">
            <w:pPr>
              <w:pStyle w:val="RepTableHeader"/>
              <w:jc w:val="center"/>
              <w:rPr>
                <w:b w:val="0"/>
                <w:bCs/>
                <w:lang w:val="en-GB"/>
              </w:rPr>
            </w:pPr>
            <w:r w:rsidRPr="00BF5B87">
              <w:rPr>
                <w:b w:val="0"/>
                <w:bCs/>
                <w:lang w:val="en-GB"/>
              </w:rPr>
              <w:t>0.053</w:t>
            </w:r>
          </w:p>
        </w:tc>
      </w:tr>
      <w:tr w:rsidR="00453A5D" w:rsidRPr="00044F72" w14:paraId="3AA1AC06" w14:textId="77777777" w:rsidTr="00763119">
        <w:trPr>
          <w:tblHeader/>
        </w:trPr>
        <w:tc>
          <w:tcPr>
            <w:tcW w:w="1507" w:type="pct"/>
            <w:vMerge/>
            <w:tcBorders>
              <w:left w:val="single" w:sz="4" w:space="0" w:color="auto"/>
              <w:right w:val="single" w:sz="4" w:space="0" w:color="auto"/>
            </w:tcBorders>
          </w:tcPr>
          <w:p w14:paraId="3080D2C9" w14:textId="77777777" w:rsidR="00453A5D" w:rsidRPr="00BF5B87" w:rsidRDefault="00453A5D" w:rsidP="00763119">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5923337F" w14:textId="77777777" w:rsidR="00453A5D" w:rsidRPr="00BF5B87" w:rsidDel="004A4059" w:rsidRDefault="00453A5D" w:rsidP="00763119">
            <w:pPr>
              <w:pStyle w:val="RepTableHeader"/>
              <w:rPr>
                <w:b w:val="0"/>
                <w:bCs/>
                <w:lang w:val="en-GB"/>
              </w:rPr>
            </w:pPr>
            <w:proofErr w:type="spellStart"/>
            <w:r w:rsidRPr="00BF5B87">
              <w:rPr>
                <w:b w:val="0"/>
                <w:bCs/>
                <w:lang w:val="en-GB"/>
              </w:rPr>
              <w:t>Mesosulfuron</w:t>
            </w:r>
            <w:proofErr w:type="spellEnd"/>
            <w:r w:rsidRPr="00BF5B87">
              <w:rPr>
                <w:b w:val="0"/>
                <w:bCs/>
                <w:lang w:val="en-GB"/>
              </w:rPr>
              <w:t>-methyl</w:t>
            </w:r>
          </w:p>
        </w:tc>
        <w:tc>
          <w:tcPr>
            <w:tcW w:w="1414" w:type="pct"/>
            <w:tcBorders>
              <w:top w:val="single" w:sz="4" w:space="0" w:color="auto"/>
              <w:left w:val="single" w:sz="4" w:space="0" w:color="auto"/>
              <w:bottom w:val="single" w:sz="4" w:space="0" w:color="auto"/>
              <w:right w:val="single" w:sz="4" w:space="0" w:color="auto"/>
            </w:tcBorders>
          </w:tcPr>
          <w:p w14:paraId="367B7E1B" w14:textId="77777777" w:rsidR="00453A5D" w:rsidRPr="00BF5B87" w:rsidRDefault="00453A5D" w:rsidP="00763119">
            <w:pPr>
              <w:pStyle w:val="RepTableHeader"/>
              <w:jc w:val="center"/>
              <w:rPr>
                <w:b w:val="0"/>
                <w:bCs/>
                <w:lang w:val="en-GB"/>
              </w:rPr>
            </w:pPr>
            <w:r w:rsidRPr="00BF5B87">
              <w:rPr>
                <w:b w:val="0"/>
                <w:bCs/>
                <w:lang w:val="en-GB"/>
              </w:rPr>
              <w:t>0.101</w:t>
            </w:r>
          </w:p>
        </w:tc>
      </w:tr>
      <w:tr w:rsidR="00E20FA4" w:rsidRPr="00044F72" w14:paraId="03457012" w14:textId="77777777" w:rsidTr="00763119">
        <w:trPr>
          <w:tblHeader/>
        </w:trPr>
        <w:tc>
          <w:tcPr>
            <w:tcW w:w="1507" w:type="pct"/>
            <w:vMerge/>
            <w:tcBorders>
              <w:left w:val="single" w:sz="4" w:space="0" w:color="auto"/>
              <w:bottom w:val="single" w:sz="4" w:space="0" w:color="auto"/>
              <w:right w:val="single" w:sz="4" w:space="0" w:color="auto"/>
            </w:tcBorders>
          </w:tcPr>
          <w:p w14:paraId="67513054" w14:textId="77777777" w:rsidR="00E20FA4" w:rsidRPr="00BF5B87" w:rsidRDefault="00E20FA4" w:rsidP="00E20FA4">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30B7F1AA" w14:textId="77777777" w:rsidR="00E20FA4" w:rsidRPr="00E10778" w:rsidRDefault="00E20FA4" w:rsidP="00E20FA4">
            <w:pPr>
              <w:pStyle w:val="RepTableHeader"/>
              <w:rPr>
                <w:lang w:val="en-GB"/>
              </w:rPr>
            </w:pPr>
            <w:proofErr w:type="spellStart"/>
            <w:r>
              <w:rPr>
                <w:b w:val="0"/>
                <w:bCs/>
                <w:lang w:val="en-GB"/>
              </w:rPr>
              <w:t>Mefenpyr</w:t>
            </w:r>
            <w:proofErr w:type="spellEnd"/>
            <w:r>
              <w:rPr>
                <w:b w:val="0"/>
                <w:bCs/>
                <w:lang w:val="en-GB"/>
              </w:rPr>
              <w:t>-diethyl</w:t>
            </w:r>
          </w:p>
        </w:tc>
        <w:tc>
          <w:tcPr>
            <w:tcW w:w="1414" w:type="pct"/>
            <w:tcBorders>
              <w:top w:val="single" w:sz="4" w:space="0" w:color="auto"/>
              <w:left w:val="single" w:sz="4" w:space="0" w:color="auto"/>
              <w:bottom w:val="single" w:sz="4" w:space="0" w:color="auto"/>
              <w:right w:val="single" w:sz="4" w:space="0" w:color="auto"/>
            </w:tcBorders>
          </w:tcPr>
          <w:p w14:paraId="1BBED6DC" w14:textId="77777777" w:rsidR="00E20FA4" w:rsidRDefault="00E20FA4" w:rsidP="00E20FA4">
            <w:pPr>
              <w:pStyle w:val="RepTableHeader"/>
              <w:jc w:val="center"/>
              <w:rPr>
                <w:lang w:val="en-GB"/>
              </w:rPr>
            </w:pPr>
            <w:r>
              <w:rPr>
                <w:b w:val="0"/>
                <w:bCs/>
                <w:lang w:val="en-GB"/>
              </w:rPr>
              <w:t>0.394</w:t>
            </w:r>
          </w:p>
        </w:tc>
      </w:tr>
      <w:tr w:rsidR="00453A5D" w:rsidRPr="00044F72" w14:paraId="7A84BD1B" w14:textId="77777777" w:rsidTr="00763119">
        <w:trPr>
          <w:tblHeader/>
        </w:trPr>
        <w:tc>
          <w:tcPr>
            <w:tcW w:w="1507" w:type="pct"/>
            <w:vMerge/>
            <w:tcBorders>
              <w:left w:val="single" w:sz="4" w:space="0" w:color="auto"/>
              <w:bottom w:val="single" w:sz="4" w:space="0" w:color="auto"/>
              <w:right w:val="single" w:sz="4" w:space="0" w:color="auto"/>
            </w:tcBorders>
          </w:tcPr>
          <w:p w14:paraId="19E91438" w14:textId="77777777" w:rsidR="00453A5D" w:rsidRPr="00BF5B87" w:rsidRDefault="00453A5D" w:rsidP="00763119">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1DB96C3C" w14:textId="77777777" w:rsidR="00453A5D" w:rsidRPr="00E10778" w:rsidRDefault="00453A5D" w:rsidP="00763119">
            <w:pPr>
              <w:pStyle w:val="RepTableHeader"/>
              <w:rPr>
                <w:lang w:val="en-GB"/>
              </w:rPr>
            </w:pPr>
            <w:r w:rsidRPr="00E10778">
              <w:rPr>
                <w:lang w:val="en-GB"/>
              </w:rPr>
              <w:t>Cumulative risk workers (HI)</w:t>
            </w:r>
          </w:p>
        </w:tc>
        <w:tc>
          <w:tcPr>
            <w:tcW w:w="1414" w:type="pct"/>
            <w:tcBorders>
              <w:top w:val="single" w:sz="4" w:space="0" w:color="auto"/>
              <w:left w:val="single" w:sz="4" w:space="0" w:color="auto"/>
              <w:bottom w:val="single" w:sz="4" w:space="0" w:color="auto"/>
              <w:right w:val="single" w:sz="4" w:space="0" w:color="auto"/>
            </w:tcBorders>
          </w:tcPr>
          <w:p w14:paraId="6D79F3A4" w14:textId="5C7A0835" w:rsidR="00453A5D" w:rsidRPr="00615E4F" w:rsidRDefault="00453A5D" w:rsidP="00763119">
            <w:pPr>
              <w:pStyle w:val="RepTableHeader"/>
              <w:jc w:val="center"/>
              <w:rPr>
                <w:color w:val="FF0000"/>
                <w:lang w:val="en-GB"/>
              </w:rPr>
            </w:pPr>
            <w:del w:id="801" w:author="Hilde Grosemans" w:date="2025-04-11T10:29:00Z">
              <w:r w:rsidRPr="00615E4F" w:rsidDel="00E20FA4">
                <w:rPr>
                  <w:color w:val="FF0000"/>
                  <w:lang w:val="en-GB"/>
                </w:rPr>
                <w:delText>0.</w:delText>
              </w:r>
              <w:r w:rsidR="007D4665" w:rsidRPr="00615E4F" w:rsidDel="00E20FA4">
                <w:rPr>
                  <w:color w:val="FF0000"/>
                  <w:lang w:val="en-GB"/>
                </w:rPr>
                <w:delText>15</w:delText>
              </w:r>
            </w:del>
            <w:r w:rsidR="00E70C3A">
              <w:rPr>
                <w:color w:val="FF0000"/>
                <w:lang w:val="en-GB"/>
              </w:rPr>
              <w:t xml:space="preserve"> </w:t>
            </w:r>
            <w:r w:rsidR="00E20FA4" w:rsidRPr="00615E4F">
              <w:rPr>
                <w:color w:val="FF0000"/>
                <w:lang w:val="en-GB"/>
              </w:rPr>
              <w:t>0.5</w:t>
            </w:r>
          </w:p>
        </w:tc>
      </w:tr>
      <w:tr w:rsidR="00453A5D" w:rsidRPr="00044F72" w14:paraId="0964C2E4" w14:textId="77777777" w:rsidTr="00763119">
        <w:trPr>
          <w:tblHeader/>
        </w:trPr>
        <w:tc>
          <w:tcPr>
            <w:tcW w:w="1507" w:type="pct"/>
            <w:vMerge w:val="restart"/>
            <w:tcBorders>
              <w:top w:val="single" w:sz="4" w:space="0" w:color="auto"/>
              <w:left w:val="single" w:sz="4" w:space="0" w:color="auto"/>
              <w:right w:val="single" w:sz="4" w:space="0" w:color="auto"/>
            </w:tcBorders>
          </w:tcPr>
          <w:p w14:paraId="5157AF9E" w14:textId="77777777" w:rsidR="00453A5D" w:rsidRDefault="00453A5D" w:rsidP="00763119">
            <w:pPr>
              <w:pStyle w:val="RepTableHeader"/>
              <w:rPr>
                <w:b w:val="0"/>
                <w:bCs/>
                <w:lang w:val="en-GB"/>
              </w:rPr>
            </w:pPr>
            <w:r>
              <w:rPr>
                <w:b w:val="0"/>
                <w:bCs/>
                <w:lang w:val="en-GB"/>
              </w:rPr>
              <w:t>Resident</w:t>
            </w:r>
            <w:r w:rsidRPr="00BF5B87">
              <w:rPr>
                <w:b w:val="0"/>
                <w:bCs/>
                <w:lang w:val="en-GB"/>
              </w:rPr>
              <w:t xml:space="preserve"> </w:t>
            </w:r>
            <w:r>
              <w:rPr>
                <w:b w:val="0"/>
                <w:bCs/>
                <w:lang w:val="en-GB"/>
              </w:rPr>
              <w:t>–</w:t>
            </w:r>
            <w:r w:rsidRPr="00BF5B87">
              <w:rPr>
                <w:b w:val="0"/>
                <w:bCs/>
                <w:lang w:val="en-GB"/>
              </w:rPr>
              <w:t xml:space="preserve"> child</w:t>
            </w:r>
          </w:p>
          <w:p w14:paraId="2BF90F26" w14:textId="77777777" w:rsidR="00453A5D" w:rsidRPr="00BF5B87" w:rsidRDefault="00453A5D" w:rsidP="00763119">
            <w:pPr>
              <w:pStyle w:val="RepTableHeader"/>
              <w:rPr>
                <w:b w:val="0"/>
                <w:bCs/>
                <w:lang w:val="en-GB"/>
              </w:rPr>
            </w:pPr>
            <w:r>
              <w:rPr>
                <w:b w:val="0"/>
                <w:bCs/>
                <w:lang w:val="en-GB"/>
              </w:rPr>
              <w:t xml:space="preserve">For </w:t>
            </w:r>
            <w:proofErr w:type="gramStart"/>
            <w:r>
              <w:rPr>
                <w:b w:val="0"/>
                <w:bCs/>
                <w:lang w:val="en-GB"/>
              </w:rPr>
              <w:t>details</w:t>
            </w:r>
            <w:proofErr w:type="gramEnd"/>
            <w:r>
              <w:rPr>
                <w:b w:val="0"/>
                <w:bCs/>
                <w:lang w:val="en-GB"/>
              </w:rPr>
              <w:t xml:space="preserve"> please refer to 6.6.4</w:t>
            </w:r>
          </w:p>
          <w:p w14:paraId="0CC6FAFA" w14:textId="77777777" w:rsidR="00453A5D" w:rsidRPr="00BF5B87" w:rsidRDefault="00453A5D" w:rsidP="00763119">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4896F7F3" w14:textId="77777777" w:rsidR="00453A5D" w:rsidRPr="00BF5B87" w:rsidDel="004A4059" w:rsidRDefault="00453A5D" w:rsidP="00763119">
            <w:pPr>
              <w:pStyle w:val="RepTableHeader"/>
              <w:rPr>
                <w:b w:val="0"/>
                <w:bCs/>
                <w:lang w:val="en-GB"/>
              </w:rPr>
            </w:pPr>
            <w:proofErr w:type="spellStart"/>
            <w:r w:rsidRPr="00BF5B87">
              <w:rPr>
                <w:b w:val="0"/>
                <w:bCs/>
                <w:lang w:val="en-GB"/>
              </w:rPr>
              <w:t>Iodosulfuron</w:t>
            </w:r>
            <w:proofErr w:type="spellEnd"/>
            <w:r w:rsidRPr="00BF5B87">
              <w:rPr>
                <w:b w:val="0"/>
                <w:bCs/>
                <w:lang w:val="en-GB"/>
              </w:rPr>
              <w:t>-methyl-sodium</w:t>
            </w:r>
          </w:p>
        </w:tc>
        <w:tc>
          <w:tcPr>
            <w:tcW w:w="1414" w:type="pct"/>
            <w:tcBorders>
              <w:top w:val="single" w:sz="4" w:space="0" w:color="auto"/>
              <w:left w:val="single" w:sz="4" w:space="0" w:color="auto"/>
              <w:bottom w:val="single" w:sz="4" w:space="0" w:color="auto"/>
              <w:right w:val="single" w:sz="4" w:space="0" w:color="auto"/>
            </w:tcBorders>
          </w:tcPr>
          <w:p w14:paraId="62B308C8" w14:textId="77777777" w:rsidR="00453A5D" w:rsidRPr="00BF5B87" w:rsidRDefault="00453A5D" w:rsidP="00763119">
            <w:pPr>
              <w:pStyle w:val="RepTableHeader"/>
              <w:jc w:val="center"/>
              <w:rPr>
                <w:b w:val="0"/>
                <w:bCs/>
                <w:lang w:val="en-GB"/>
              </w:rPr>
            </w:pPr>
            <w:r w:rsidRPr="00BF5B87">
              <w:rPr>
                <w:b w:val="0"/>
                <w:bCs/>
                <w:lang w:val="en-GB"/>
              </w:rPr>
              <w:t>0.02</w:t>
            </w:r>
            <w:r>
              <w:rPr>
                <w:b w:val="0"/>
                <w:bCs/>
                <w:lang w:val="en-GB"/>
              </w:rPr>
              <w:t>5</w:t>
            </w:r>
          </w:p>
        </w:tc>
      </w:tr>
      <w:tr w:rsidR="00453A5D" w:rsidRPr="00044F72" w14:paraId="305AC2A8" w14:textId="77777777" w:rsidTr="00763119">
        <w:trPr>
          <w:tblHeader/>
        </w:trPr>
        <w:tc>
          <w:tcPr>
            <w:tcW w:w="1507" w:type="pct"/>
            <w:vMerge/>
            <w:tcBorders>
              <w:left w:val="single" w:sz="4" w:space="0" w:color="auto"/>
              <w:right w:val="single" w:sz="4" w:space="0" w:color="auto"/>
            </w:tcBorders>
          </w:tcPr>
          <w:p w14:paraId="79955D52" w14:textId="77777777" w:rsidR="00453A5D" w:rsidRPr="00BF5B87" w:rsidRDefault="00453A5D" w:rsidP="00763119">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722A1157" w14:textId="77777777" w:rsidR="00453A5D" w:rsidRPr="00BF5B87" w:rsidDel="004A4059" w:rsidRDefault="00453A5D" w:rsidP="00763119">
            <w:pPr>
              <w:pStyle w:val="RepTableHeader"/>
              <w:rPr>
                <w:b w:val="0"/>
                <w:bCs/>
                <w:lang w:val="en-GB"/>
              </w:rPr>
            </w:pPr>
            <w:proofErr w:type="spellStart"/>
            <w:r w:rsidRPr="00BF5B87">
              <w:rPr>
                <w:b w:val="0"/>
                <w:bCs/>
                <w:lang w:val="en-GB"/>
              </w:rPr>
              <w:t>Mesosulfuron</w:t>
            </w:r>
            <w:proofErr w:type="spellEnd"/>
            <w:r w:rsidRPr="00BF5B87">
              <w:rPr>
                <w:b w:val="0"/>
                <w:bCs/>
                <w:lang w:val="en-GB"/>
              </w:rPr>
              <w:t>-methyl</w:t>
            </w:r>
          </w:p>
        </w:tc>
        <w:tc>
          <w:tcPr>
            <w:tcW w:w="1414" w:type="pct"/>
            <w:tcBorders>
              <w:top w:val="single" w:sz="4" w:space="0" w:color="auto"/>
              <w:left w:val="single" w:sz="4" w:space="0" w:color="auto"/>
              <w:bottom w:val="single" w:sz="4" w:space="0" w:color="auto"/>
              <w:right w:val="single" w:sz="4" w:space="0" w:color="auto"/>
            </w:tcBorders>
          </w:tcPr>
          <w:p w14:paraId="52E82EDD" w14:textId="77777777" w:rsidR="00453A5D" w:rsidRPr="00BF5B87" w:rsidRDefault="00453A5D" w:rsidP="00763119">
            <w:pPr>
              <w:pStyle w:val="RepTableHeader"/>
              <w:jc w:val="center"/>
              <w:rPr>
                <w:b w:val="0"/>
                <w:bCs/>
                <w:lang w:val="en-GB"/>
              </w:rPr>
            </w:pPr>
            <w:r>
              <w:rPr>
                <w:b w:val="0"/>
                <w:bCs/>
                <w:lang w:val="en-GB"/>
              </w:rPr>
              <w:t>0.024</w:t>
            </w:r>
          </w:p>
        </w:tc>
      </w:tr>
      <w:tr w:rsidR="00E67448" w:rsidRPr="00044F72" w14:paraId="0291D9EF" w14:textId="77777777" w:rsidTr="00763119">
        <w:trPr>
          <w:tblHeader/>
        </w:trPr>
        <w:tc>
          <w:tcPr>
            <w:tcW w:w="1507" w:type="pct"/>
            <w:vMerge/>
            <w:tcBorders>
              <w:left w:val="single" w:sz="4" w:space="0" w:color="auto"/>
              <w:bottom w:val="single" w:sz="4" w:space="0" w:color="auto"/>
              <w:right w:val="single" w:sz="4" w:space="0" w:color="auto"/>
            </w:tcBorders>
          </w:tcPr>
          <w:p w14:paraId="24EA6FDD" w14:textId="77777777" w:rsidR="00E67448" w:rsidRPr="00BF5B87" w:rsidRDefault="00E67448" w:rsidP="00E67448">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50D23A0A" w14:textId="77777777" w:rsidR="00E67448" w:rsidRPr="00E10778" w:rsidRDefault="00E67448" w:rsidP="00E67448">
            <w:pPr>
              <w:pStyle w:val="RepTableHeader"/>
              <w:rPr>
                <w:lang w:val="en-GB"/>
              </w:rPr>
            </w:pPr>
            <w:proofErr w:type="spellStart"/>
            <w:r>
              <w:rPr>
                <w:b w:val="0"/>
                <w:bCs/>
                <w:lang w:val="en-GB"/>
              </w:rPr>
              <w:t>Mefenpyr</w:t>
            </w:r>
            <w:proofErr w:type="spellEnd"/>
            <w:r>
              <w:rPr>
                <w:b w:val="0"/>
                <w:bCs/>
                <w:lang w:val="en-GB"/>
              </w:rPr>
              <w:t>-diethyl</w:t>
            </w:r>
          </w:p>
        </w:tc>
        <w:tc>
          <w:tcPr>
            <w:tcW w:w="1414" w:type="pct"/>
            <w:tcBorders>
              <w:top w:val="single" w:sz="4" w:space="0" w:color="auto"/>
              <w:left w:val="single" w:sz="4" w:space="0" w:color="auto"/>
              <w:bottom w:val="single" w:sz="4" w:space="0" w:color="auto"/>
              <w:right w:val="single" w:sz="4" w:space="0" w:color="auto"/>
            </w:tcBorders>
          </w:tcPr>
          <w:p w14:paraId="2C0979C9" w14:textId="77777777" w:rsidR="00E67448" w:rsidRDefault="00E67448" w:rsidP="00E67448">
            <w:pPr>
              <w:pStyle w:val="RepTableHeader"/>
              <w:jc w:val="center"/>
              <w:rPr>
                <w:lang w:val="en-GB"/>
              </w:rPr>
            </w:pPr>
            <w:r>
              <w:rPr>
                <w:b w:val="0"/>
                <w:bCs/>
                <w:lang w:val="en-GB"/>
              </w:rPr>
              <w:t>0.077</w:t>
            </w:r>
          </w:p>
        </w:tc>
      </w:tr>
      <w:tr w:rsidR="00453A5D" w:rsidRPr="00044F72" w14:paraId="59FDB373" w14:textId="77777777" w:rsidTr="00763119">
        <w:trPr>
          <w:tblHeader/>
        </w:trPr>
        <w:tc>
          <w:tcPr>
            <w:tcW w:w="1507" w:type="pct"/>
            <w:vMerge/>
            <w:tcBorders>
              <w:left w:val="single" w:sz="4" w:space="0" w:color="auto"/>
              <w:bottom w:val="single" w:sz="4" w:space="0" w:color="auto"/>
              <w:right w:val="single" w:sz="4" w:space="0" w:color="auto"/>
            </w:tcBorders>
          </w:tcPr>
          <w:p w14:paraId="306244FF" w14:textId="77777777" w:rsidR="00453A5D" w:rsidRPr="00BF5B87" w:rsidRDefault="00453A5D" w:rsidP="00763119">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44FDB3B2" w14:textId="77777777" w:rsidR="00453A5D" w:rsidRPr="00E10778" w:rsidDel="008251E3" w:rsidRDefault="00453A5D" w:rsidP="00763119">
            <w:pPr>
              <w:pStyle w:val="RepTableHeader"/>
              <w:rPr>
                <w:lang w:val="en-GB"/>
              </w:rPr>
            </w:pPr>
            <w:r w:rsidRPr="00E10778">
              <w:rPr>
                <w:lang w:val="en-GB"/>
              </w:rPr>
              <w:t>Cumulative risk bystander – child (HI)</w:t>
            </w:r>
          </w:p>
        </w:tc>
        <w:tc>
          <w:tcPr>
            <w:tcW w:w="1414" w:type="pct"/>
            <w:tcBorders>
              <w:top w:val="single" w:sz="4" w:space="0" w:color="auto"/>
              <w:left w:val="single" w:sz="4" w:space="0" w:color="auto"/>
              <w:bottom w:val="single" w:sz="4" w:space="0" w:color="auto"/>
              <w:right w:val="single" w:sz="4" w:space="0" w:color="auto"/>
            </w:tcBorders>
          </w:tcPr>
          <w:p w14:paraId="53E381F7" w14:textId="77777777" w:rsidR="00453A5D" w:rsidRPr="00615E4F" w:rsidRDefault="00E67448" w:rsidP="00763119">
            <w:pPr>
              <w:pStyle w:val="RepTableHeader"/>
              <w:jc w:val="center"/>
              <w:rPr>
                <w:color w:val="FF0000"/>
                <w:lang w:val="en-GB"/>
              </w:rPr>
            </w:pPr>
            <w:ins w:id="802" w:author="Hilde Grosemans" w:date="2025-04-11T10:30:00Z">
              <w:r w:rsidRPr="00615E4F">
                <w:rPr>
                  <w:color w:val="FF0000"/>
                  <w:lang w:val="en-GB"/>
                </w:rPr>
                <w:t>0.1</w:t>
              </w:r>
            </w:ins>
          </w:p>
        </w:tc>
      </w:tr>
      <w:tr w:rsidR="00453A5D" w:rsidRPr="00044F72" w14:paraId="2B369C21" w14:textId="77777777" w:rsidTr="00763119">
        <w:trPr>
          <w:tblHeader/>
        </w:trPr>
        <w:tc>
          <w:tcPr>
            <w:tcW w:w="1507" w:type="pct"/>
            <w:vMerge w:val="restart"/>
            <w:tcBorders>
              <w:top w:val="single" w:sz="4" w:space="0" w:color="auto"/>
              <w:left w:val="single" w:sz="4" w:space="0" w:color="auto"/>
              <w:right w:val="single" w:sz="4" w:space="0" w:color="auto"/>
            </w:tcBorders>
          </w:tcPr>
          <w:p w14:paraId="74DA30FE" w14:textId="77777777" w:rsidR="00453A5D" w:rsidRDefault="00453A5D" w:rsidP="00763119">
            <w:pPr>
              <w:pStyle w:val="RepTableHeader"/>
              <w:rPr>
                <w:b w:val="0"/>
                <w:bCs/>
                <w:lang w:val="en-GB"/>
              </w:rPr>
            </w:pPr>
            <w:r>
              <w:rPr>
                <w:b w:val="0"/>
                <w:bCs/>
                <w:lang w:val="en-GB"/>
              </w:rPr>
              <w:t>Resident –</w:t>
            </w:r>
            <w:r w:rsidRPr="00BF5B87">
              <w:rPr>
                <w:b w:val="0"/>
                <w:bCs/>
                <w:lang w:val="en-GB"/>
              </w:rPr>
              <w:t xml:space="preserve"> adult</w:t>
            </w:r>
          </w:p>
          <w:p w14:paraId="719687E4" w14:textId="77777777" w:rsidR="00453A5D" w:rsidRPr="00BF5B87" w:rsidRDefault="00453A5D" w:rsidP="00763119">
            <w:pPr>
              <w:pStyle w:val="RepTableHeader"/>
              <w:rPr>
                <w:b w:val="0"/>
                <w:bCs/>
                <w:lang w:val="en-GB"/>
              </w:rPr>
            </w:pPr>
            <w:r>
              <w:rPr>
                <w:b w:val="0"/>
                <w:bCs/>
                <w:lang w:val="en-GB"/>
              </w:rPr>
              <w:t xml:space="preserve">For </w:t>
            </w:r>
            <w:proofErr w:type="gramStart"/>
            <w:r>
              <w:rPr>
                <w:b w:val="0"/>
                <w:bCs/>
                <w:lang w:val="en-GB"/>
              </w:rPr>
              <w:t>details</w:t>
            </w:r>
            <w:proofErr w:type="gramEnd"/>
            <w:r>
              <w:rPr>
                <w:b w:val="0"/>
                <w:bCs/>
                <w:lang w:val="en-GB"/>
              </w:rPr>
              <w:t xml:space="preserve"> please refer to 6.6.4</w:t>
            </w:r>
          </w:p>
          <w:p w14:paraId="36E82D57" w14:textId="77777777" w:rsidR="00453A5D" w:rsidRPr="00BF5B87" w:rsidRDefault="00453A5D" w:rsidP="00763119">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042031A9" w14:textId="77777777" w:rsidR="00453A5D" w:rsidRPr="00BF5B87" w:rsidDel="004A4059" w:rsidRDefault="00453A5D" w:rsidP="00763119">
            <w:pPr>
              <w:pStyle w:val="RepTableHeader"/>
              <w:rPr>
                <w:b w:val="0"/>
                <w:bCs/>
                <w:lang w:val="en-GB"/>
              </w:rPr>
            </w:pPr>
            <w:proofErr w:type="spellStart"/>
            <w:r w:rsidRPr="00BF5B87">
              <w:rPr>
                <w:b w:val="0"/>
                <w:bCs/>
                <w:lang w:val="en-GB"/>
              </w:rPr>
              <w:t>Iodosulfuron</w:t>
            </w:r>
            <w:proofErr w:type="spellEnd"/>
            <w:r w:rsidRPr="00BF5B87">
              <w:rPr>
                <w:b w:val="0"/>
                <w:bCs/>
                <w:lang w:val="en-GB"/>
              </w:rPr>
              <w:t>-methyl-sodium</w:t>
            </w:r>
          </w:p>
        </w:tc>
        <w:tc>
          <w:tcPr>
            <w:tcW w:w="1414" w:type="pct"/>
            <w:tcBorders>
              <w:top w:val="single" w:sz="4" w:space="0" w:color="auto"/>
              <w:left w:val="single" w:sz="4" w:space="0" w:color="auto"/>
              <w:bottom w:val="single" w:sz="4" w:space="0" w:color="auto"/>
              <w:right w:val="single" w:sz="4" w:space="0" w:color="auto"/>
            </w:tcBorders>
          </w:tcPr>
          <w:p w14:paraId="621DC5B5" w14:textId="77777777" w:rsidR="00453A5D" w:rsidRPr="00BF5B87" w:rsidRDefault="00453A5D" w:rsidP="00763119">
            <w:pPr>
              <w:pStyle w:val="RepTableHeader"/>
              <w:jc w:val="center"/>
              <w:rPr>
                <w:b w:val="0"/>
                <w:bCs/>
                <w:lang w:val="en-GB"/>
              </w:rPr>
            </w:pPr>
            <w:r w:rsidRPr="00BF5B87">
              <w:rPr>
                <w:b w:val="0"/>
                <w:bCs/>
                <w:lang w:val="en-GB"/>
              </w:rPr>
              <w:t>0.0</w:t>
            </w:r>
            <w:r>
              <w:rPr>
                <w:b w:val="0"/>
                <w:bCs/>
                <w:lang w:val="en-GB"/>
              </w:rPr>
              <w:t>09</w:t>
            </w:r>
          </w:p>
        </w:tc>
      </w:tr>
      <w:tr w:rsidR="00453A5D" w:rsidRPr="00044F72" w14:paraId="47A37923" w14:textId="77777777" w:rsidTr="00763119">
        <w:trPr>
          <w:tblHeader/>
        </w:trPr>
        <w:tc>
          <w:tcPr>
            <w:tcW w:w="1507" w:type="pct"/>
            <w:vMerge/>
            <w:tcBorders>
              <w:left w:val="single" w:sz="4" w:space="0" w:color="auto"/>
              <w:right w:val="single" w:sz="4" w:space="0" w:color="auto"/>
            </w:tcBorders>
          </w:tcPr>
          <w:p w14:paraId="69105CA0" w14:textId="77777777" w:rsidR="00453A5D" w:rsidRPr="00BF5B87" w:rsidRDefault="00453A5D" w:rsidP="00763119">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33BE60A2" w14:textId="77777777" w:rsidR="00453A5D" w:rsidRPr="00BF5B87" w:rsidDel="004A4059" w:rsidRDefault="00453A5D" w:rsidP="00763119">
            <w:pPr>
              <w:pStyle w:val="RepTableHeader"/>
              <w:rPr>
                <w:b w:val="0"/>
                <w:bCs/>
                <w:lang w:val="en-GB"/>
              </w:rPr>
            </w:pPr>
            <w:proofErr w:type="spellStart"/>
            <w:r w:rsidRPr="00BF5B87">
              <w:rPr>
                <w:b w:val="0"/>
                <w:bCs/>
                <w:lang w:val="en-GB"/>
              </w:rPr>
              <w:t>Mesosulfuron</w:t>
            </w:r>
            <w:proofErr w:type="spellEnd"/>
            <w:r w:rsidRPr="00BF5B87">
              <w:rPr>
                <w:b w:val="0"/>
                <w:bCs/>
                <w:lang w:val="en-GB"/>
              </w:rPr>
              <w:t>-methyl</w:t>
            </w:r>
          </w:p>
        </w:tc>
        <w:tc>
          <w:tcPr>
            <w:tcW w:w="1414" w:type="pct"/>
            <w:tcBorders>
              <w:top w:val="single" w:sz="4" w:space="0" w:color="auto"/>
              <w:left w:val="single" w:sz="4" w:space="0" w:color="auto"/>
              <w:bottom w:val="single" w:sz="4" w:space="0" w:color="auto"/>
              <w:right w:val="single" w:sz="4" w:space="0" w:color="auto"/>
            </w:tcBorders>
          </w:tcPr>
          <w:p w14:paraId="298E0005" w14:textId="77777777" w:rsidR="00453A5D" w:rsidRPr="00BF5B87" w:rsidRDefault="00453A5D" w:rsidP="00763119">
            <w:pPr>
              <w:pStyle w:val="RepTableHeader"/>
              <w:jc w:val="center"/>
              <w:rPr>
                <w:b w:val="0"/>
                <w:bCs/>
                <w:lang w:val="en-GB"/>
              </w:rPr>
            </w:pPr>
            <w:r>
              <w:rPr>
                <w:b w:val="0"/>
                <w:bCs/>
                <w:lang w:val="en-GB"/>
              </w:rPr>
              <w:t>0.001</w:t>
            </w:r>
          </w:p>
        </w:tc>
      </w:tr>
      <w:tr w:rsidR="00E55400" w:rsidRPr="00044F72" w14:paraId="7C0A3AB5" w14:textId="77777777" w:rsidTr="00763119">
        <w:trPr>
          <w:tblHeader/>
        </w:trPr>
        <w:tc>
          <w:tcPr>
            <w:tcW w:w="1507" w:type="pct"/>
            <w:vMerge/>
            <w:tcBorders>
              <w:left w:val="single" w:sz="4" w:space="0" w:color="auto"/>
              <w:bottom w:val="single" w:sz="4" w:space="0" w:color="auto"/>
              <w:right w:val="single" w:sz="4" w:space="0" w:color="auto"/>
            </w:tcBorders>
          </w:tcPr>
          <w:p w14:paraId="656B0BD4" w14:textId="77777777" w:rsidR="00E55400" w:rsidRPr="00BF5B87" w:rsidRDefault="00E55400" w:rsidP="00E55400">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56B1B53B" w14:textId="77777777" w:rsidR="00E55400" w:rsidRPr="00E10778" w:rsidRDefault="00E55400" w:rsidP="00E55400">
            <w:pPr>
              <w:pStyle w:val="RepTableHeader"/>
              <w:rPr>
                <w:lang w:val="en-GB"/>
              </w:rPr>
            </w:pPr>
            <w:proofErr w:type="spellStart"/>
            <w:r>
              <w:rPr>
                <w:b w:val="0"/>
                <w:bCs/>
                <w:lang w:val="en-GB"/>
              </w:rPr>
              <w:t>Mefenpyr</w:t>
            </w:r>
            <w:proofErr w:type="spellEnd"/>
            <w:r>
              <w:rPr>
                <w:b w:val="0"/>
                <w:bCs/>
                <w:lang w:val="en-GB"/>
              </w:rPr>
              <w:t>-diethyl</w:t>
            </w:r>
          </w:p>
        </w:tc>
        <w:tc>
          <w:tcPr>
            <w:tcW w:w="1414" w:type="pct"/>
            <w:tcBorders>
              <w:top w:val="single" w:sz="4" w:space="0" w:color="auto"/>
              <w:left w:val="single" w:sz="4" w:space="0" w:color="auto"/>
              <w:bottom w:val="single" w:sz="4" w:space="0" w:color="auto"/>
              <w:right w:val="single" w:sz="4" w:space="0" w:color="auto"/>
            </w:tcBorders>
          </w:tcPr>
          <w:p w14:paraId="7A8283E1" w14:textId="77777777" w:rsidR="00E55400" w:rsidRPr="00E10778" w:rsidRDefault="00E55400" w:rsidP="00E55400">
            <w:pPr>
              <w:pStyle w:val="RepTableHeader"/>
              <w:jc w:val="center"/>
              <w:rPr>
                <w:lang w:val="en-GB"/>
              </w:rPr>
            </w:pPr>
            <w:r>
              <w:rPr>
                <w:b w:val="0"/>
                <w:bCs/>
                <w:lang w:val="en-GB"/>
              </w:rPr>
              <w:t>0.033</w:t>
            </w:r>
          </w:p>
        </w:tc>
      </w:tr>
      <w:tr w:rsidR="00453A5D" w:rsidRPr="00044F72" w14:paraId="6D114CEA" w14:textId="77777777" w:rsidTr="00763119">
        <w:trPr>
          <w:tblHeader/>
        </w:trPr>
        <w:tc>
          <w:tcPr>
            <w:tcW w:w="1507" w:type="pct"/>
            <w:vMerge/>
            <w:tcBorders>
              <w:left w:val="single" w:sz="4" w:space="0" w:color="auto"/>
              <w:bottom w:val="single" w:sz="4" w:space="0" w:color="auto"/>
              <w:right w:val="single" w:sz="4" w:space="0" w:color="auto"/>
            </w:tcBorders>
          </w:tcPr>
          <w:p w14:paraId="2F7B2838" w14:textId="77777777" w:rsidR="00453A5D" w:rsidRPr="00BF5B87" w:rsidRDefault="00453A5D" w:rsidP="00763119">
            <w:pPr>
              <w:pStyle w:val="RepTableHeader"/>
              <w:rPr>
                <w:b w:val="0"/>
                <w:bCs/>
                <w:lang w:val="en-GB"/>
              </w:rPr>
            </w:pPr>
          </w:p>
        </w:tc>
        <w:tc>
          <w:tcPr>
            <w:tcW w:w="2079" w:type="pct"/>
            <w:tcBorders>
              <w:top w:val="single" w:sz="4" w:space="0" w:color="auto"/>
              <w:left w:val="single" w:sz="4" w:space="0" w:color="auto"/>
              <w:bottom w:val="single" w:sz="4" w:space="0" w:color="auto"/>
              <w:right w:val="single" w:sz="4" w:space="0" w:color="auto"/>
            </w:tcBorders>
          </w:tcPr>
          <w:p w14:paraId="22C2A691" w14:textId="77777777" w:rsidR="00453A5D" w:rsidRPr="00E10778" w:rsidDel="008251E3" w:rsidRDefault="00453A5D" w:rsidP="00763119">
            <w:pPr>
              <w:pStyle w:val="RepTableHeader"/>
              <w:rPr>
                <w:lang w:val="en-GB"/>
              </w:rPr>
            </w:pPr>
            <w:r w:rsidRPr="00E10778">
              <w:rPr>
                <w:lang w:val="en-GB"/>
              </w:rPr>
              <w:t>Cumulative risk bystander – adult (HI)</w:t>
            </w:r>
          </w:p>
        </w:tc>
        <w:tc>
          <w:tcPr>
            <w:tcW w:w="1414" w:type="pct"/>
            <w:tcBorders>
              <w:top w:val="single" w:sz="4" w:space="0" w:color="auto"/>
              <w:left w:val="single" w:sz="4" w:space="0" w:color="auto"/>
              <w:bottom w:val="single" w:sz="4" w:space="0" w:color="auto"/>
              <w:right w:val="single" w:sz="4" w:space="0" w:color="auto"/>
            </w:tcBorders>
          </w:tcPr>
          <w:p w14:paraId="207CC153" w14:textId="77777777" w:rsidR="00453A5D" w:rsidRPr="00E10778" w:rsidRDefault="00E55400" w:rsidP="00763119">
            <w:pPr>
              <w:pStyle w:val="RepTableHeader"/>
              <w:jc w:val="center"/>
              <w:rPr>
                <w:lang w:val="en-GB"/>
              </w:rPr>
            </w:pPr>
            <w:r>
              <w:rPr>
                <w:lang w:val="en-GB"/>
              </w:rPr>
              <w:t>0.05</w:t>
            </w:r>
          </w:p>
        </w:tc>
      </w:tr>
    </w:tbl>
    <w:p w14:paraId="4BC09CF3" w14:textId="77777777" w:rsidR="00C81348" w:rsidRPr="00B32849" w:rsidRDefault="00C81348" w:rsidP="00217B1C">
      <w:pPr>
        <w:pStyle w:val="RepStandard"/>
      </w:pPr>
    </w:p>
    <w:p w14:paraId="3751FE81" w14:textId="0E82D287" w:rsidR="00C81348" w:rsidRPr="00FB519A" w:rsidDel="00FB519A" w:rsidRDefault="00C81348" w:rsidP="00217B1C">
      <w:pPr>
        <w:pStyle w:val="RepStandard"/>
        <w:rPr>
          <w:del w:id="803" w:author="Bożena Wiadrowska" w:date="2025-04-12T13:44:00Z"/>
          <w:b/>
          <w:strike/>
        </w:rPr>
      </w:pPr>
      <w:r w:rsidRPr="00AC1F10">
        <w:rPr>
          <w:b/>
          <w:highlight w:val="lightGray"/>
        </w:rPr>
        <w:t>The Hazard Index is &lt; 1. Thus</w:t>
      </w:r>
      <w:r w:rsidR="00374804" w:rsidRPr="00AC1F10">
        <w:rPr>
          <w:b/>
          <w:highlight w:val="lightGray"/>
        </w:rPr>
        <w:t>,</w:t>
      </w:r>
      <w:r w:rsidRPr="00AC1F10">
        <w:rPr>
          <w:b/>
          <w:highlight w:val="lightGray"/>
        </w:rPr>
        <w:t xml:space="preserve"> combined exposure to all active substances in </w:t>
      </w:r>
      <w:r w:rsidR="00E10778" w:rsidRPr="00AC1F10">
        <w:rPr>
          <w:b/>
          <w:highlight w:val="lightGray"/>
        </w:rPr>
        <w:t>IMS+MSM+MPR 2+10+30 OD</w:t>
      </w:r>
      <w:r w:rsidRPr="00AC1F10">
        <w:rPr>
          <w:b/>
          <w:highlight w:val="lightGray"/>
        </w:rPr>
        <w:t xml:space="preserve"> is not expected to present a risk for operators, workers, </w:t>
      </w:r>
      <w:r w:rsidR="00565359" w:rsidRPr="00AC1F10">
        <w:rPr>
          <w:b/>
          <w:highlight w:val="lightGray"/>
        </w:rPr>
        <w:t>residents</w:t>
      </w:r>
      <w:r w:rsidR="00A22723">
        <w:rPr>
          <w:b/>
          <w:highlight w:val="lightGray"/>
        </w:rPr>
        <w:t>/</w:t>
      </w:r>
      <w:r w:rsidR="00565359" w:rsidRPr="00807E53">
        <w:rPr>
          <w:b/>
          <w:highlight w:val="lightGray"/>
        </w:rPr>
        <w:t>bystanders</w:t>
      </w:r>
      <w:r w:rsidRPr="00A22723">
        <w:rPr>
          <w:b/>
          <w:strike/>
          <w:highlight w:val="lightGray"/>
        </w:rPr>
        <w:t>.</w:t>
      </w:r>
      <w:r w:rsidRPr="00FB519A">
        <w:rPr>
          <w:b/>
          <w:strike/>
          <w:highlight w:val="lightGray"/>
        </w:rPr>
        <w:t xml:space="preserve"> </w:t>
      </w:r>
    </w:p>
    <w:bookmarkEnd w:id="756"/>
    <w:bookmarkEnd w:id="757"/>
    <w:p w14:paraId="5F9D67BD" w14:textId="77777777" w:rsidR="00C81348" w:rsidRPr="00FB519A" w:rsidDel="00FB519A" w:rsidRDefault="00C81348" w:rsidP="00217B1C">
      <w:pPr>
        <w:pStyle w:val="RepStandard"/>
        <w:rPr>
          <w:del w:id="804" w:author="Bożena Wiadrowska" w:date="2025-04-12T13:44:00Z"/>
          <w:b/>
          <w:strike/>
        </w:rPr>
      </w:pPr>
    </w:p>
    <w:p w14:paraId="1D36F00A" w14:textId="77777777" w:rsidR="000969EA" w:rsidDel="00AC1F10" w:rsidRDefault="000969EA" w:rsidP="00217B1C">
      <w:pPr>
        <w:pStyle w:val="RepStandard"/>
        <w:rPr>
          <w:del w:id="805" w:author="Bożena Wiadrowska" w:date="2025-04-12T13:48:00Z"/>
        </w:rPr>
      </w:pPr>
    </w:p>
    <w:p w14:paraId="5FA376D0" w14:textId="77777777" w:rsidR="000969EA" w:rsidRDefault="000969EA" w:rsidP="00217B1C">
      <w:pPr>
        <w:pStyle w:val="RepStandard"/>
        <w:rPr>
          <w:ins w:id="806" w:author="Bożena Wiadrowska" w:date="2025-04-12T13:48:00Z"/>
          <w:color w:val="FF0000"/>
        </w:rPr>
      </w:pPr>
      <w:r w:rsidRPr="00FB519A">
        <w:rPr>
          <w:color w:val="FF0000"/>
        </w:rPr>
        <w:t>ACCEPTED</w:t>
      </w:r>
    </w:p>
    <w:p w14:paraId="1D11F8D5" w14:textId="77777777" w:rsidR="00AC1F10" w:rsidRDefault="00AC1F10" w:rsidP="00217B1C">
      <w:pPr>
        <w:pStyle w:val="RepStandard"/>
        <w:rPr>
          <w:ins w:id="807" w:author="Bożena Wiadrowska" w:date="2025-04-12T13:46:00Z"/>
          <w:color w:val="FF0000"/>
        </w:rPr>
      </w:pPr>
    </w:p>
    <w:p w14:paraId="5583D31A" w14:textId="77777777" w:rsidR="00FB519A" w:rsidRDefault="00FB519A" w:rsidP="00217B1C">
      <w:pPr>
        <w:pStyle w:val="RepStandard"/>
        <w:rPr>
          <w:ins w:id="808" w:author="Bożena Wiadrowska" w:date="2025-04-12T13:46:00Z"/>
          <w:color w:val="FF0000"/>
        </w:rPr>
      </w:pPr>
    </w:p>
    <w:p w14:paraId="3D46707A" w14:textId="77777777" w:rsidR="00FB519A" w:rsidRDefault="00FB519A" w:rsidP="00217B1C">
      <w:pPr>
        <w:pStyle w:val="RepStandard"/>
        <w:rPr>
          <w:ins w:id="809" w:author="Bożena Wiadrowska" w:date="2025-04-12T13:46:00Z"/>
          <w:color w:val="FF0000"/>
        </w:rPr>
      </w:pPr>
    </w:p>
    <w:p w14:paraId="5255BE9A" w14:textId="77777777" w:rsidR="00FB519A" w:rsidRPr="00FB519A" w:rsidDel="00FB519A" w:rsidRDefault="00FB519A" w:rsidP="00217B1C">
      <w:pPr>
        <w:pStyle w:val="RepStandard"/>
        <w:rPr>
          <w:del w:id="810" w:author="Bożena Wiadrowska" w:date="2025-04-12T13:46:00Z"/>
          <w:color w:val="FF0000"/>
        </w:rPr>
        <w:sectPr w:rsidR="00FB519A" w:rsidRPr="00FB519A" w:rsidDel="00FB519A" w:rsidSect="001B7AAD">
          <w:headerReference w:type="even" r:id="rId17"/>
          <w:headerReference w:type="first" r:id="rId18"/>
          <w:pgSz w:w="11909" w:h="16834" w:code="9"/>
          <w:pgMar w:top="1417" w:right="1134" w:bottom="1134" w:left="1417" w:header="709" w:footer="142" w:gutter="0"/>
          <w:pgNumType w:chapSep="period"/>
          <w:cols w:space="720"/>
          <w:noEndnote/>
          <w:docGrid w:linePitch="360"/>
        </w:sectPr>
      </w:pPr>
    </w:p>
    <w:p w14:paraId="3E7E0252" w14:textId="77777777" w:rsidR="00217B1C" w:rsidRPr="00B32849" w:rsidRDefault="00217B1C" w:rsidP="0045019B">
      <w:pPr>
        <w:pStyle w:val="Nagwek3"/>
        <w:numPr>
          <w:ilvl w:val="0"/>
          <w:numId w:val="0"/>
        </w:numPr>
        <w:ind w:left="568"/>
      </w:pPr>
      <w:bookmarkStart w:id="811" w:name="_Toc397516895"/>
      <w:bookmarkStart w:id="812" w:name="_Toc398627875"/>
      <w:bookmarkStart w:id="813" w:name="_Toc399335730"/>
      <w:bookmarkStart w:id="814" w:name="_Toc399764871"/>
      <w:bookmarkStart w:id="815" w:name="_Toc412562662"/>
      <w:bookmarkStart w:id="816" w:name="_Toc412562739"/>
      <w:bookmarkStart w:id="817" w:name="_Toc413662731"/>
      <w:bookmarkStart w:id="818" w:name="_Toc413673589"/>
      <w:bookmarkStart w:id="819" w:name="_Toc413673687"/>
      <w:bookmarkStart w:id="820" w:name="_Toc413673758"/>
      <w:bookmarkStart w:id="821" w:name="_Toc413928657"/>
      <w:bookmarkStart w:id="822" w:name="_Toc413936271"/>
      <w:bookmarkStart w:id="823" w:name="_Toc413937982"/>
      <w:bookmarkStart w:id="824" w:name="_Toc414026709"/>
      <w:bookmarkStart w:id="825" w:name="_Toc414974088"/>
      <w:bookmarkStart w:id="826" w:name="_Toc450900962"/>
      <w:bookmarkStart w:id="827" w:name="_Toc450920628"/>
      <w:bookmarkStart w:id="828" w:name="_Toc450923749"/>
      <w:bookmarkStart w:id="829" w:name="_Toc454460982"/>
      <w:bookmarkStart w:id="830" w:name="_Toc454462818"/>
      <w:bookmarkStart w:id="831" w:name="_Toc167789056"/>
      <w:r w:rsidRPr="00B32849">
        <w:lastRenderedPageBreak/>
        <w:t>List</w:t>
      </w:r>
      <w:r w:rsidR="00F9783D" w:rsidRPr="00B32849">
        <w:t>s</w:t>
      </w:r>
      <w:r w:rsidRPr="00B32849">
        <w:t xml:space="preserve"> of data considered in support of the evaluation</w:t>
      </w:r>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14:paraId="032BDE9B" w14:textId="77777777" w:rsidR="00F9783D" w:rsidRPr="00B32849" w:rsidRDefault="00F9783D" w:rsidP="00F9783D">
      <w:pPr>
        <w:pStyle w:val="RepEditorNotesMS"/>
      </w:pPr>
      <w:r w:rsidRPr="00B32849">
        <w:rPr>
          <w:rStyle w:val="RepEditorNote"/>
          <w:color w:val="auto"/>
        </w:rPr>
        <w:t>Tables considered not relevant can be deleted as appropriate.</w:t>
      </w:r>
    </w:p>
    <w:p w14:paraId="4507997B" w14:textId="77777777" w:rsidR="00F9783D" w:rsidRPr="00B32849" w:rsidRDefault="00F9783D" w:rsidP="00F9783D">
      <w:pPr>
        <w:pStyle w:val="RepEditorNotesMS"/>
      </w:pPr>
      <w:r w:rsidRPr="00B32849">
        <w:t>MS to blacken authors of vertebrate studies in the version made available to third parties/public.</w:t>
      </w:r>
    </w:p>
    <w:p w14:paraId="4F97CDDD" w14:textId="77777777" w:rsidR="00F9783D" w:rsidRPr="00B32849" w:rsidRDefault="00F9783D" w:rsidP="00F9783D">
      <w:pPr>
        <w:pStyle w:val="RepNewPart"/>
      </w:pPr>
      <w:r w:rsidRPr="00B32849">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3"/>
        <w:gridCol w:w="1869"/>
        <w:gridCol w:w="792"/>
        <w:gridCol w:w="8662"/>
        <w:gridCol w:w="1047"/>
        <w:gridCol w:w="1291"/>
      </w:tblGrid>
      <w:tr w:rsidR="00F9783D" w:rsidRPr="00B32849" w14:paraId="004D508B" w14:textId="77777777" w:rsidTr="00E0107B">
        <w:trPr>
          <w:tblHeader/>
        </w:trPr>
        <w:tc>
          <w:tcPr>
            <w:tcW w:w="351" w:type="pct"/>
            <w:vAlign w:val="center"/>
          </w:tcPr>
          <w:p w14:paraId="0DC18163" w14:textId="77777777" w:rsidR="00F9783D" w:rsidRPr="00B32849" w:rsidRDefault="00F9783D" w:rsidP="00E0107B">
            <w:pPr>
              <w:pStyle w:val="RepTableHeader"/>
              <w:jc w:val="center"/>
              <w:rPr>
                <w:lang w:val="en-GB"/>
              </w:rPr>
            </w:pPr>
            <w:r w:rsidRPr="00B32849">
              <w:rPr>
                <w:lang w:val="en-GB"/>
              </w:rPr>
              <w:t>Data point</w:t>
            </w:r>
          </w:p>
        </w:tc>
        <w:tc>
          <w:tcPr>
            <w:tcW w:w="639" w:type="pct"/>
            <w:vAlign w:val="center"/>
          </w:tcPr>
          <w:p w14:paraId="538D6E3B" w14:textId="77777777" w:rsidR="00F9783D" w:rsidRPr="00B32849" w:rsidRDefault="00F9783D" w:rsidP="00E0107B">
            <w:pPr>
              <w:pStyle w:val="RepTableHeader"/>
              <w:jc w:val="center"/>
              <w:rPr>
                <w:lang w:val="en-GB"/>
              </w:rPr>
            </w:pPr>
            <w:r w:rsidRPr="00B32849">
              <w:rPr>
                <w:lang w:val="en-GB"/>
              </w:rPr>
              <w:t>Author(s)</w:t>
            </w:r>
          </w:p>
        </w:tc>
        <w:tc>
          <w:tcPr>
            <w:tcW w:w="272" w:type="pct"/>
            <w:vAlign w:val="center"/>
          </w:tcPr>
          <w:p w14:paraId="73CAC145" w14:textId="77777777" w:rsidR="00F9783D" w:rsidRPr="00B32849" w:rsidRDefault="00F9783D" w:rsidP="00E0107B">
            <w:pPr>
              <w:pStyle w:val="RepTableHeader"/>
              <w:jc w:val="center"/>
              <w:rPr>
                <w:lang w:val="en-GB"/>
              </w:rPr>
            </w:pPr>
            <w:r w:rsidRPr="00B32849">
              <w:rPr>
                <w:lang w:val="en-GB"/>
              </w:rPr>
              <w:t>Year</w:t>
            </w:r>
          </w:p>
        </w:tc>
        <w:tc>
          <w:tcPr>
            <w:tcW w:w="2952" w:type="pct"/>
            <w:vAlign w:val="center"/>
          </w:tcPr>
          <w:p w14:paraId="44656D3A" w14:textId="77777777"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44" w:type="pct"/>
            <w:vAlign w:val="center"/>
          </w:tcPr>
          <w:p w14:paraId="021C18F9" w14:textId="77777777" w:rsidR="00F9783D" w:rsidRPr="00B32849" w:rsidRDefault="00F9783D" w:rsidP="00E0107B">
            <w:pPr>
              <w:pStyle w:val="RepTableHeader"/>
              <w:jc w:val="center"/>
              <w:rPr>
                <w:lang w:val="en-GB"/>
              </w:rPr>
            </w:pPr>
            <w:r w:rsidRPr="00B32849">
              <w:rPr>
                <w:lang w:val="en-GB"/>
              </w:rPr>
              <w:t>Vertebrate study</w:t>
            </w:r>
          </w:p>
          <w:p w14:paraId="0AF6C634" w14:textId="77777777" w:rsidR="00F9783D" w:rsidRPr="00B32849" w:rsidRDefault="00F9783D" w:rsidP="00E0107B">
            <w:pPr>
              <w:pStyle w:val="RepTableHeader"/>
              <w:jc w:val="center"/>
              <w:rPr>
                <w:lang w:val="en-GB"/>
              </w:rPr>
            </w:pPr>
            <w:r w:rsidRPr="00B32849">
              <w:rPr>
                <w:lang w:val="en-GB"/>
              </w:rPr>
              <w:t>Y/N</w:t>
            </w:r>
          </w:p>
        </w:tc>
        <w:tc>
          <w:tcPr>
            <w:tcW w:w="442" w:type="pct"/>
            <w:vAlign w:val="center"/>
          </w:tcPr>
          <w:p w14:paraId="381E5FC8" w14:textId="77777777" w:rsidR="00F9783D" w:rsidRPr="00B32849" w:rsidRDefault="00F9783D" w:rsidP="00E0107B">
            <w:pPr>
              <w:pStyle w:val="RepTableHeader"/>
              <w:jc w:val="center"/>
              <w:rPr>
                <w:lang w:val="en-GB"/>
              </w:rPr>
            </w:pPr>
            <w:r w:rsidRPr="00B32849">
              <w:rPr>
                <w:lang w:val="en-GB"/>
              </w:rPr>
              <w:t>Owner</w:t>
            </w:r>
          </w:p>
        </w:tc>
      </w:tr>
      <w:tr w:rsidR="00F9783D" w:rsidRPr="00B32849" w14:paraId="1540506A" w14:textId="77777777" w:rsidTr="008A5A68">
        <w:tc>
          <w:tcPr>
            <w:tcW w:w="351" w:type="pct"/>
          </w:tcPr>
          <w:p w14:paraId="3117A755" w14:textId="77777777" w:rsidR="00F9783D" w:rsidRPr="008A5A68" w:rsidRDefault="00F9783D" w:rsidP="00E0107B">
            <w:pPr>
              <w:pStyle w:val="RepTable"/>
            </w:pPr>
            <w:r w:rsidRPr="008A5A68">
              <w:t xml:space="preserve">KCP </w:t>
            </w:r>
            <w:r w:rsidR="00450849" w:rsidRPr="008A5A68">
              <w:t>7.2</w:t>
            </w:r>
          </w:p>
        </w:tc>
        <w:tc>
          <w:tcPr>
            <w:tcW w:w="639" w:type="pct"/>
          </w:tcPr>
          <w:p w14:paraId="737B429E" w14:textId="77777777" w:rsidR="00F9783D" w:rsidRPr="008A5A68" w:rsidRDefault="00450849" w:rsidP="00E0107B">
            <w:pPr>
              <w:pStyle w:val="RepTable"/>
            </w:pPr>
            <w:r w:rsidRPr="008A5A68">
              <w:t>An</w:t>
            </w:r>
            <w:r w:rsidR="00557711" w:rsidRPr="008A5A68">
              <w:t>onymous</w:t>
            </w:r>
          </w:p>
        </w:tc>
        <w:tc>
          <w:tcPr>
            <w:tcW w:w="272" w:type="pct"/>
          </w:tcPr>
          <w:p w14:paraId="5AB78E59" w14:textId="77777777" w:rsidR="00F9783D" w:rsidRPr="008A5A68" w:rsidRDefault="00557711" w:rsidP="00E0107B">
            <w:pPr>
              <w:pStyle w:val="RepTable"/>
              <w:jc w:val="center"/>
            </w:pPr>
            <w:r w:rsidRPr="008A5A68">
              <w:t>2023</w:t>
            </w:r>
          </w:p>
        </w:tc>
        <w:tc>
          <w:tcPr>
            <w:tcW w:w="2952" w:type="pct"/>
          </w:tcPr>
          <w:p w14:paraId="4EDCDC59" w14:textId="77777777" w:rsidR="008A5A68" w:rsidRPr="008A5A68" w:rsidRDefault="008A5A68" w:rsidP="00E0107B">
            <w:pPr>
              <w:pStyle w:val="RepTable"/>
            </w:pPr>
            <w:r w:rsidRPr="008A5A68">
              <w:t>OPEX calculation IMS+MSM+MPR 2+10+30 OD</w:t>
            </w:r>
          </w:p>
          <w:p w14:paraId="09FE3161" w14:textId="77777777" w:rsidR="00557711" w:rsidRPr="008A5A68" w:rsidRDefault="00557711" w:rsidP="00E0107B">
            <w:pPr>
              <w:pStyle w:val="RepTable"/>
            </w:pPr>
            <w:r w:rsidRPr="008A5A68">
              <w:t>Certiplant BV</w:t>
            </w:r>
          </w:p>
          <w:p w14:paraId="77B9110E" w14:textId="77777777" w:rsidR="00557711" w:rsidRPr="008A5A68" w:rsidRDefault="00557711" w:rsidP="00E0107B">
            <w:pPr>
              <w:pStyle w:val="RepTable"/>
            </w:pPr>
            <w:r w:rsidRPr="008A5A68">
              <w:t>Not GLP or GEP</w:t>
            </w:r>
          </w:p>
          <w:p w14:paraId="11D0367B" w14:textId="77777777" w:rsidR="00557711" w:rsidRPr="008A5A68" w:rsidRDefault="00557711" w:rsidP="00E0107B">
            <w:pPr>
              <w:pStyle w:val="RepTable"/>
            </w:pPr>
            <w:r w:rsidRPr="008A5A68">
              <w:t>Not published</w:t>
            </w:r>
          </w:p>
        </w:tc>
        <w:tc>
          <w:tcPr>
            <w:tcW w:w="344" w:type="pct"/>
          </w:tcPr>
          <w:p w14:paraId="7BC6D1D7" w14:textId="77777777" w:rsidR="00F9783D" w:rsidRPr="008A5A68" w:rsidRDefault="00557711" w:rsidP="00E0107B">
            <w:pPr>
              <w:pStyle w:val="RepTable"/>
              <w:jc w:val="center"/>
            </w:pPr>
            <w:r w:rsidRPr="008A5A68">
              <w:t>N</w:t>
            </w:r>
          </w:p>
        </w:tc>
        <w:tc>
          <w:tcPr>
            <w:tcW w:w="442" w:type="pct"/>
          </w:tcPr>
          <w:p w14:paraId="156D180C" w14:textId="77777777" w:rsidR="00F9783D" w:rsidRPr="008A5A68" w:rsidRDefault="00557711" w:rsidP="00E0107B">
            <w:pPr>
              <w:pStyle w:val="RepTable"/>
              <w:jc w:val="center"/>
            </w:pPr>
            <w:r w:rsidRPr="008A5A68">
              <w:t>Certiplant BV</w:t>
            </w:r>
          </w:p>
        </w:tc>
      </w:tr>
      <w:tr w:rsidR="00F9783D" w:rsidRPr="00B32849" w14:paraId="46855ABD" w14:textId="77777777" w:rsidTr="00E0107B">
        <w:tc>
          <w:tcPr>
            <w:tcW w:w="351" w:type="pct"/>
          </w:tcPr>
          <w:p w14:paraId="5F59B3FE" w14:textId="77777777" w:rsidR="00F9783D" w:rsidRPr="00B32849" w:rsidRDefault="00F9783D" w:rsidP="00E0107B">
            <w:pPr>
              <w:pStyle w:val="RepTable"/>
              <w:rPr>
                <w:highlight w:val="yellow"/>
              </w:rPr>
            </w:pPr>
          </w:p>
        </w:tc>
        <w:tc>
          <w:tcPr>
            <w:tcW w:w="639" w:type="pct"/>
          </w:tcPr>
          <w:p w14:paraId="0F5B0E0A" w14:textId="77777777" w:rsidR="00F9783D" w:rsidRPr="00B32849" w:rsidRDefault="00F9783D" w:rsidP="00E0107B">
            <w:pPr>
              <w:pStyle w:val="RepTable"/>
              <w:rPr>
                <w:highlight w:val="yellow"/>
              </w:rPr>
            </w:pPr>
          </w:p>
        </w:tc>
        <w:tc>
          <w:tcPr>
            <w:tcW w:w="272" w:type="pct"/>
          </w:tcPr>
          <w:p w14:paraId="3336454A" w14:textId="77777777" w:rsidR="00F9783D" w:rsidRPr="00B32849" w:rsidRDefault="00F9783D" w:rsidP="00E0107B">
            <w:pPr>
              <w:pStyle w:val="RepTable"/>
              <w:jc w:val="center"/>
              <w:rPr>
                <w:highlight w:val="yellow"/>
              </w:rPr>
            </w:pPr>
          </w:p>
        </w:tc>
        <w:tc>
          <w:tcPr>
            <w:tcW w:w="2952" w:type="pct"/>
          </w:tcPr>
          <w:p w14:paraId="440CEF70" w14:textId="77777777" w:rsidR="00F9783D" w:rsidRPr="00B32849" w:rsidRDefault="00F9783D" w:rsidP="00E0107B">
            <w:pPr>
              <w:pStyle w:val="RepTable"/>
              <w:rPr>
                <w:highlight w:val="yellow"/>
              </w:rPr>
            </w:pPr>
          </w:p>
        </w:tc>
        <w:tc>
          <w:tcPr>
            <w:tcW w:w="344" w:type="pct"/>
          </w:tcPr>
          <w:p w14:paraId="3F4A876F" w14:textId="77777777" w:rsidR="00F9783D" w:rsidRPr="00B32849" w:rsidRDefault="00F9783D" w:rsidP="00E0107B">
            <w:pPr>
              <w:pStyle w:val="RepTable"/>
              <w:jc w:val="center"/>
              <w:rPr>
                <w:highlight w:val="yellow"/>
              </w:rPr>
            </w:pPr>
          </w:p>
        </w:tc>
        <w:tc>
          <w:tcPr>
            <w:tcW w:w="442" w:type="pct"/>
          </w:tcPr>
          <w:p w14:paraId="293A8ECF" w14:textId="77777777" w:rsidR="00F9783D" w:rsidRPr="00B32849" w:rsidRDefault="00F9783D" w:rsidP="00E0107B">
            <w:pPr>
              <w:pStyle w:val="RepTable"/>
              <w:jc w:val="center"/>
              <w:rPr>
                <w:highlight w:val="yellow"/>
              </w:rPr>
            </w:pPr>
          </w:p>
        </w:tc>
      </w:tr>
    </w:tbl>
    <w:p w14:paraId="04F6DFB4" w14:textId="77777777" w:rsidR="00F9783D" w:rsidRPr="00B32849" w:rsidRDefault="00F9783D" w:rsidP="00F87689">
      <w:pPr>
        <w:pStyle w:val="OECD-BASIS-TEXT"/>
      </w:pPr>
    </w:p>
    <w:p w14:paraId="0DF0A41B" w14:textId="77777777" w:rsidR="00F9783D" w:rsidRPr="00B32849" w:rsidRDefault="00F9783D" w:rsidP="00F9783D">
      <w:pPr>
        <w:pStyle w:val="RepNewPart"/>
      </w:pPr>
      <w:r w:rsidRPr="00B32849">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92"/>
        <w:gridCol w:w="1815"/>
        <w:gridCol w:w="740"/>
        <w:gridCol w:w="8608"/>
        <w:gridCol w:w="1048"/>
        <w:gridCol w:w="1181"/>
      </w:tblGrid>
      <w:tr w:rsidR="00A046A7" w:rsidRPr="00B32849" w14:paraId="660C7D79" w14:textId="77777777" w:rsidTr="00DA3955">
        <w:trPr>
          <w:tblHeader/>
        </w:trPr>
        <w:tc>
          <w:tcPr>
            <w:tcW w:w="440" w:type="pct"/>
            <w:vAlign w:val="center"/>
          </w:tcPr>
          <w:p w14:paraId="63D45D9F" w14:textId="77777777" w:rsidR="00F9783D" w:rsidRPr="00B32849" w:rsidRDefault="00F9783D" w:rsidP="00E0107B">
            <w:pPr>
              <w:pStyle w:val="RepTableHeader"/>
              <w:jc w:val="center"/>
              <w:rPr>
                <w:lang w:val="en-GB"/>
              </w:rPr>
            </w:pPr>
            <w:r w:rsidRPr="00B32849">
              <w:rPr>
                <w:lang w:val="en-GB"/>
              </w:rPr>
              <w:t>Data point</w:t>
            </w:r>
          </w:p>
        </w:tc>
        <w:tc>
          <w:tcPr>
            <w:tcW w:w="618" w:type="pct"/>
            <w:vAlign w:val="center"/>
          </w:tcPr>
          <w:p w14:paraId="65189758" w14:textId="77777777" w:rsidR="00F9783D" w:rsidRPr="00B32849" w:rsidRDefault="00F9783D" w:rsidP="00E0107B">
            <w:pPr>
              <w:pStyle w:val="RepTableHeader"/>
              <w:jc w:val="center"/>
              <w:rPr>
                <w:lang w:val="en-GB"/>
              </w:rPr>
            </w:pPr>
            <w:r w:rsidRPr="00B32849">
              <w:rPr>
                <w:lang w:val="en-GB"/>
              </w:rPr>
              <w:t>Author(s)</w:t>
            </w:r>
          </w:p>
        </w:tc>
        <w:tc>
          <w:tcPr>
            <w:tcW w:w="252" w:type="pct"/>
            <w:vAlign w:val="center"/>
          </w:tcPr>
          <w:p w14:paraId="7B72EB19" w14:textId="77777777" w:rsidR="00F9783D" w:rsidRPr="00B32849" w:rsidRDefault="00F9783D" w:rsidP="00E0107B">
            <w:pPr>
              <w:pStyle w:val="RepTableHeader"/>
              <w:jc w:val="center"/>
              <w:rPr>
                <w:lang w:val="en-GB"/>
              </w:rPr>
            </w:pPr>
            <w:r w:rsidRPr="00B32849">
              <w:rPr>
                <w:lang w:val="en-GB"/>
              </w:rPr>
              <w:t>Year</w:t>
            </w:r>
          </w:p>
        </w:tc>
        <w:tc>
          <w:tcPr>
            <w:tcW w:w="2931" w:type="pct"/>
            <w:vAlign w:val="center"/>
          </w:tcPr>
          <w:p w14:paraId="02B22003" w14:textId="77777777"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0682C55F" w14:textId="77777777" w:rsidR="00F9783D" w:rsidRPr="00B32849" w:rsidRDefault="00F9783D" w:rsidP="00E0107B">
            <w:pPr>
              <w:pStyle w:val="RepTableHeader"/>
              <w:jc w:val="center"/>
              <w:rPr>
                <w:lang w:val="en-GB"/>
              </w:rPr>
            </w:pPr>
            <w:r w:rsidRPr="00B32849">
              <w:rPr>
                <w:lang w:val="en-GB"/>
              </w:rPr>
              <w:t>Vertebrate study</w:t>
            </w:r>
          </w:p>
          <w:p w14:paraId="61DA7C6B" w14:textId="77777777" w:rsidR="00F9783D" w:rsidRPr="00B32849" w:rsidRDefault="00F9783D" w:rsidP="00E0107B">
            <w:pPr>
              <w:pStyle w:val="RepTableHeader"/>
              <w:jc w:val="center"/>
              <w:rPr>
                <w:lang w:val="en-GB"/>
              </w:rPr>
            </w:pPr>
            <w:r w:rsidRPr="00B32849">
              <w:rPr>
                <w:lang w:val="en-GB"/>
              </w:rPr>
              <w:t>Y/N</w:t>
            </w:r>
          </w:p>
        </w:tc>
        <w:tc>
          <w:tcPr>
            <w:tcW w:w="402" w:type="pct"/>
            <w:vAlign w:val="center"/>
          </w:tcPr>
          <w:p w14:paraId="15E3FA78" w14:textId="77777777" w:rsidR="00F9783D" w:rsidRPr="00B32849" w:rsidRDefault="00F9783D" w:rsidP="00E0107B">
            <w:pPr>
              <w:pStyle w:val="RepTableHeader"/>
              <w:jc w:val="center"/>
              <w:rPr>
                <w:lang w:val="en-GB"/>
              </w:rPr>
            </w:pPr>
            <w:r w:rsidRPr="00B32849">
              <w:rPr>
                <w:lang w:val="en-GB"/>
              </w:rPr>
              <w:t>Owner</w:t>
            </w:r>
          </w:p>
        </w:tc>
      </w:tr>
      <w:tr w:rsidR="00212BE1" w:rsidRPr="008E104C" w14:paraId="2A2A5342" w14:textId="77777777" w:rsidTr="00212BE1">
        <w:tc>
          <w:tcPr>
            <w:tcW w:w="5000" w:type="pct"/>
            <w:gridSpan w:val="6"/>
          </w:tcPr>
          <w:p w14:paraId="0836676C" w14:textId="77777777" w:rsidR="00212BE1" w:rsidRPr="00212BE1" w:rsidRDefault="00212BE1" w:rsidP="00212BE1">
            <w:pPr>
              <w:pStyle w:val="RepTable"/>
              <w:rPr>
                <w:b/>
                <w:bCs/>
              </w:rPr>
            </w:pPr>
            <w:r w:rsidRPr="00212BE1">
              <w:rPr>
                <w:b/>
                <w:bCs/>
              </w:rPr>
              <w:t>Mesosulfuron-methyl</w:t>
            </w:r>
          </w:p>
        </w:tc>
      </w:tr>
      <w:tr w:rsidR="00A046A7" w:rsidRPr="008E104C" w14:paraId="24E74EA6" w14:textId="77777777" w:rsidTr="00DA3955">
        <w:tc>
          <w:tcPr>
            <w:tcW w:w="440" w:type="pct"/>
          </w:tcPr>
          <w:p w14:paraId="34C8C738" w14:textId="77777777" w:rsidR="00F9783D" w:rsidRPr="008E104C" w:rsidRDefault="00756FA2" w:rsidP="00E0107B">
            <w:pPr>
              <w:pStyle w:val="RepTable"/>
            </w:pPr>
            <w:r>
              <w:t>KCA 5.1.1 /01</w:t>
            </w:r>
          </w:p>
        </w:tc>
        <w:tc>
          <w:tcPr>
            <w:tcW w:w="618" w:type="pct"/>
          </w:tcPr>
          <w:p w14:paraId="158F8AAF" w14:textId="77777777" w:rsidR="00F9783D" w:rsidRPr="008E104C" w:rsidRDefault="00574E2A" w:rsidP="00E0107B">
            <w:pPr>
              <w:pStyle w:val="RepTable"/>
            </w:pPr>
            <w:r>
              <w:t>Anonymous</w:t>
            </w:r>
          </w:p>
        </w:tc>
        <w:tc>
          <w:tcPr>
            <w:tcW w:w="252" w:type="pct"/>
          </w:tcPr>
          <w:p w14:paraId="3EC81F29" w14:textId="77777777" w:rsidR="00F9783D" w:rsidRPr="008E104C" w:rsidRDefault="00574E2A" w:rsidP="00E0107B">
            <w:pPr>
              <w:pStyle w:val="RepTable"/>
              <w:jc w:val="center"/>
            </w:pPr>
            <w:r>
              <w:t>1997</w:t>
            </w:r>
          </w:p>
        </w:tc>
        <w:tc>
          <w:tcPr>
            <w:tcW w:w="2931" w:type="pct"/>
          </w:tcPr>
          <w:p w14:paraId="1E603B98" w14:textId="77777777" w:rsidR="00574E2A" w:rsidRDefault="00574E2A" w:rsidP="00E0107B">
            <w:pPr>
              <w:pStyle w:val="RepTable"/>
            </w:pPr>
            <w:r>
              <w:t xml:space="preserve">Rat preliminary toxicokinetics: Absorption, distribution and elimination - oral low dose (10 mg/kg body weight) and oral high dose (1000 mg/kg body weight) Code: (2- pyrimidyl-14C) AE F130060 </w:t>
            </w:r>
          </w:p>
          <w:p w14:paraId="6CDAE592" w14:textId="77777777" w:rsidR="00574E2A" w:rsidRDefault="00574E2A" w:rsidP="00E0107B">
            <w:pPr>
              <w:pStyle w:val="RepTable"/>
            </w:pPr>
            <w:r>
              <w:t xml:space="preserve">Bayer CropScience, </w:t>
            </w:r>
          </w:p>
          <w:p w14:paraId="24A60A73" w14:textId="77777777" w:rsidR="00574E2A" w:rsidRDefault="00574E2A" w:rsidP="00E0107B">
            <w:pPr>
              <w:pStyle w:val="RepTable"/>
            </w:pPr>
            <w:r>
              <w:t xml:space="preserve">Report No.: C006347, </w:t>
            </w:r>
          </w:p>
          <w:p w14:paraId="10EBB3B9" w14:textId="77777777" w:rsidR="00574E2A" w:rsidRDefault="00574E2A" w:rsidP="00E0107B">
            <w:pPr>
              <w:pStyle w:val="RepTable"/>
            </w:pPr>
            <w:r>
              <w:lastRenderedPageBreak/>
              <w:t xml:space="preserve">Edition Number: M-193715-01-1 </w:t>
            </w:r>
          </w:p>
          <w:p w14:paraId="3D5A80CC" w14:textId="77777777" w:rsidR="00574E2A" w:rsidRDefault="00574E2A" w:rsidP="00E0107B">
            <w:pPr>
              <w:pStyle w:val="RepTable"/>
            </w:pPr>
            <w:r>
              <w:t xml:space="preserve">EPA MRID No.: 45386407 </w:t>
            </w:r>
          </w:p>
          <w:p w14:paraId="540BDB9D" w14:textId="77777777" w:rsidR="00574E2A" w:rsidRDefault="00574E2A" w:rsidP="00E0107B">
            <w:pPr>
              <w:pStyle w:val="RepTable"/>
            </w:pPr>
            <w:r>
              <w:t xml:space="preserve">Date: 1997-07-01 </w:t>
            </w:r>
          </w:p>
          <w:p w14:paraId="65F4F724" w14:textId="77777777" w:rsidR="00F9783D" w:rsidRPr="008E104C" w:rsidRDefault="00574E2A" w:rsidP="00E0107B">
            <w:pPr>
              <w:pStyle w:val="RepTable"/>
            </w:pPr>
            <w:r>
              <w:t>GLP/GEP: yes, unpublished</w:t>
            </w:r>
          </w:p>
        </w:tc>
        <w:tc>
          <w:tcPr>
            <w:tcW w:w="357" w:type="pct"/>
          </w:tcPr>
          <w:p w14:paraId="01BA0982" w14:textId="77777777" w:rsidR="00F9783D" w:rsidRPr="008E104C" w:rsidRDefault="00574E2A" w:rsidP="00E0107B">
            <w:pPr>
              <w:pStyle w:val="RepTable"/>
              <w:jc w:val="center"/>
            </w:pPr>
            <w:r>
              <w:lastRenderedPageBreak/>
              <w:t>Y</w:t>
            </w:r>
          </w:p>
        </w:tc>
        <w:tc>
          <w:tcPr>
            <w:tcW w:w="402" w:type="pct"/>
          </w:tcPr>
          <w:p w14:paraId="590B6324" w14:textId="77777777" w:rsidR="00F9783D" w:rsidRPr="008E104C" w:rsidRDefault="00574E2A" w:rsidP="00E0107B">
            <w:pPr>
              <w:pStyle w:val="RepTable"/>
              <w:jc w:val="center"/>
            </w:pPr>
            <w:r>
              <w:t>Bayer CropScience</w:t>
            </w:r>
          </w:p>
        </w:tc>
      </w:tr>
      <w:tr w:rsidR="00A046A7" w:rsidRPr="008E104C" w14:paraId="53DA27DB" w14:textId="77777777" w:rsidTr="00DA3955">
        <w:tc>
          <w:tcPr>
            <w:tcW w:w="440" w:type="pct"/>
          </w:tcPr>
          <w:p w14:paraId="58C0F65E" w14:textId="77777777" w:rsidR="00DA3955" w:rsidRDefault="00DA3955" w:rsidP="00DA3955">
            <w:pPr>
              <w:pStyle w:val="RepTable"/>
            </w:pPr>
            <w:r>
              <w:t>KCA 5.1.1 /02</w:t>
            </w:r>
          </w:p>
        </w:tc>
        <w:tc>
          <w:tcPr>
            <w:tcW w:w="618" w:type="pct"/>
          </w:tcPr>
          <w:p w14:paraId="7DB85999" w14:textId="77777777" w:rsidR="00DA3955" w:rsidRDefault="00DA3955" w:rsidP="00DA3955">
            <w:pPr>
              <w:pStyle w:val="RepTable"/>
            </w:pPr>
            <w:r>
              <w:t>Anonymous</w:t>
            </w:r>
          </w:p>
        </w:tc>
        <w:tc>
          <w:tcPr>
            <w:tcW w:w="252" w:type="pct"/>
          </w:tcPr>
          <w:p w14:paraId="2452408A" w14:textId="77777777" w:rsidR="00DA3955" w:rsidRDefault="00DA3955" w:rsidP="00DA3955">
            <w:pPr>
              <w:pStyle w:val="RepTable"/>
              <w:jc w:val="center"/>
            </w:pPr>
            <w:r>
              <w:t>2000</w:t>
            </w:r>
          </w:p>
        </w:tc>
        <w:tc>
          <w:tcPr>
            <w:tcW w:w="2931" w:type="pct"/>
          </w:tcPr>
          <w:p w14:paraId="0282AEA6" w14:textId="77777777" w:rsidR="00DA3955" w:rsidRDefault="00DA3955" w:rsidP="00DA3955">
            <w:pPr>
              <w:pStyle w:val="RepTable"/>
            </w:pPr>
            <w:r>
              <w:t xml:space="preserve">Rat preliminary toxicokinetics: Metabolism - oral low dose (10 mg/kg body weight) and oral high dose (1000 mg/kg body weight) Code:(2- 14C-pyrimidyl)- AE F130060 </w:t>
            </w:r>
          </w:p>
          <w:p w14:paraId="6A72D8D7" w14:textId="77777777" w:rsidR="00DA3955" w:rsidRDefault="00DA3955" w:rsidP="00DA3955">
            <w:pPr>
              <w:pStyle w:val="RepTable"/>
            </w:pPr>
            <w:r>
              <w:t xml:space="preserve">Bayer CropScience, </w:t>
            </w:r>
          </w:p>
          <w:p w14:paraId="52F59556" w14:textId="77777777" w:rsidR="00DA3955" w:rsidRDefault="00DA3955" w:rsidP="00DA3955">
            <w:pPr>
              <w:pStyle w:val="RepTable"/>
            </w:pPr>
            <w:r>
              <w:t xml:space="preserve">Report No.: C008354, </w:t>
            </w:r>
          </w:p>
          <w:p w14:paraId="326EDDEF" w14:textId="77777777" w:rsidR="00DA3955" w:rsidRDefault="00DA3955" w:rsidP="00DA3955">
            <w:pPr>
              <w:pStyle w:val="RepTable"/>
            </w:pPr>
            <w:r>
              <w:t xml:space="preserve">Edition Number: M-197417-01-1 </w:t>
            </w:r>
          </w:p>
          <w:p w14:paraId="6244DD8F" w14:textId="77777777" w:rsidR="00DA3955" w:rsidRDefault="00DA3955" w:rsidP="00DA3955">
            <w:pPr>
              <w:pStyle w:val="RepTable"/>
            </w:pPr>
            <w:r>
              <w:t xml:space="preserve">EPA MRID No.: 45386408 </w:t>
            </w:r>
          </w:p>
          <w:p w14:paraId="06F49896" w14:textId="77777777" w:rsidR="00DA3955" w:rsidRDefault="00DA3955" w:rsidP="00DA3955">
            <w:pPr>
              <w:pStyle w:val="RepTable"/>
            </w:pPr>
            <w:r>
              <w:t xml:space="preserve">Date: 2000-07-19 </w:t>
            </w:r>
          </w:p>
          <w:p w14:paraId="708E599A" w14:textId="77777777" w:rsidR="00DA3955" w:rsidRDefault="00DA3955" w:rsidP="00DA3955">
            <w:pPr>
              <w:pStyle w:val="RepTable"/>
            </w:pPr>
            <w:r>
              <w:t>GLP/GEP: yes, unpublished</w:t>
            </w:r>
          </w:p>
        </w:tc>
        <w:tc>
          <w:tcPr>
            <w:tcW w:w="357" w:type="pct"/>
          </w:tcPr>
          <w:p w14:paraId="2010621B" w14:textId="77777777" w:rsidR="00DA3955" w:rsidRDefault="00DA3955" w:rsidP="00DA3955">
            <w:pPr>
              <w:pStyle w:val="RepTable"/>
              <w:jc w:val="center"/>
            </w:pPr>
            <w:r>
              <w:t>Y</w:t>
            </w:r>
          </w:p>
        </w:tc>
        <w:tc>
          <w:tcPr>
            <w:tcW w:w="402" w:type="pct"/>
          </w:tcPr>
          <w:p w14:paraId="2F9074B6" w14:textId="77777777" w:rsidR="00DA3955" w:rsidRDefault="00DA3955" w:rsidP="00DA3955">
            <w:pPr>
              <w:pStyle w:val="RepTable"/>
              <w:jc w:val="center"/>
            </w:pPr>
            <w:r>
              <w:t>Bayer CropScience</w:t>
            </w:r>
          </w:p>
        </w:tc>
      </w:tr>
      <w:tr w:rsidR="00A046A7" w:rsidRPr="008E104C" w14:paraId="799C8B55" w14:textId="77777777" w:rsidTr="00DA3955">
        <w:tc>
          <w:tcPr>
            <w:tcW w:w="440" w:type="pct"/>
          </w:tcPr>
          <w:p w14:paraId="7337F02C" w14:textId="77777777" w:rsidR="008C73A1" w:rsidRDefault="008C73A1" w:rsidP="008C73A1">
            <w:pPr>
              <w:pStyle w:val="RepTable"/>
            </w:pPr>
            <w:r>
              <w:t>KCA 5.1.1 /03</w:t>
            </w:r>
          </w:p>
        </w:tc>
        <w:tc>
          <w:tcPr>
            <w:tcW w:w="618" w:type="pct"/>
          </w:tcPr>
          <w:p w14:paraId="4405AC3D" w14:textId="77777777" w:rsidR="008C73A1" w:rsidRDefault="008C73A1" w:rsidP="008C73A1">
            <w:pPr>
              <w:pStyle w:val="RepTable"/>
            </w:pPr>
            <w:r>
              <w:t>Anonymous</w:t>
            </w:r>
          </w:p>
        </w:tc>
        <w:tc>
          <w:tcPr>
            <w:tcW w:w="252" w:type="pct"/>
          </w:tcPr>
          <w:p w14:paraId="28AD7B80" w14:textId="77777777" w:rsidR="008C73A1" w:rsidRDefault="008C73A1" w:rsidP="008C73A1">
            <w:pPr>
              <w:pStyle w:val="RepTable"/>
              <w:jc w:val="center"/>
            </w:pPr>
            <w:r>
              <w:t>1997</w:t>
            </w:r>
          </w:p>
        </w:tc>
        <w:tc>
          <w:tcPr>
            <w:tcW w:w="2931" w:type="pct"/>
          </w:tcPr>
          <w:p w14:paraId="2267A116" w14:textId="77777777" w:rsidR="008C73A1" w:rsidRDefault="008C73A1" w:rsidP="008C73A1">
            <w:pPr>
              <w:pStyle w:val="RepTable"/>
            </w:pPr>
            <w:r>
              <w:t xml:space="preserve">Rat - Absorption, distribution and elimination - single oral low dose (10 mg/kg body weight) Code: (phenyl-U-14C) AE F130060 </w:t>
            </w:r>
          </w:p>
          <w:p w14:paraId="7C9B9CAF" w14:textId="77777777" w:rsidR="008C73A1" w:rsidRDefault="008C73A1" w:rsidP="008C73A1">
            <w:pPr>
              <w:pStyle w:val="RepTable"/>
            </w:pPr>
            <w:r>
              <w:t xml:space="preserve">Bayer CropScience, </w:t>
            </w:r>
          </w:p>
          <w:p w14:paraId="78D6E1A7" w14:textId="77777777" w:rsidR="008C73A1" w:rsidRDefault="008C73A1" w:rsidP="008C73A1">
            <w:pPr>
              <w:pStyle w:val="RepTable"/>
            </w:pPr>
            <w:r>
              <w:t xml:space="preserve">Report No.: C006348, </w:t>
            </w:r>
          </w:p>
          <w:p w14:paraId="669BBC13" w14:textId="77777777" w:rsidR="008C73A1" w:rsidRDefault="008C73A1" w:rsidP="008C73A1">
            <w:pPr>
              <w:pStyle w:val="RepTable"/>
            </w:pPr>
            <w:r>
              <w:t xml:space="preserve">Edition Number: M-193718-01-1 </w:t>
            </w:r>
          </w:p>
          <w:p w14:paraId="7F8B2134" w14:textId="77777777" w:rsidR="008C73A1" w:rsidRDefault="008C73A1" w:rsidP="008C73A1">
            <w:pPr>
              <w:pStyle w:val="RepTable"/>
            </w:pPr>
            <w:r>
              <w:t xml:space="preserve">Date: 1997-07-21 </w:t>
            </w:r>
          </w:p>
          <w:p w14:paraId="1785D535" w14:textId="77777777" w:rsidR="008C73A1" w:rsidRDefault="008C73A1" w:rsidP="008C73A1">
            <w:pPr>
              <w:pStyle w:val="RepTable"/>
            </w:pPr>
            <w:r>
              <w:t>GLP/GEP: yes, unpublished</w:t>
            </w:r>
          </w:p>
        </w:tc>
        <w:tc>
          <w:tcPr>
            <w:tcW w:w="357" w:type="pct"/>
          </w:tcPr>
          <w:p w14:paraId="04511BEA" w14:textId="77777777" w:rsidR="008C73A1" w:rsidRDefault="008C73A1" w:rsidP="008C73A1">
            <w:pPr>
              <w:pStyle w:val="RepTable"/>
              <w:jc w:val="center"/>
            </w:pPr>
            <w:r>
              <w:t>Y</w:t>
            </w:r>
          </w:p>
        </w:tc>
        <w:tc>
          <w:tcPr>
            <w:tcW w:w="402" w:type="pct"/>
          </w:tcPr>
          <w:p w14:paraId="36A88253" w14:textId="77777777" w:rsidR="008C73A1" w:rsidRDefault="008C73A1" w:rsidP="008C73A1">
            <w:pPr>
              <w:pStyle w:val="RepTable"/>
              <w:jc w:val="center"/>
            </w:pPr>
            <w:r>
              <w:t>Bayer CropScience</w:t>
            </w:r>
          </w:p>
        </w:tc>
      </w:tr>
      <w:tr w:rsidR="00A046A7" w:rsidRPr="008E104C" w14:paraId="77669287" w14:textId="77777777" w:rsidTr="00DA3955">
        <w:tc>
          <w:tcPr>
            <w:tcW w:w="440" w:type="pct"/>
          </w:tcPr>
          <w:p w14:paraId="059A2C46" w14:textId="77777777" w:rsidR="008C73A1" w:rsidRDefault="008C73A1" w:rsidP="008C73A1">
            <w:pPr>
              <w:pStyle w:val="RepTable"/>
            </w:pPr>
            <w:r>
              <w:t>KCA 5.1.1 /04</w:t>
            </w:r>
          </w:p>
        </w:tc>
        <w:tc>
          <w:tcPr>
            <w:tcW w:w="618" w:type="pct"/>
          </w:tcPr>
          <w:p w14:paraId="06A13E98" w14:textId="77777777" w:rsidR="008C73A1" w:rsidRDefault="008C73A1" w:rsidP="008C73A1">
            <w:pPr>
              <w:pStyle w:val="RepTable"/>
            </w:pPr>
            <w:r>
              <w:t>Anonymous</w:t>
            </w:r>
          </w:p>
        </w:tc>
        <w:tc>
          <w:tcPr>
            <w:tcW w:w="252" w:type="pct"/>
          </w:tcPr>
          <w:p w14:paraId="72EAF36E" w14:textId="77777777" w:rsidR="008C73A1" w:rsidRDefault="008C73A1" w:rsidP="008C73A1">
            <w:pPr>
              <w:pStyle w:val="RepTable"/>
              <w:jc w:val="center"/>
            </w:pPr>
            <w:r>
              <w:t>1999</w:t>
            </w:r>
          </w:p>
        </w:tc>
        <w:tc>
          <w:tcPr>
            <w:tcW w:w="2931" w:type="pct"/>
          </w:tcPr>
          <w:p w14:paraId="3A89B53A" w14:textId="77777777" w:rsidR="008C73A1" w:rsidRDefault="008C73A1" w:rsidP="008C73A1">
            <w:pPr>
              <w:pStyle w:val="RepTable"/>
            </w:pPr>
            <w:r>
              <w:t xml:space="preserve">Rat - Excretion via the bile - single oral low dose (10 mg/kg body weight) Code: (phenyl-U-14C) AE F130060 </w:t>
            </w:r>
          </w:p>
          <w:p w14:paraId="4FFA4C0F" w14:textId="77777777" w:rsidR="008C73A1" w:rsidRDefault="008C73A1" w:rsidP="008C73A1">
            <w:pPr>
              <w:pStyle w:val="RepTable"/>
            </w:pPr>
            <w:r>
              <w:t xml:space="preserve">Bayer CropScience, </w:t>
            </w:r>
          </w:p>
          <w:p w14:paraId="5044BB0F" w14:textId="77777777" w:rsidR="008C73A1" w:rsidRDefault="008C73A1" w:rsidP="008C73A1">
            <w:pPr>
              <w:pStyle w:val="RepTable"/>
            </w:pPr>
            <w:r>
              <w:t xml:space="preserve">Report No.: C006349, </w:t>
            </w:r>
          </w:p>
          <w:p w14:paraId="77C8FF98" w14:textId="77777777" w:rsidR="008C73A1" w:rsidRDefault="008C73A1" w:rsidP="008C73A1">
            <w:pPr>
              <w:pStyle w:val="RepTable"/>
            </w:pPr>
            <w:r>
              <w:t xml:space="preserve">Edition Number: M-193724-01-1 </w:t>
            </w:r>
          </w:p>
          <w:p w14:paraId="75025F8E" w14:textId="77777777" w:rsidR="008C73A1" w:rsidRDefault="008C73A1" w:rsidP="008C73A1">
            <w:pPr>
              <w:pStyle w:val="RepTable"/>
            </w:pPr>
            <w:r>
              <w:t xml:space="preserve">Date: 1999-07-23 </w:t>
            </w:r>
          </w:p>
          <w:p w14:paraId="7718B5CE" w14:textId="77777777" w:rsidR="008C73A1" w:rsidRDefault="008C73A1" w:rsidP="008C73A1">
            <w:pPr>
              <w:pStyle w:val="RepTable"/>
            </w:pPr>
            <w:r>
              <w:t>GLP/GEP: yes, unpublished</w:t>
            </w:r>
          </w:p>
        </w:tc>
        <w:tc>
          <w:tcPr>
            <w:tcW w:w="357" w:type="pct"/>
          </w:tcPr>
          <w:p w14:paraId="0A039D58" w14:textId="77777777" w:rsidR="008C73A1" w:rsidRDefault="008C73A1" w:rsidP="008C73A1">
            <w:pPr>
              <w:pStyle w:val="RepTable"/>
              <w:jc w:val="center"/>
            </w:pPr>
            <w:r>
              <w:t>Y</w:t>
            </w:r>
          </w:p>
        </w:tc>
        <w:tc>
          <w:tcPr>
            <w:tcW w:w="402" w:type="pct"/>
          </w:tcPr>
          <w:p w14:paraId="47B7F609" w14:textId="77777777" w:rsidR="008C73A1" w:rsidRDefault="008C73A1" w:rsidP="008C73A1">
            <w:pPr>
              <w:pStyle w:val="RepTable"/>
              <w:jc w:val="center"/>
            </w:pPr>
            <w:r>
              <w:t>Bayer CropScience</w:t>
            </w:r>
          </w:p>
        </w:tc>
      </w:tr>
      <w:tr w:rsidR="00A046A7" w:rsidRPr="008E104C" w14:paraId="523137AC" w14:textId="77777777" w:rsidTr="00DA3955">
        <w:tc>
          <w:tcPr>
            <w:tcW w:w="440" w:type="pct"/>
          </w:tcPr>
          <w:p w14:paraId="35104E63" w14:textId="77777777" w:rsidR="00E40161" w:rsidRDefault="00E40161" w:rsidP="00E40161">
            <w:pPr>
              <w:pStyle w:val="RepTable"/>
            </w:pPr>
            <w:r>
              <w:t>KCA 5.1.1 /05</w:t>
            </w:r>
          </w:p>
        </w:tc>
        <w:tc>
          <w:tcPr>
            <w:tcW w:w="618" w:type="pct"/>
          </w:tcPr>
          <w:p w14:paraId="4D9C03DB" w14:textId="77777777" w:rsidR="00E40161" w:rsidRDefault="00E40161" w:rsidP="00E40161">
            <w:pPr>
              <w:pStyle w:val="RepTable"/>
            </w:pPr>
            <w:r>
              <w:t>Anonymous</w:t>
            </w:r>
          </w:p>
        </w:tc>
        <w:tc>
          <w:tcPr>
            <w:tcW w:w="252" w:type="pct"/>
          </w:tcPr>
          <w:p w14:paraId="754CC4DE" w14:textId="77777777" w:rsidR="00E40161" w:rsidRDefault="00E40161" w:rsidP="00E40161">
            <w:pPr>
              <w:pStyle w:val="RepTable"/>
              <w:jc w:val="center"/>
            </w:pPr>
            <w:r>
              <w:t>2000</w:t>
            </w:r>
          </w:p>
        </w:tc>
        <w:tc>
          <w:tcPr>
            <w:tcW w:w="2931" w:type="pct"/>
          </w:tcPr>
          <w:p w14:paraId="1D297076" w14:textId="77777777" w:rsidR="00E40161" w:rsidRDefault="00E40161" w:rsidP="00E40161">
            <w:pPr>
              <w:pStyle w:val="RepTable"/>
            </w:pPr>
            <w:r>
              <w:t xml:space="preserve">Rat metabolism - single oral low dose (10 mg/kg body weight) (U-14C-phenyl)-AE F130060 </w:t>
            </w:r>
          </w:p>
          <w:p w14:paraId="59CC236D" w14:textId="77777777" w:rsidR="00E40161" w:rsidRDefault="00E40161" w:rsidP="00E40161">
            <w:pPr>
              <w:pStyle w:val="RepTable"/>
            </w:pPr>
            <w:r>
              <w:t xml:space="preserve">Bayer CropScience, </w:t>
            </w:r>
          </w:p>
          <w:p w14:paraId="0777EE28" w14:textId="77777777" w:rsidR="00E40161" w:rsidRDefault="00E40161" w:rsidP="00E40161">
            <w:pPr>
              <w:pStyle w:val="RepTable"/>
            </w:pPr>
            <w:r>
              <w:t xml:space="preserve">Report No.: C008356, </w:t>
            </w:r>
          </w:p>
          <w:p w14:paraId="1EF83B0B" w14:textId="77777777" w:rsidR="00E40161" w:rsidRDefault="00E40161" w:rsidP="00E40161">
            <w:pPr>
              <w:pStyle w:val="RepTable"/>
            </w:pPr>
            <w:r>
              <w:t xml:space="preserve">Edition Number: M-197419-01-1 </w:t>
            </w:r>
          </w:p>
          <w:p w14:paraId="33FDC58D" w14:textId="77777777" w:rsidR="00E40161" w:rsidRDefault="00E40161" w:rsidP="00E40161">
            <w:pPr>
              <w:pStyle w:val="RepTable"/>
            </w:pPr>
            <w:r>
              <w:lastRenderedPageBreak/>
              <w:t xml:space="preserve">EPA MRID No.: 45386411 </w:t>
            </w:r>
          </w:p>
          <w:p w14:paraId="299080AD" w14:textId="77777777" w:rsidR="00E40161" w:rsidRDefault="00E40161" w:rsidP="00E40161">
            <w:pPr>
              <w:pStyle w:val="RepTable"/>
            </w:pPr>
            <w:r>
              <w:t xml:space="preserve">Date: 2000-05-15 </w:t>
            </w:r>
          </w:p>
          <w:p w14:paraId="27A52725" w14:textId="77777777" w:rsidR="00E40161" w:rsidRDefault="00E40161" w:rsidP="00E40161">
            <w:pPr>
              <w:pStyle w:val="RepTable"/>
            </w:pPr>
            <w:r>
              <w:t>GLP/GEP: yes, unpublished</w:t>
            </w:r>
          </w:p>
        </w:tc>
        <w:tc>
          <w:tcPr>
            <w:tcW w:w="357" w:type="pct"/>
          </w:tcPr>
          <w:p w14:paraId="05DB760F" w14:textId="77777777" w:rsidR="00E40161" w:rsidRDefault="00E40161" w:rsidP="00E40161">
            <w:pPr>
              <w:pStyle w:val="RepTable"/>
              <w:jc w:val="center"/>
            </w:pPr>
            <w:r>
              <w:lastRenderedPageBreak/>
              <w:t>Y</w:t>
            </w:r>
          </w:p>
        </w:tc>
        <w:tc>
          <w:tcPr>
            <w:tcW w:w="402" w:type="pct"/>
          </w:tcPr>
          <w:p w14:paraId="4F4CD917" w14:textId="77777777" w:rsidR="00E40161" w:rsidRDefault="00E40161" w:rsidP="00E40161">
            <w:pPr>
              <w:pStyle w:val="RepTable"/>
              <w:jc w:val="center"/>
            </w:pPr>
            <w:r>
              <w:t>Bayer CropScience</w:t>
            </w:r>
          </w:p>
        </w:tc>
      </w:tr>
      <w:tr w:rsidR="00A046A7" w:rsidRPr="008E104C" w14:paraId="05F54B97" w14:textId="77777777" w:rsidTr="00DA3955">
        <w:tc>
          <w:tcPr>
            <w:tcW w:w="440" w:type="pct"/>
          </w:tcPr>
          <w:p w14:paraId="4531A60A" w14:textId="77777777" w:rsidR="00644937" w:rsidRDefault="00644937" w:rsidP="00644937">
            <w:pPr>
              <w:pStyle w:val="RepTable"/>
            </w:pPr>
            <w:r>
              <w:t>KCA 5.1.1 /06</w:t>
            </w:r>
          </w:p>
        </w:tc>
        <w:tc>
          <w:tcPr>
            <w:tcW w:w="618" w:type="pct"/>
          </w:tcPr>
          <w:p w14:paraId="1CBB9E55" w14:textId="77777777" w:rsidR="00644937" w:rsidRDefault="00644937" w:rsidP="00644937">
            <w:pPr>
              <w:pStyle w:val="RepTable"/>
            </w:pPr>
            <w:r>
              <w:t>Anonymous</w:t>
            </w:r>
          </w:p>
        </w:tc>
        <w:tc>
          <w:tcPr>
            <w:tcW w:w="252" w:type="pct"/>
          </w:tcPr>
          <w:p w14:paraId="64B5EE68" w14:textId="77777777" w:rsidR="00644937" w:rsidRDefault="00644937" w:rsidP="00644937">
            <w:pPr>
              <w:pStyle w:val="RepTable"/>
              <w:jc w:val="center"/>
            </w:pPr>
            <w:r>
              <w:t>1998</w:t>
            </w:r>
          </w:p>
        </w:tc>
        <w:tc>
          <w:tcPr>
            <w:tcW w:w="2931" w:type="pct"/>
          </w:tcPr>
          <w:p w14:paraId="3287E938" w14:textId="77777777" w:rsidR="00644937" w:rsidRDefault="00644937" w:rsidP="00644937">
            <w:pPr>
              <w:pStyle w:val="RepTable"/>
            </w:pPr>
            <w:r>
              <w:t xml:space="preserve">(Phenyl-U-14C) AE F130060 - Rat absorption, distribution and elimination - oral high dose (1000 mg/kg body weight) </w:t>
            </w:r>
          </w:p>
          <w:p w14:paraId="230AD03A" w14:textId="77777777" w:rsidR="00644937" w:rsidRDefault="00644937" w:rsidP="00644937">
            <w:pPr>
              <w:pStyle w:val="RepTable"/>
            </w:pPr>
            <w:r>
              <w:t xml:space="preserve">Bayer CropScience, </w:t>
            </w:r>
          </w:p>
          <w:p w14:paraId="70E31476" w14:textId="77777777" w:rsidR="00644937" w:rsidRDefault="00644937" w:rsidP="00644937">
            <w:pPr>
              <w:pStyle w:val="RepTable"/>
            </w:pPr>
            <w:r>
              <w:t xml:space="preserve">Report No.: A67074, </w:t>
            </w:r>
          </w:p>
          <w:p w14:paraId="5294F970" w14:textId="77777777" w:rsidR="00644937" w:rsidRDefault="00644937" w:rsidP="00644937">
            <w:pPr>
              <w:pStyle w:val="RepTable"/>
            </w:pPr>
            <w:r>
              <w:t xml:space="preserve">Edition Number: M-147473-01-1 </w:t>
            </w:r>
          </w:p>
          <w:p w14:paraId="38322038" w14:textId="77777777" w:rsidR="00644937" w:rsidRDefault="00644937" w:rsidP="00644937">
            <w:pPr>
              <w:pStyle w:val="RepTable"/>
            </w:pPr>
            <w:r>
              <w:t xml:space="preserve">Date: 1998-01-29 </w:t>
            </w:r>
          </w:p>
          <w:p w14:paraId="760AD8B6" w14:textId="77777777" w:rsidR="00644937" w:rsidRDefault="00644937" w:rsidP="00644937">
            <w:pPr>
              <w:pStyle w:val="RepTable"/>
            </w:pPr>
            <w:r>
              <w:t>GLP/GEP: yes, unpublished</w:t>
            </w:r>
          </w:p>
        </w:tc>
        <w:tc>
          <w:tcPr>
            <w:tcW w:w="357" w:type="pct"/>
          </w:tcPr>
          <w:p w14:paraId="1928AC31" w14:textId="77777777" w:rsidR="00644937" w:rsidRDefault="00644937" w:rsidP="00644937">
            <w:pPr>
              <w:pStyle w:val="RepTable"/>
              <w:jc w:val="center"/>
            </w:pPr>
            <w:r>
              <w:t>Y</w:t>
            </w:r>
          </w:p>
        </w:tc>
        <w:tc>
          <w:tcPr>
            <w:tcW w:w="402" w:type="pct"/>
          </w:tcPr>
          <w:p w14:paraId="486280D5" w14:textId="77777777" w:rsidR="00644937" w:rsidRDefault="00644937" w:rsidP="00644937">
            <w:pPr>
              <w:pStyle w:val="RepTable"/>
              <w:jc w:val="center"/>
            </w:pPr>
            <w:r>
              <w:t>Bayer CropScience</w:t>
            </w:r>
          </w:p>
        </w:tc>
      </w:tr>
      <w:tr w:rsidR="00A046A7" w:rsidRPr="008E104C" w14:paraId="42796134" w14:textId="77777777" w:rsidTr="00DA3955">
        <w:tc>
          <w:tcPr>
            <w:tcW w:w="440" w:type="pct"/>
          </w:tcPr>
          <w:p w14:paraId="2E619C06" w14:textId="77777777" w:rsidR="00B253C6" w:rsidRDefault="00B253C6" w:rsidP="00B253C6">
            <w:pPr>
              <w:pStyle w:val="RepTable"/>
            </w:pPr>
            <w:r>
              <w:t>KCA 5.1.1 /07</w:t>
            </w:r>
          </w:p>
        </w:tc>
        <w:tc>
          <w:tcPr>
            <w:tcW w:w="618" w:type="pct"/>
          </w:tcPr>
          <w:p w14:paraId="71AB668C" w14:textId="77777777" w:rsidR="00B253C6" w:rsidRDefault="00B253C6" w:rsidP="00B253C6">
            <w:pPr>
              <w:pStyle w:val="RepTable"/>
            </w:pPr>
            <w:r>
              <w:t>Anonymous</w:t>
            </w:r>
          </w:p>
        </w:tc>
        <w:tc>
          <w:tcPr>
            <w:tcW w:w="252" w:type="pct"/>
          </w:tcPr>
          <w:p w14:paraId="5789F6EE" w14:textId="77777777" w:rsidR="00B253C6" w:rsidRDefault="00B253C6" w:rsidP="00B253C6">
            <w:pPr>
              <w:pStyle w:val="RepTable"/>
              <w:jc w:val="center"/>
            </w:pPr>
            <w:r>
              <w:t>2000</w:t>
            </w:r>
          </w:p>
        </w:tc>
        <w:tc>
          <w:tcPr>
            <w:tcW w:w="2931" w:type="pct"/>
          </w:tcPr>
          <w:p w14:paraId="62D2DBDB" w14:textId="77777777" w:rsidR="00B253C6" w:rsidRDefault="00B253C6" w:rsidP="00B253C6">
            <w:pPr>
              <w:pStyle w:val="RepTable"/>
            </w:pPr>
            <w:r>
              <w:t xml:space="preserve">Rat metabolism - single oral high dose (1000 mg/kg body weight) Code: (U-14C-phenyl)- AE F130060 </w:t>
            </w:r>
          </w:p>
          <w:p w14:paraId="4E4940C4" w14:textId="77777777" w:rsidR="00B253C6" w:rsidRDefault="00B253C6" w:rsidP="00B253C6">
            <w:pPr>
              <w:pStyle w:val="RepTable"/>
            </w:pPr>
            <w:r>
              <w:t xml:space="preserve">Bayer CropScience, </w:t>
            </w:r>
          </w:p>
          <w:p w14:paraId="6B4681BB" w14:textId="77777777" w:rsidR="00B253C6" w:rsidRDefault="00B253C6" w:rsidP="00B253C6">
            <w:pPr>
              <w:pStyle w:val="RepTable"/>
            </w:pPr>
            <w:r>
              <w:t xml:space="preserve">Report No.: C008355, </w:t>
            </w:r>
          </w:p>
          <w:p w14:paraId="0AEBDDAB" w14:textId="77777777" w:rsidR="00B253C6" w:rsidRDefault="00B253C6" w:rsidP="00B253C6">
            <w:pPr>
              <w:pStyle w:val="RepTable"/>
            </w:pPr>
            <w:r>
              <w:t xml:space="preserve">Edition Number: M-197418-01-1 </w:t>
            </w:r>
          </w:p>
          <w:p w14:paraId="15A3B0FB" w14:textId="77777777" w:rsidR="00B253C6" w:rsidRDefault="00B253C6" w:rsidP="00B253C6">
            <w:pPr>
              <w:pStyle w:val="RepTable"/>
            </w:pPr>
            <w:r>
              <w:t xml:space="preserve">EPA MRID No.: 45386413 </w:t>
            </w:r>
          </w:p>
          <w:p w14:paraId="43C94814" w14:textId="77777777" w:rsidR="00B253C6" w:rsidRDefault="00B253C6" w:rsidP="00B253C6">
            <w:pPr>
              <w:pStyle w:val="RepTable"/>
            </w:pPr>
            <w:r>
              <w:t xml:space="preserve">Date: 2000-08-03 </w:t>
            </w:r>
          </w:p>
          <w:p w14:paraId="1BDEF844" w14:textId="77777777" w:rsidR="00B253C6" w:rsidRDefault="00B253C6" w:rsidP="00B253C6">
            <w:pPr>
              <w:pStyle w:val="RepTable"/>
            </w:pPr>
            <w:r>
              <w:t>GLP/GEP: yes, unpublished</w:t>
            </w:r>
          </w:p>
        </w:tc>
        <w:tc>
          <w:tcPr>
            <w:tcW w:w="357" w:type="pct"/>
          </w:tcPr>
          <w:p w14:paraId="53E709BD" w14:textId="77777777" w:rsidR="00B253C6" w:rsidRDefault="00B253C6" w:rsidP="00B253C6">
            <w:pPr>
              <w:pStyle w:val="RepTable"/>
              <w:jc w:val="center"/>
            </w:pPr>
            <w:r>
              <w:t>Y</w:t>
            </w:r>
          </w:p>
        </w:tc>
        <w:tc>
          <w:tcPr>
            <w:tcW w:w="402" w:type="pct"/>
          </w:tcPr>
          <w:p w14:paraId="616D8AF9" w14:textId="77777777" w:rsidR="00B253C6" w:rsidRDefault="00B253C6" w:rsidP="00B253C6">
            <w:pPr>
              <w:pStyle w:val="RepTable"/>
              <w:jc w:val="center"/>
            </w:pPr>
            <w:r>
              <w:t>Bayer CropScience</w:t>
            </w:r>
          </w:p>
        </w:tc>
      </w:tr>
      <w:tr w:rsidR="00A046A7" w:rsidRPr="008E104C" w14:paraId="6D5A754A" w14:textId="77777777" w:rsidTr="00DA3955">
        <w:tc>
          <w:tcPr>
            <w:tcW w:w="440" w:type="pct"/>
          </w:tcPr>
          <w:p w14:paraId="4592CD33" w14:textId="77777777" w:rsidR="00B253C6" w:rsidRDefault="00B253C6" w:rsidP="00B253C6">
            <w:pPr>
              <w:pStyle w:val="RepTable"/>
            </w:pPr>
            <w:r>
              <w:t>KCA 5.1.1 /08</w:t>
            </w:r>
          </w:p>
        </w:tc>
        <w:tc>
          <w:tcPr>
            <w:tcW w:w="618" w:type="pct"/>
          </w:tcPr>
          <w:p w14:paraId="2BD6F80B" w14:textId="77777777" w:rsidR="00B253C6" w:rsidRDefault="00B253C6" w:rsidP="00B253C6">
            <w:pPr>
              <w:pStyle w:val="RepTable"/>
            </w:pPr>
            <w:r>
              <w:t>Anonymous</w:t>
            </w:r>
          </w:p>
        </w:tc>
        <w:tc>
          <w:tcPr>
            <w:tcW w:w="252" w:type="pct"/>
          </w:tcPr>
          <w:p w14:paraId="70F681A7" w14:textId="77777777" w:rsidR="00B253C6" w:rsidRDefault="00B253C6" w:rsidP="00B253C6">
            <w:pPr>
              <w:pStyle w:val="RepTable"/>
              <w:jc w:val="center"/>
            </w:pPr>
            <w:r>
              <w:t>1999</w:t>
            </w:r>
          </w:p>
        </w:tc>
        <w:tc>
          <w:tcPr>
            <w:tcW w:w="2931" w:type="pct"/>
          </w:tcPr>
          <w:p w14:paraId="3BD8E4B2" w14:textId="77777777" w:rsidR="00B253C6" w:rsidRDefault="00B253C6" w:rsidP="00B253C6">
            <w:pPr>
              <w:pStyle w:val="RepTable"/>
            </w:pPr>
            <w:r>
              <w:t xml:space="preserve">Rat - Absorption, distribution and elimination - repeated oral dose ( 7 x 250 mg/kg body weight) Code: (phenyl-U-14C) AE F130060 </w:t>
            </w:r>
          </w:p>
          <w:p w14:paraId="0ACA526A" w14:textId="77777777" w:rsidR="00B253C6" w:rsidRDefault="00B253C6" w:rsidP="00B253C6">
            <w:pPr>
              <w:pStyle w:val="RepTable"/>
            </w:pPr>
            <w:r>
              <w:t xml:space="preserve">Bayer CropScience, </w:t>
            </w:r>
          </w:p>
          <w:p w14:paraId="0EC86681" w14:textId="77777777" w:rsidR="00B253C6" w:rsidRDefault="00B253C6" w:rsidP="00B253C6">
            <w:pPr>
              <w:pStyle w:val="RepTable"/>
            </w:pPr>
            <w:r>
              <w:t xml:space="preserve">Report No.: C006350, </w:t>
            </w:r>
          </w:p>
          <w:p w14:paraId="39112CF8" w14:textId="77777777" w:rsidR="00B253C6" w:rsidRDefault="00B253C6" w:rsidP="00B253C6">
            <w:pPr>
              <w:pStyle w:val="RepTable"/>
            </w:pPr>
            <w:r>
              <w:t xml:space="preserve">Edition Number: M-193730-01-1 </w:t>
            </w:r>
          </w:p>
          <w:p w14:paraId="62F6F238" w14:textId="77777777" w:rsidR="00B253C6" w:rsidRDefault="00B253C6" w:rsidP="00B253C6">
            <w:pPr>
              <w:pStyle w:val="RepTable"/>
            </w:pPr>
            <w:r>
              <w:t xml:space="preserve">Date: 1999-08-26 </w:t>
            </w:r>
          </w:p>
          <w:p w14:paraId="36B73D2A" w14:textId="77777777" w:rsidR="00B253C6" w:rsidRDefault="00B253C6" w:rsidP="00B253C6">
            <w:pPr>
              <w:pStyle w:val="RepTable"/>
            </w:pPr>
            <w:r>
              <w:t>GLP/GEP: yes, unpublished</w:t>
            </w:r>
          </w:p>
        </w:tc>
        <w:tc>
          <w:tcPr>
            <w:tcW w:w="357" w:type="pct"/>
          </w:tcPr>
          <w:p w14:paraId="2EB24089" w14:textId="77777777" w:rsidR="00B253C6" w:rsidRDefault="00B253C6" w:rsidP="00B253C6">
            <w:pPr>
              <w:pStyle w:val="RepTable"/>
              <w:jc w:val="center"/>
            </w:pPr>
            <w:r>
              <w:t>Y</w:t>
            </w:r>
          </w:p>
        </w:tc>
        <w:tc>
          <w:tcPr>
            <w:tcW w:w="402" w:type="pct"/>
          </w:tcPr>
          <w:p w14:paraId="07629E2A" w14:textId="77777777" w:rsidR="00B253C6" w:rsidRDefault="00B253C6" w:rsidP="00B253C6">
            <w:pPr>
              <w:pStyle w:val="RepTable"/>
              <w:jc w:val="center"/>
            </w:pPr>
            <w:r>
              <w:t>Bayer CropScience</w:t>
            </w:r>
          </w:p>
        </w:tc>
      </w:tr>
      <w:tr w:rsidR="00A046A7" w:rsidRPr="008E104C" w14:paraId="31E71C1B" w14:textId="77777777" w:rsidTr="00DA3955">
        <w:tc>
          <w:tcPr>
            <w:tcW w:w="440" w:type="pct"/>
          </w:tcPr>
          <w:p w14:paraId="42529563" w14:textId="77777777" w:rsidR="004E0513" w:rsidRDefault="004E0513" w:rsidP="004E0513">
            <w:pPr>
              <w:pStyle w:val="RepTable"/>
            </w:pPr>
            <w:r>
              <w:t>KCA 5.1.1 /09</w:t>
            </w:r>
          </w:p>
        </w:tc>
        <w:tc>
          <w:tcPr>
            <w:tcW w:w="618" w:type="pct"/>
          </w:tcPr>
          <w:p w14:paraId="7539DA64" w14:textId="77777777" w:rsidR="004E0513" w:rsidRDefault="004E0513" w:rsidP="004E0513">
            <w:pPr>
              <w:pStyle w:val="RepTable"/>
            </w:pPr>
            <w:r>
              <w:t>Anonymous</w:t>
            </w:r>
          </w:p>
        </w:tc>
        <w:tc>
          <w:tcPr>
            <w:tcW w:w="252" w:type="pct"/>
          </w:tcPr>
          <w:p w14:paraId="477C2FF4" w14:textId="77777777" w:rsidR="004E0513" w:rsidRDefault="004E0513" w:rsidP="004E0513">
            <w:pPr>
              <w:pStyle w:val="RepTable"/>
              <w:jc w:val="center"/>
            </w:pPr>
            <w:r>
              <w:t>2000</w:t>
            </w:r>
          </w:p>
        </w:tc>
        <w:tc>
          <w:tcPr>
            <w:tcW w:w="2931" w:type="pct"/>
          </w:tcPr>
          <w:p w14:paraId="024886C6" w14:textId="77777777" w:rsidR="004E0513" w:rsidRDefault="004E0513" w:rsidP="004E0513">
            <w:pPr>
              <w:pStyle w:val="RepTable"/>
            </w:pPr>
            <w:r>
              <w:t xml:space="preserve">Rat metabolism - repeated oral dose (7 x 250 mg/kg body weight) (U-14Cphenyl)-AE F130060 </w:t>
            </w:r>
          </w:p>
          <w:p w14:paraId="33671952" w14:textId="77777777" w:rsidR="004E0513" w:rsidRDefault="004E0513" w:rsidP="004E0513">
            <w:pPr>
              <w:pStyle w:val="RepTable"/>
            </w:pPr>
            <w:r>
              <w:t xml:space="preserve">Bayer CropScience, </w:t>
            </w:r>
          </w:p>
          <w:p w14:paraId="15432BE5" w14:textId="77777777" w:rsidR="004E0513" w:rsidRDefault="004E0513" w:rsidP="004E0513">
            <w:pPr>
              <w:pStyle w:val="RepTable"/>
            </w:pPr>
            <w:r>
              <w:t xml:space="preserve">Report No.: C008357, </w:t>
            </w:r>
          </w:p>
          <w:p w14:paraId="4CF7B726" w14:textId="77777777" w:rsidR="004E0513" w:rsidRDefault="004E0513" w:rsidP="004E0513">
            <w:pPr>
              <w:pStyle w:val="RepTable"/>
            </w:pPr>
            <w:r>
              <w:t xml:space="preserve">Edition Number: M-197420-01-1 </w:t>
            </w:r>
          </w:p>
          <w:p w14:paraId="563A072B" w14:textId="77777777" w:rsidR="004E0513" w:rsidRDefault="004E0513" w:rsidP="004E0513">
            <w:pPr>
              <w:pStyle w:val="RepTable"/>
            </w:pPr>
            <w:r>
              <w:t xml:space="preserve">EPA MRID No.: 45386415 </w:t>
            </w:r>
          </w:p>
          <w:p w14:paraId="0B31D8B6" w14:textId="77777777" w:rsidR="004E0513" w:rsidRDefault="004E0513" w:rsidP="004E0513">
            <w:pPr>
              <w:pStyle w:val="RepTable"/>
            </w:pPr>
            <w:r>
              <w:t xml:space="preserve">Date: 2000-05-15 </w:t>
            </w:r>
          </w:p>
          <w:p w14:paraId="12537AAA" w14:textId="77777777" w:rsidR="004E0513" w:rsidRDefault="004E0513" w:rsidP="004E0513">
            <w:pPr>
              <w:pStyle w:val="RepTable"/>
            </w:pPr>
            <w:r>
              <w:lastRenderedPageBreak/>
              <w:t>GLP/GEP: yes, unpublished</w:t>
            </w:r>
          </w:p>
        </w:tc>
        <w:tc>
          <w:tcPr>
            <w:tcW w:w="357" w:type="pct"/>
          </w:tcPr>
          <w:p w14:paraId="2795763E" w14:textId="77777777" w:rsidR="004E0513" w:rsidRDefault="004E0513" w:rsidP="004E0513">
            <w:pPr>
              <w:pStyle w:val="RepTable"/>
              <w:jc w:val="center"/>
            </w:pPr>
            <w:r>
              <w:lastRenderedPageBreak/>
              <w:t>Y</w:t>
            </w:r>
          </w:p>
        </w:tc>
        <w:tc>
          <w:tcPr>
            <w:tcW w:w="402" w:type="pct"/>
          </w:tcPr>
          <w:p w14:paraId="2BE601FD" w14:textId="77777777" w:rsidR="004E0513" w:rsidRDefault="004E0513" w:rsidP="004E0513">
            <w:pPr>
              <w:pStyle w:val="RepTable"/>
              <w:jc w:val="center"/>
            </w:pPr>
            <w:r>
              <w:t>Bayer CropScience</w:t>
            </w:r>
          </w:p>
        </w:tc>
      </w:tr>
      <w:tr w:rsidR="00A046A7" w:rsidRPr="008E104C" w14:paraId="45736266" w14:textId="77777777" w:rsidTr="00DA3955">
        <w:tc>
          <w:tcPr>
            <w:tcW w:w="440" w:type="pct"/>
          </w:tcPr>
          <w:p w14:paraId="0A2DFF72" w14:textId="77777777" w:rsidR="0078745F" w:rsidRDefault="0078745F" w:rsidP="0078745F">
            <w:pPr>
              <w:pStyle w:val="RepTable"/>
            </w:pPr>
            <w:r>
              <w:t>KCA 5.1.1 /10</w:t>
            </w:r>
          </w:p>
        </w:tc>
        <w:tc>
          <w:tcPr>
            <w:tcW w:w="618" w:type="pct"/>
          </w:tcPr>
          <w:p w14:paraId="21AD5E68" w14:textId="77777777" w:rsidR="0078745F" w:rsidRDefault="0078745F" w:rsidP="0078745F">
            <w:pPr>
              <w:pStyle w:val="RepTable"/>
            </w:pPr>
            <w:r>
              <w:t>Anonymous</w:t>
            </w:r>
          </w:p>
        </w:tc>
        <w:tc>
          <w:tcPr>
            <w:tcW w:w="252" w:type="pct"/>
          </w:tcPr>
          <w:p w14:paraId="130B72C8" w14:textId="77777777" w:rsidR="0078745F" w:rsidRDefault="0078745F" w:rsidP="0078745F">
            <w:pPr>
              <w:pStyle w:val="RepTable"/>
              <w:jc w:val="center"/>
            </w:pPr>
            <w:r>
              <w:t>2013</w:t>
            </w:r>
          </w:p>
        </w:tc>
        <w:tc>
          <w:tcPr>
            <w:tcW w:w="2931" w:type="pct"/>
          </w:tcPr>
          <w:p w14:paraId="393F2292" w14:textId="77777777" w:rsidR="0078745F" w:rsidRDefault="0078745F" w:rsidP="0078745F">
            <w:pPr>
              <w:pStyle w:val="RepTable"/>
            </w:pPr>
            <w:r>
              <w:t xml:space="preserve">[Pyrimidyl-2- 14C]mesosulfuron-methyl: Metabolic stability and profiling in liver microsomes from rats and humans for Inter-Species Comparison </w:t>
            </w:r>
          </w:p>
          <w:p w14:paraId="461E128E" w14:textId="77777777" w:rsidR="0078745F" w:rsidRDefault="0078745F" w:rsidP="0078745F">
            <w:pPr>
              <w:pStyle w:val="RepTable"/>
            </w:pPr>
            <w:r>
              <w:t xml:space="preserve">Bayer CropScience, </w:t>
            </w:r>
          </w:p>
          <w:p w14:paraId="0ABAB16C" w14:textId="77777777" w:rsidR="0078745F" w:rsidRDefault="0078745F" w:rsidP="0078745F">
            <w:pPr>
              <w:pStyle w:val="RepTable"/>
            </w:pPr>
            <w:r>
              <w:t xml:space="preserve">Report No.: EnSa-13-0829, </w:t>
            </w:r>
          </w:p>
          <w:p w14:paraId="37353BED" w14:textId="77777777" w:rsidR="0078745F" w:rsidRDefault="0078745F" w:rsidP="0078745F">
            <w:pPr>
              <w:pStyle w:val="RepTable"/>
            </w:pPr>
            <w:r>
              <w:t xml:space="preserve">Edition Number: M-470477-01-1 </w:t>
            </w:r>
          </w:p>
          <w:p w14:paraId="1048B5B6" w14:textId="77777777" w:rsidR="0078745F" w:rsidRDefault="0078745F" w:rsidP="0078745F">
            <w:pPr>
              <w:pStyle w:val="RepTable"/>
            </w:pPr>
            <w:r>
              <w:t xml:space="preserve">Date: 2013-11-15 </w:t>
            </w:r>
          </w:p>
          <w:p w14:paraId="506FCCF3" w14:textId="77777777" w:rsidR="0078745F" w:rsidRDefault="0078745F" w:rsidP="0078745F">
            <w:pPr>
              <w:pStyle w:val="RepTable"/>
            </w:pPr>
            <w:r>
              <w:t>GLP/GEP: yes, unpublished</w:t>
            </w:r>
          </w:p>
        </w:tc>
        <w:tc>
          <w:tcPr>
            <w:tcW w:w="357" w:type="pct"/>
          </w:tcPr>
          <w:p w14:paraId="6C166B34" w14:textId="77777777" w:rsidR="0078745F" w:rsidRDefault="0078745F" w:rsidP="0078745F">
            <w:pPr>
              <w:pStyle w:val="RepTable"/>
              <w:jc w:val="center"/>
            </w:pPr>
            <w:r>
              <w:t>Y</w:t>
            </w:r>
          </w:p>
        </w:tc>
        <w:tc>
          <w:tcPr>
            <w:tcW w:w="402" w:type="pct"/>
          </w:tcPr>
          <w:p w14:paraId="331B9D6E" w14:textId="77777777" w:rsidR="0078745F" w:rsidRDefault="0078745F" w:rsidP="0078745F">
            <w:pPr>
              <w:pStyle w:val="RepTable"/>
              <w:jc w:val="center"/>
            </w:pPr>
            <w:r>
              <w:t>Bayer CropScience</w:t>
            </w:r>
          </w:p>
        </w:tc>
      </w:tr>
      <w:tr w:rsidR="00A046A7" w:rsidRPr="008E104C" w14:paraId="57C9E2ED" w14:textId="77777777" w:rsidTr="00DA3955">
        <w:tc>
          <w:tcPr>
            <w:tcW w:w="440" w:type="pct"/>
          </w:tcPr>
          <w:p w14:paraId="7692A9EF" w14:textId="77777777" w:rsidR="0078745F" w:rsidRDefault="0078745F" w:rsidP="0078745F">
            <w:pPr>
              <w:pStyle w:val="RepTable"/>
            </w:pPr>
            <w:r>
              <w:t>KCA 5.1.2 /01</w:t>
            </w:r>
          </w:p>
        </w:tc>
        <w:tc>
          <w:tcPr>
            <w:tcW w:w="618" w:type="pct"/>
          </w:tcPr>
          <w:p w14:paraId="738E2F94" w14:textId="77777777" w:rsidR="0078745F" w:rsidRDefault="0078745F" w:rsidP="0078745F">
            <w:pPr>
              <w:pStyle w:val="RepTable"/>
            </w:pPr>
            <w:r>
              <w:t>Anonymous</w:t>
            </w:r>
          </w:p>
        </w:tc>
        <w:tc>
          <w:tcPr>
            <w:tcW w:w="252" w:type="pct"/>
          </w:tcPr>
          <w:p w14:paraId="30C4476A" w14:textId="77777777" w:rsidR="0078745F" w:rsidRDefault="0078745F" w:rsidP="0078745F">
            <w:pPr>
              <w:pStyle w:val="RepTable"/>
              <w:jc w:val="center"/>
            </w:pPr>
            <w:r>
              <w:t>2000</w:t>
            </w:r>
          </w:p>
        </w:tc>
        <w:tc>
          <w:tcPr>
            <w:tcW w:w="2931" w:type="pct"/>
          </w:tcPr>
          <w:p w14:paraId="74F470B7" w14:textId="77777777" w:rsidR="0078745F" w:rsidRDefault="0078745F" w:rsidP="0078745F">
            <w:pPr>
              <w:pStyle w:val="RepTable"/>
            </w:pPr>
            <w:r>
              <w:t xml:space="preserve">In vivo dermal absorption in the rat using an oil suspension formulation (14C)-AE F130060 Code: AE F130060 01 1K12 A7 </w:t>
            </w:r>
          </w:p>
          <w:p w14:paraId="60951A0F" w14:textId="77777777" w:rsidR="0078745F" w:rsidRDefault="0078745F" w:rsidP="0078745F">
            <w:pPr>
              <w:pStyle w:val="RepTable"/>
            </w:pPr>
            <w:r>
              <w:t xml:space="preserve">Bayer CropScience, </w:t>
            </w:r>
          </w:p>
          <w:p w14:paraId="53159BC6" w14:textId="77777777" w:rsidR="0078745F" w:rsidRDefault="0078745F" w:rsidP="0078745F">
            <w:pPr>
              <w:pStyle w:val="RepTable"/>
            </w:pPr>
            <w:r>
              <w:t xml:space="preserve">Report No.: C009130, </w:t>
            </w:r>
          </w:p>
          <w:p w14:paraId="7F05CB19" w14:textId="77777777" w:rsidR="0078745F" w:rsidRDefault="0078745F" w:rsidP="0078745F">
            <w:pPr>
              <w:pStyle w:val="RepTable"/>
            </w:pPr>
            <w:r>
              <w:t xml:space="preserve">Report includes Trial Nos.: 194/2 23 TOX0 0028 </w:t>
            </w:r>
          </w:p>
          <w:p w14:paraId="1C4D8BEC" w14:textId="77777777" w:rsidR="0078745F" w:rsidRDefault="0078745F" w:rsidP="0078745F">
            <w:pPr>
              <w:pStyle w:val="RepTable"/>
            </w:pPr>
            <w:r>
              <w:t xml:space="preserve">Edition Number: M-198123-01-1 </w:t>
            </w:r>
          </w:p>
          <w:p w14:paraId="65FDB0BA" w14:textId="77777777" w:rsidR="0078745F" w:rsidRDefault="0078745F" w:rsidP="0078745F">
            <w:pPr>
              <w:pStyle w:val="RepTable"/>
            </w:pPr>
            <w:r>
              <w:t xml:space="preserve">Date: 2000-08-02 </w:t>
            </w:r>
          </w:p>
          <w:p w14:paraId="5071C129" w14:textId="77777777" w:rsidR="0078745F" w:rsidRDefault="0078745F" w:rsidP="0078745F">
            <w:pPr>
              <w:pStyle w:val="RepTable"/>
            </w:pPr>
            <w:r>
              <w:t>GLP/GEP: yes, unpublished</w:t>
            </w:r>
          </w:p>
        </w:tc>
        <w:tc>
          <w:tcPr>
            <w:tcW w:w="357" w:type="pct"/>
          </w:tcPr>
          <w:p w14:paraId="370C29D2" w14:textId="77777777" w:rsidR="0078745F" w:rsidRDefault="0078745F" w:rsidP="0078745F">
            <w:pPr>
              <w:pStyle w:val="RepTable"/>
              <w:jc w:val="center"/>
            </w:pPr>
            <w:r>
              <w:t>Y</w:t>
            </w:r>
          </w:p>
        </w:tc>
        <w:tc>
          <w:tcPr>
            <w:tcW w:w="402" w:type="pct"/>
          </w:tcPr>
          <w:p w14:paraId="68AD34A7" w14:textId="77777777" w:rsidR="0078745F" w:rsidRDefault="0078745F" w:rsidP="0078745F">
            <w:pPr>
              <w:pStyle w:val="RepTable"/>
              <w:jc w:val="center"/>
            </w:pPr>
            <w:r>
              <w:t>Bayer CropScience</w:t>
            </w:r>
          </w:p>
        </w:tc>
      </w:tr>
      <w:tr w:rsidR="00A046A7" w:rsidRPr="008E104C" w14:paraId="194BE302" w14:textId="77777777" w:rsidTr="00DA3955">
        <w:tc>
          <w:tcPr>
            <w:tcW w:w="440" w:type="pct"/>
          </w:tcPr>
          <w:p w14:paraId="77138C64" w14:textId="77777777" w:rsidR="00BF4C84" w:rsidRDefault="00BF4C84" w:rsidP="00BF4C84">
            <w:pPr>
              <w:pStyle w:val="RepTable"/>
            </w:pPr>
            <w:r>
              <w:t>KCA 5.2.1 /01</w:t>
            </w:r>
          </w:p>
        </w:tc>
        <w:tc>
          <w:tcPr>
            <w:tcW w:w="618" w:type="pct"/>
          </w:tcPr>
          <w:p w14:paraId="43FDC08E" w14:textId="77777777" w:rsidR="00BF4C84" w:rsidRDefault="00BF4C84" w:rsidP="00BF4C84">
            <w:pPr>
              <w:pStyle w:val="RepTable"/>
            </w:pPr>
            <w:r>
              <w:t>Anonymous</w:t>
            </w:r>
          </w:p>
        </w:tc>
        <w:tc>
          <w:tcPr>
            <w:tcW w:w="252" w:type="pct"/>
          </w:tcPr>
          <w:p w14:paraId="78D0D489" w14:textId="77777777" w:rsidR="00BF4C84" w:rsidRDefault="00BF4C84" w:rsidP="00BF4C84">
            <w:pPr>
              <w:pStyle w:val="RepTable"/>
              <w:jc w:val="center"/>
            </w:pPr>
            <w:r>
              <w:t>1996</w:t>
            </w:r>
          </w:p>
        </w:tc>
        <w:tc>
          <w:tcPr>
            <w:tcW w:w="2931" w:type="pct"/>
          </w:tcPr>
          <w:p w14:paraId="7E767A83" w14:textId="77777777" w:rsidR="00BF4C84" w:rsidRDefault="00BF4C84" w:rsidP="00BF4C84">
            <w:pPr>
              <w:pStyle w:val="RepTable"/>
            </w:pPr>
            <w:r>
              <w:t xml:space="preserve">Hoe 130060; Substance, technical; (Code: Hoe 130060 00 ZC96 0001) - Testing for acute oral toxicity in the male and female Wistar rat </w:t>
            </w:r>
          </w:p>
          <w:p w14:paraId="2246DF6A" w14:textId="77777777" w:rsidR="00BF4C84" w:rsidRDefault="00BF4C84" w:rsidP="00BF4C84">
            <w:pPr>
              <w:pStyle w:val="RepTable"/>
            </w:pPr>
            <w:r>
              <w:t xml:space="preserve">Bayer CropScience, </w:t>
            </w:r>
          </w:p>
          <w:p w14:paraId="13F5A7AC" w14:textId="77777777" w:rsidR="00BF4C84" w:rsidRDefault="00BF4C84" w:rsidP="00BF4C84">
            <w:pPr>
              <w:pStyle w:val="RepTable"/>
            </w:pPr>
            <w:r>
              <w:t xml:space="preserve">Report No.: A56612, </w:t>
            </w:r>
          </w:p>
          <w:p w14:paraId="522E33DF" w14:textId="77777777" w:rsidR="00BF4C84" w:rsidRDefault="00BF4C84" w:rsidP="00BF4C84">
            <w:pPr>
              <w:pStyle w:val="RepTable"/>
            </w:pPr>
            <w:r>
              <w:t xml:space="preserve">Report includes Trial Nos.: 96.00 09 </w:t>
            </w:r>
          </w:p>
          <w:p w14:paraId="5188C94D" w14:textId="77777777" w:rsidR="00BF4C84" w:rsidRDefault="00BF4C84" w:rsidP="00BF4C84">
            <w:pPr>
              <w:pStyle w:val="RepTable"/>
            </w:pPr>
            <w:r>
              <w:t xml:space="preserve">Edition Number: M-140405-01-1 </w:t>
            </w:r>
          </w:p>
          <w:p w14:paraId="079F8045" w14:textId="77777777" w:rsidR="00BF4C84" w:rsidRDefault="00BF4C84" w:rsidP="00BF4C84">
            <w:pPr>
              <w:pStyle w:val="RepTable"/>
            </w:pPr>
            <w:r>
              <w:t xml:space="preserve">Date: 1996-04-09 </w:t>
            </w:r>
          </w:p>
          <w:p w14:paraId="0D087CC2" w14:textId="77777777" w:rsidR="00BF4C84" w:rsidRDefault="00BF4C84" w:rsidP="00BF4C84">
            <w:pPr>
              <w:pStyle w:val="RepTable"/>
            </w:pPr>
            <w:r>
              <w:t>GLP/GEP: yes, unpublished</w:t>
            </w:r>
          </w:p>
        </w:tc>
        <w:tc>
          <w:tcPr>
            <w:tcW w:w="357" w:type="pct"/>
          </w:tcPr>
          <w:p w14:paraId="19A6DFF7" w14:textId="77777777" w:rsidR="00BF4C84" w:rsidRDefault="00BF4C84" w:rsidP="00BF4C84">
            <w:pPr>
              <w:pStyle w:val="RepTable"/>
              <w:jc w:val="center"/>
            </w:pPr>
            <w:r>
              <w:t>Y</w:t>
            </w:r>
          </w:p>
        </w:tc>
        <w:tc>
          <w:tcPr>
            <w:tcW w:w="402" w:type="pct"/>
          </w:tcPr>
          <w:p w14:paraId="31EAD721" w14:textId="77777777" w:rsidR="00BF4C84" w:rsidRDefault="00BF4C84" w:rsidP="00BF4C84">
            <w:pPr>
              <w:pStyle w:val="RepTable"/>
              <w:jc w:val="center"/>
            </w:pPr>
            <w:r>
              <w:t>Bayer CropScience</w:t>
            </w:r>
          </w:p>
        </w:tc>
      </w:tr>
      <w:tr w:rsidR="00A046A7" w:rsidRPr="008E104C" w14:paraId="38C9DA3D" w14:textId="77777777" w:rsidTr="00DA3955">
        <w:tc>
          <w:tcPr>
            <w:tcW w:w="440" w:type="pct"/>
          </w:tcPr>
          <w:p w14:paraId="0F508B49" w14:textId="77777777" w:rsidR="00FF182C" w:rsidRDefault="00FF182C" w:rsidP="00FF182C">
            <w:pPr>
              <w:pStyle w:val="RepTable"/>
            </w:pPr>
            <w:r>
              <w:t>KCA 5.2.2 /01</w:t>
            </w:r>
          </w:p>
        </w:tc>
        <w:tc>
          <w:tcPr>
            <w:tcW w:w="618" w:type="pct"/>
          </w:tcPr>
          <w:p w14:paraId="1FFC34E8" w14:textId="77777777" w:rsidR="00FF182C" w:rsidRDefault="00FF182C" w:rsidP="00FF182C">
            <w:pPr>
              <w:pStyle w:val="RepTable"/>
            </w:pPr>
            <w:r>
              <w:t>Anonymous</w:t>
            </w:r>
          </w:p>
        </w:tc>
        <w:tc>
          <w:tcPr>
            <w:tcW w:w="252" w:type="pct"/>
          </w:tcPr>
          <w:p w14:paraId="29866367" w14:textId="77777777" w:rsidR="00FF182C" w:rsidRDefault="00FF182C" w:rsidP="00FF182C">
            <w:pPr>
              <w:pStyle w:val="RepTable"/>
              <w:jc w:val="center"/>
            </w:pPr>
            <w:r>
              <w:t>1996</w:t>
            </w:r>
          </w:p>
        </w:tc>
        <w:tc>
          <w:tcPr>
            <w:tcW w:w="2931" w:type="pct"/>
          </w:tcPr>
          <w:p w14:paraId="23A025F6" w14:textId="77777777" w:rsidR="00FF182C" w:rsidRDefault="00FF182C" w:rsidP="00FF182C">
            <w:pPr>
              <w:pStyle w:val="RepTable"/>
            </w:pPr>
            <w:r>
              <w:t xml:space="preserve">Hoe 130060; Substance, technical; (Code: Hoe 130060 00 ZC96 0001) - Testing for acute dermal toxicity in the male and female Wistar rat </w:t>
            </w:r>
          </w:p>
          <w:p w14:paraId="51DD030B" w14:textId="77777777" w:rsidR="00FF182C" w:rsidRDefault="00FF182C" w:rsidP="00FF182C">
            <w:pPr>
              <w:pStyle w:val="RepTable"/>
            </w:pPr>
            <w:r>
              <w:t xml:space="preserve">Bayer CropScience, </w:t>
            </w:r>
          </w:p>
          <w:p w14:paraId="26CA8B13" w14:textId="77777777" w:rsidR="00FF182C" w:rsidRDefault="00FF182C" w:rsidP="00FF182C">
            <w:pPr>
              <w:pStyle w:val="RepTable"/>
            </w:pPr>
            <w:r>
              <w:t xml:space="preserve">Report No.: A56613, </w:t>
            </w:r>
          </w:p>
          <w:p w14:paraId="434615B8" w14:textId="77777777" w:rsidR="00FF182C" w:rsidRDefault="00FF182C" w:rsidP="00FF182C">
            <w:pPr>
              <w:pStyle w:val="RepTable"/>
            </w:pPr>
            <w:r>
              <w:t xml:space="preserve">Report includes Trial Nos.: 96.00 10 </w:t>
            </w:r>
          </w:p>
          <w:p w14:paraId="72BC080F" w14:textId="77777777" w:rsidR="00FF182C" w:rsidRDefault="00FF182C" w:rsidP="00FF182C">
            <w:pPr>
              <w:pStyle w:val="RepTable"/>
            </w:pPr>
            <w:r>
              <w:t xml:space="preserve">Edition Number: M-140406-01-1 </w:t>
            </w:r>
          </w:p>
          <w:p w14:paraId="328E2DF2" w14:textId="77777777" w:rsidR="00FF182C" w:rsidRDefault="00FF182C" w:rsidP="00FF182C">
            <w:pPr>
              <w:pStyle w:val="RepTable"/>
            </w:pPr>
            <w:r>
              <w:lastRenderedPageBreak/>
              <w:t xml:space="preserve">Date: 1996-04-09 </w:t>
            </w:r>
          </w:p>
          <w:p w14:paraId="1385788E" w14:textId="77777777" w:rsidR="00FF182C" w:rsidRDefault="00FF182C" w:rsidP="00FF182C">
            <w:pPr>
              <w:pStyle w:val="RepTable"/>
            </w:pPr>
            <w:r>
              <w:t>GLP/GEP: yes, unpublished</w:t>
            </w:r>
          </w:p>
        </w:tc>
        <w:tc>
          <w:tcPr>
            <w:tcW w:w="357" w:type="pct"/>
          </w:tcPr>
          <w:p w14:paraId="026E98AF" w14:textId="77777777" w:rsidR="00FF182C" w:rsidRDefault="00FF182C" w:rsidP="00FF182C">
            <w:pPr>
              <w:pStyle w:val="RepTable"/>
              <w:jc w:val="center"/>
            </w:pPr>
            <w:r>
              <w:lastRenderedPageBreak/>
              <w:t>Y</w:t>
            </w:r>
          </w:p>
        </w:tc>
        <w:tc>
          <w:tcPr>
            <w:tcW w:w="402" w:type="pct"/>
          </w:tcPr>
          <w:p w14:paraId="67E434C8" w14:textId="77777777" w:rsidR="00FF182C" w:rsidRDefault="00FF182C" w:rsidP="00FF182C">
            <w:pPr>
              <w:pStyle w:val="RepTable"/>
              <w:jc w:val="center"/>
            </w:pPr>
            <w:r>
              <w:t>Bayer CropScience</w:t>
            </w:r>
          </w:p>
        </w:tc>
      </w:tr>
      <w:tr w:rsidR="00A046A7" w:rsidRPr="008E104C" w14:paraId="50F33414" w14:textId="77777777" w:rsidTr="00DA3955">
        <w:tc>
          <w:tcPr>
            <w:tcW w:w="440" w:type="pct"/>
          </w:tcPr>
          <w:p w14:paraId="32C63120" w14:textId="77777777" w:rsidR="00120C00" w:rsidRDefault="00120C00" w:rsidP="00120C00">
            <w:pPr>
              <w:pStyle w:val="RepTable"/>
            </w:pPr>
            <w:r>
              <w:t>KCA 5.2.3 /01</w:t>
            </w:r>
          </w:p>
        </w:tc>
        <w:tc>
          <w:tcPr>
            <w:tcW w:w="618" w:type="pct"/>
          </w:tcPr>
          <w:p w14:paraId="78575FBB" w14:textId="77777777" w:rsidR="00120C00" w:rsidRDefault="00120C00" w:rsidP="00120C00">
            <w:pPr>
              <w:pStyle w:val="RepTable"/>
            </w:pPr>
            <w:r>
              <w:t>Anonymous</w:t>
            </w:r>
          </w:p>
        </w:tc>
        <w:tc>
          <w:tcPr>
            <w:tcW w:w="252" w:type="pct"/>
          </w:tcPr>
          <w:p w14:paraId="4B00713C" w14:textId="77777777" w:rsidR="00120C00" w:rsidRDefault="00120C00" w:rsidP="00120C00">
            <w:pPr>
              <w:pStyle w:val="RepTable"/>
              <w:jc w:val="center"/>
            </w:pPr>
            <w:r>
              <w:t>1999</w:t>
            </w:r>
          </w:p>
        </w:tc>
        <w:tc>
          <w:tcPr>
            <w:tcW w:w="2931" w:type="pct"/>
          </w:tcPr>
          <w:p w14:paraId="6B04DEA4" w14:textId="77777777" w:rsidR="00120C00" w:rsidRDefault="00120C00" w:rsidP="00120C00">
            <w:pPr>
              <w:pStyle w:val="RepTable"/>
            </w:pPr>
            <w:r>
              <w:t xml:space="preserve">Testing for acute dust inhalation toxicity in male and female Sprague Dawley rats 4-hour LC50 AE F130060 substance technical Code: AE F130060 00 1C95 0001 </w:t>
            </w:r>
          </w:p>
          <w:p w14:paraId="34DE1D3C" w14:textId="77777777" w:rsidR="00120C00" w:rsidRDefault="00120C00" w:rsidP="00120C00">
            <w:pPr>
              <w:pStyle w:val="RepTable"/>
            </w:pPr>
            <w:r>
              <w:t xml:space="preserve">Bayer CropScience, </w:t>
            </w:r>
          </w:p>
          <w:p w14:paraId="481450C0" w14:textId="77777777" w:rsidR="00120C00" w:rsidRDefault="00120C00" w:rsidP="00120C00">
            <w:pPr>
              <w:pStyle w:val="RepTable"/>
            </w:pPr>
            <w:r>
              <w:t xml:space="preserve">Report No.: C003755, </w:t>
            </w:r>
          </w:p>
          <w:p w14:paraId="4E6ABA4E" w14:textId="77777777" w:rsidR="00120C00" w:rsidRDefault="00120C00" w:rsidP="00120C00">
            <w:pPr>
              <w:pStyle w:val="RepTable"/>
            </w:pPr>
            <w:r>
              <w:t xml:space="preserve">Report includes Trial Nos.: 1998. 0681 98.06 81 </w:t>
            </w:r>
          </w:p>
          <w:p w14:paraId="6F7A1308" w14:textId="77777777" w:rsidR="00120C00" w:rsidRDefault="00120C00" w:rsidP="00120C00">
            <w:pPr>
              <w:pStyle w:val="RepTable"/>
            </w:pPr>
            <w:r>
              <w:t xml:space="preserve">Edition Number: M-186735-02-1 </w:t>
            </w:r>
          </w:p>
          <w:p w14:paraId="39390BCC" w14:textId="77777777" w:rsidR="00120C00" w:rsidRDefault="00120C00" w:rsidP="00120C00">
            <w:pPr>
              <w:pStyle w:val="RepTable"/>
            </w:pPr>
            <w:r>
              <w:t xml:space="preserve">Date: 1999-04-21 ...Amended: 2001-03-22 </w:t>
            </w:r>
          </w:p>
          <w:p w14:paraId="5C866E8B" w14:textId="77777777" w:rsidR="00120C00" w:rsidRDefault="00120C00" w:rsidP="00120C00">
            <w:pPr>
              <w:pStyle w:val="RepTable"/>
            </w:pPr>
            <w:r>
              <w:t>GLP/GEP: yes, unpublished</w:t>
            </w:r>
          </w:p>
        </w:tc>
        <w:tc>
          <w:tcPr>
            <w:tcW w:w="357" w:type="pct"/>
          </w:tcPr>
          <w:p w14:paraId="2C4BB7BE" w14:textId="77777777" w:rsidR="00120C00" w:rsidRDefault="00120C00" w:rsidP="00120C00">
            <w:pPr>
              <w:pStyle w:val="RepTable"/>
              <w:jc w:val="center"/>
            </w:pPr>
            <w:r>
              <w:t>Y</w:t>
            </w:r>
          </w:p>
        </w:tc>
        <w:tc>
          <w:tcPr>
            <w:tcW w:w="402" w:type="pct"/>
          </w:tcPr>
          <w:p w14:paraId="6FD4C76B" w14:textId="77777777" w:rsidR="00120C00" w:rsidRDefault="00120C00" w:rsidP="00120C00">
            <w:pPr>
              <w:pStyle w:val="RepTable"/>
              <w:jc w:val="center"/>
            </w:pPr>
            <w:r>
              <w:t>Bayer CropScience</w:t>
            </w:r>
          </w:p>
        </w:tc>
      </w:tr>
      <w:tr w:rsidR="00A046A7" w:rsidRPr="008E104C" w14:paraId="04AA8905" w14:textId="77777777" w:rsidTr="00DA3955">
        <w:tc>
          <w:tcPr>
            <w:tcW w:w="440" w:type="pct"/>
          </w:tcPr>
          <w:p w14:paraId="1D21C5CC" w14:textId="77777777" w:rsidR="00120C00" w:rsidRDefault="00120C00" w:rsidP="00120C00">
            <w:pPr>
              <w:pStyle w:val="RepTable"/>
            </w:pPr>
            <w:r>
              <w:t>KCA 5.2.4 /01</w:t>
            </w:r>
          </w:p>
        </w:tc>
        <w:tc>
          <w:tcPr>
            <w:tcW w:w="618" w:type="pct"/>
          </w:tcPr>
          <w:p w14:paraId="33ADF77B" w14:textId="77777777" w:rsidR="00120C00" w:rsidRDefault="00120C00" w:rsidP="00120C00">
            <w:pPr>
              <w:pStyle w:val="RepTable"/>
            </w:pPr>
            <w:r>
              <w:t>Anonymous</w:t>
            </w:r>
          </w:p>
        </w:tc>
        <w:tc>
          <w:tcPr>
            <w:tcW w:w="252" w:type="pct"/>
          </w:tcPr>
          <w:p w14:paraId="33FBF164" w14:textId="77777777" w:rsidR="00120C00" w:rsidRDefault="00120C00" w:rsidP="00120C00">
            <w:pPr>
              <w:pStyle w:val="RepTable"/>
              <w:jc w:val="center"/>
            </w:pPr>
            <w:r>
              <w:t>1996</w:t>
            </w:r>
          </w:p>
        </w:tc>
        <w:tc>
          <w:tcPr>
            <w:tcW w:w="2931" w:type="pct"/>
          </w:tcPr>
          <w:p w14:paraId="63685CA6" w14:textId="77777777" w:rsidR="00120C00" w:rsidRDefault="00120C00" w:rsidP="00120C00">
            <w:pPr>
              <w:pStyle w:val="RepTable"/>
            </w:pPr>
            <w:r>
              <w:t xml:space="preserve">Hoe 130060; Substance, technical; (Code: Hoe 130060 00 ZC96 0001) - Testing for primary dermal irritation in the rabbit </w:t>
            </w:r>
          </w:p>
          <w:p w14:paraId="35B7258C" w14:textId="77777777" w:rsidR="00120C00" w:rsidRDefault="00120C00" w:rsidP="00120C00">
            <w:pPr>
              <w:pStyle w:val="RepTable"/>
            </w:pPr>
            <w:r>
              <w:t xml:space="preserve">Bayer CropScience, </w:t>
            </w:r>
          </w:p>
          <w:p w14:paraId="4E282C26" w14:textId="77777777" w:rsidR="00120C00" w:rsidRDefault="00120C00" w:rsidP="00120C00">
            <w:pPr>
              <w:pStyle w:val="RepTable"/>
            </w:pPr>
            <w:r>
              <w:t xml:space="preserve">Report No.: A56736, </w:t>
            </w:r>
          </w:p>
          <w:p w14:paraId="763281CC" w14:textId="77777777" w:rsidR="00120C00" w:rsidRDefault="00120C00" w:rsidP="00120C00">
            <w:pPr>
              <w:pStyle w:val="RepTable"/>
            </w:pPr>
            <w:r>
              <w:t xml:space="preserve">Report includes Trial Nos.: 96.00 11 </w:t>
            </w:r>
          </w:p>
          <w:p w14:paraId="0AAA60B4" w14:textId="77777777" w:rsidR="00120C00" w:rsidRDefault="00120C00" w:rsidP="00120C00">
            <w:pPr>
              <w:pStyle w:val="RepTable"/>
            </w:pPr>
            <w:r>
              <w:t xml:space="preserve">Edition Number: M-140524-01-1 </w:t>
            </w:r>
          </w:p>
          <w:p w14:paraId="454C9AF4" w14:textId="77777777" w:rsidR="00120C00" w:rsidRDefault="00120C00" w:rsidP="00120C00">
            <w:pPr>
              <w:pStyle w:val="RepTable"/>
            </w:pPr>
            <w:r>
              <w:t xml:space="preserve">EPA MRID No.: 45386325 </w:t>
            </w:r>
          </w:p>
          <w:p w14:paraId="26E15A02" w14:textId="77777777" w:rsidR="00120C00" w:rsidRDefault="00120C00" w:rsidP="00120C00">
            <w:pPr>
              <w:pStyle w:val="RepTable"/>
            </w:pPr>
            <w:r>
              <w:t xml:space="preserve">Date: 1996-04-19 </w:t>
            </w:r>
          </w:p>
          <w:p w14:paraId="2E46D0A0" w14:textId="77777777" w:rsidR="00120C00" w:rsidRDefault="00120C00" w:rsidP="00120C00">
            <w:pPr>
              <w:pStyle w:val="RepTable"/>
            </w:pPr>
            <w:r>
              <w:t>GLP/GEP: yes, unpublished</w:t>
            </w:r>
          </w:p>
        </w:tc>
        <w:tc>
          <w:tcPr>
            <w:tcW w:w="357" w:type="pct"/>
          </w:tcPr>
          <w:p w14:paraId="6DBE520E" w14:textId="77777777" w:rsidR="00120C00" w:rsidRDefault="00120C00" w:rsidP="00120C00">
            <w:pPr>
              <w:pStyle w:val="RepTable"/>
              <w:jc w:val="center"/>
            </w:pPr>
            <w:r>
              <w:t>Y</w:t>
            </w:r>
          </w:p>
        </w:tc>
        <w:tc>
          <w:tcPr>
            <w:tcW w:w="402" w:type="pct"/>
          </w:tcPr>
          <w:p w14:paraId="395ECB50" w14:textId="77777777" w:rsidR="00120C00" w:rsidRDefault="00120C00" w:rsidP="00120C00">
            <w:pPr>
              <w:pStyle w:val="RepTable"/>
              <w:jc w:val="center"/>
            </w:pPr>
            <w:r>
              <w:t>Bayer CropScience</w:t>
            </w:r>
          </w:p>
        </w:tc>
      </w:tr>
      <w:tr w:rsidR="00A046A7" w:rsidRPr="008E104C" w14:paraId="2309B676" w14:textId="77777777" w:rsidTr="00DA3955">
        <w:tc>
          <w:tcPr>
            <w:tcW w:w="440" w:type="pct"/>
          </w:tcPr>
          <w:p w14:paraId="1D5726D6" w14:textId="77777777" w:rsidR="00134BA0" w:rsidRDefault="00134BA0" w:rsidP="00134BA0">
            <w:pPr>
              <w:pStyle w:val="RepTable"/>
            </w:pPr>
            <w:r>
              <w:t>KCA 5.2.5 /01</w:t>
            </w:r>
          </w:p>
        </w:tc>
        <w:tc>
          <w:tcPr>
            <w:tcW w:w="618" w:type="pct"/>
          </w:tcPr>
          <w:p w14:paraId="3379A50D" w14:textId="77777777" w:rsidR="00134BA0" w:rsidRDefault="00134BA0" w:rsidP="00134BA0">
            <w:pPr>
              <w:pStyle w:val="RepTable"/>
            </w:pPr>
            <w:r>
              <w:t>Anonymous</w:t>
            </w:r>
          </w:p>
        </w:tc>
        <w:tc>
          <w:tcPr>
            <w:tcW w:w="252" w:type="pct"/>
          </w:tcPr>
          <w:p w14:paraId="5CBDBE3C" w14:textId="77777777" w:rsidR="00134BA0" w:rsidRDefault="00134BA0" w:rsidP="00134BA0">
            <w:pPr>
              <w:pStyle w:val="RepTable"/>
              <w:jc w:val="center"/>
            </w:pPr>
            <w:r>
              <w:t>1996</w:t>
            </w:r>
          </w:p>
        </w:tc>
        <w:tc>
          <w:tcPr>
            <w:tcW w:w="2931" w:type="pct"/>
          </w:tcPr>
          <w:p w14:paraId="7637EDD1" w14:textId="77777777" w:rsidR="00134BA0" w:rsidRDefault="00134BA0" w:rsidP="00134BA0">
            <w:pPr>
              <w:pStyle w:val="RepTable"/>
            </w:pPr>
            <w:r>
              <w:t xml:space="preserve">Hoe 130060; Substance, technical; (Code: Hoe 130060 00 ZC96 0001) - Testing for primary eye irritation in the rabbit </w:t>
            </w:r>
          </w:p>
          <w:p w14:paraId="5AAB6BF3" w14:textId="77777777" w:rsidR="00134BA0" w:rsidRDefault="00134BA0" w:rsidP="00134BA0">
            <w:pPr>
              <w:pStyle w:val="RepTable"/>
            </w:pPr>
            <w:r>
              <w:t xml:space="preserve">CropScience, </w:t>
            </w:r>
          </w:p>
          <w:p w14:paraId="7D594162" w14:textId="77777777" w:rsidR="00134BA0" w:rsidRDefault="00134BA0" w:rsidP="00134BA0">
            <w:pPr>
              <w:pStyle w:val="RepTable"/>
            </w:pPr>
            <w:r>
              <w:t xml:space="preserve">Report No.: A56729, </w:t>
            </w:r>
          </w:p>
          <w:p w14:paraId="642E5352" w14:textId="77777777" w:rsidR="00134BA0" w:rsidRDefault="00134BA0" w:rsidP="00134BA0">
            <w:pPr>
              <w:pStyle w:val="RepTable"/>
            </w:pPr>
            <w:r>
              <w:t xml:space="preserve">Report includes Trial Nos.: 96.00 12 </w:t>
            </w:r>
          </w:p>
          <w:p w14:paraId="603F6168" w14:textId="77777777" w:rsidR="00134BA0" w:rsidRDefault="00134BA0" w:rsidP="00134BA0">
            <w:pPr>
              <w:pStyle w:val="RepTable"/>
            </w:pPr>
            <w:r>
              <w:t>GLP/GEP: yes, unpublished</w:t>
            </w:r>
          </w:p>
        </w:tc>
        <w:tc>
          <w:tcPr>
            <w:tcW w:w="357" w:type="pct"/>
          </w:tcPr>
          <w:p w14:paraId="7A88ACD8" w14:textId="77777777" w:rsidR="00134BA0" w:rsidRDefault="00134BA0" w:rsidP="00134BA0">
            <w:pPr>
              <w:pStyle w:val="RepTable"/>
              <w:jc w:val="center"/>
            </w:pPr>
            <w:r>
              <w:t>Y</w:t>
            </w:r>
          </w:p>
        </w:tc>
        <w:tc>
          <w:tcPr>
            <w:tcW w:w="402" w:type="pct"/>
          </w:tcPr>
          <w:p w14:paraId="685BC10B" w14:textId="77777777" w:rsidR="00134BA0" w:rsidRDefault="00134BA0" w:rsidP="00134BA0">
            <w:pPr>
              <w:pStyle w:val="RepTable"/>
              <w:jc w:val="center"/>
            </w:pPr>
            <w:r>
              <w:t>Bayer CropScience</w:t>
            </w:r>
          </w:p>
        </w:tc>
      </w:tr>
      <w:tr w:rsidR="00A046A7" w:rsidRPr="008E104C" w14:paraId="23A07CB6" w14:textId="77777777" w:rsidTr="00DA3955">
        <w:tc>
          <w:tcPr>
            <w:tcW w:w="440" w:type="pct"/>
          </w:tcPr>
          <w:p w14:paraId="46A9A32F" w14:textId="77777777" w:rsidR="002256DE" w:rsidRDefault="002256DE" w:rsidP="002256DE">
            <w:pPr>
              <w:pStyle w:val="RepTable"/>
            </w:pPr>
            <w:r>
              <w:t>KCA 5.2.6 /01</w:t>
            </w:r>
          </w:p>
        </w:tc>
        <w:tc>
          <w:tcPr>
            <w:tcW w:w="618" w:type="pct"/>
          </w:tcPr>
          <w:p w14:paraId="74E62580" w14:textId="77777777" w:rsidR="002256DE" w:rsidRDefault="002256DE" w:rsidP="002256DE">
            <w:pPr>
              <w:pStyle w:val="RepTable"/>
            </w:pPr>
            <w:r>
              <w:t>Anonymous</w:t>
            </w:r>
          </w:p>
        </w:tc>
        <w:tc>
          <w:tcPr>
            <w:tcW w:w="252" w:type="pct"/>
          </w:tcPr>
          <w:p w14:paraId="3C39A120" w14:textId="77777777" w:rsidR="002256DE" w:rsidRDefault="002256DE" w:rsidP="002256DE">
            <w:pPr>
              <w:pStyle w:val="RepTable"/>
              <w:jc w:val="center"/>
            </w:pPr>
            <w:r>
              <w:t>1998</w:t>
            </w:r>
          </w:p>
        </w:tc>
        <w:tc>
          <w:tcPr>
            <w:tcW w:w="2931" w:type="pct"/>
          </w:tcPr>
          <w:p w14:paraId="09E72BC2" w14:textId="77777777" w:rsidR="002256DE" w:rsidRDefault="002256DE" w:rsidP="002256DE">
            <w:pPr>
              <w:pStyle w:val="RepTable"/>
            </w:pPr>
            <w:r>
              <w:t xml:space="preserve">Sensitizing properties in the Pirbright-White guinea pig in a maximization test AE F130060 substance, technical Code: AE F130060 00 1C95 0001 </w:t>
            </w:r>
          </w:p>
          <w:p w14:paraId="048670DF" w14:textId="77777777" w:rsidR="002256DE" w:rsidRDefault="002256DE" w:rsidP="002256DE">
            <w:pPr>
              <w:pStyle w:val="RepTable"/>
            </w:pPr>
            <w:r>
              <w:t xml:space="preserve">Bayer CropScience, </w:t>
            </w:r>
          </w:p>
          <w:p w14:paraId="34A4C1C0" w14:textId="77777777" w:rsidR="002256DE" w:rsidRDefault="002256DE" w:rsidP="002256DE">
            <w:pPr>
              <w:pStyle w:val="RepTable"/>
            </w:pPr>
            <w:r>
              <w:t xml:space="preserve">Report No.: A67665, </w:t>
            </w:r>
          </w:p>
          <w:p w14:paraId="2FA9B912" w14:textId="77777777" w:rsidR="002256DE" w:rsidRDefault="002256DE" w:rsidP="002256DE">
            <w:pPr>
              <w:pStyle w:val="RepTable"/>
            </w:pPr>
            <w:r>
              <w:t xml:space="preserve">Report includes Trial Nos.: 98.00 16 </w:t>
            </w:r>
          </w:p>
          <w:p w14:paraId="1D2DA49C" w14:textId="77777777" w:rsidR="002256DE" w:rsidRDefault="002256DE" w:rsidP="002256DE">
            <w:pPr>
              <w:pStyle w:val="RepTable"/>
            </w:pPr>
            <w:r>
              <w:lastRenderedPageBreak/>
              <w:t>GLP/GEP: yes, unpublished</w:t>
            </w:r>
          </w:p>
        </w:tc>
        <w:tc>
          <w:tcPr>
            <w:tcW w:w="357" w:type="pct"/>
          </w:tcPr>
          <w:p w14:paraId="7B10A991" w14:textId="77777777" w:rsidR="002256DE" w:rsidRDefault="002256DE" w:rsidP="002256DE">
            <w:pPr>
              <w:pStyle w:val="RepTable"/>
              <w:jc w:val="center"/>
            </w:pPr>
            <w:r>
              <w:lastRenderedPageBreak/>
              <w:t>Y</w:t>
            </w:r>
          </w:p>
        </w:tc>
        <w:tc>
          <w:tcPr>
            <w:tcW w:w="402" w:type="pct"/>
          </w:tcPr>
          <w:p w14:paraId="49462905" w14:textId="77777777" w:rsidR="002256DE" w:rsidRDefault="002256DE" w:rsidP="002256DE">
            <w:pPr>
              <w:pStyle w:val="RepTable"/>
              <w:jc w:val="center"/>
            </w:pPr>
            <w:r>
              <w:t>Bayer CropScience</w:t>
            </w:r>
          </w:p>
        </w:tc>
      </w:tr>
      <w:tr w:rsidR="00A046A7" w:rsidRPr="008E104C" w14:paraId="38BD25CA" w14:textId="77777777" w:rsidTr="00DA3955">
        <w:tc>
          <w:tcPr>
            <w:tcW w:w="440" w:type="pct"/>
          </w:tcPr>
          <w:p w14:paraId="5EDD0810" w14:textId="77777777" w:rsidR="00446713" w:rsidRDefault="00446713" w:rsidP="00446713">
            <w:pPr>
              <w:pStyle w:val="RepTable"/>
            </w:pPr>
            <w:r>
              <w:t>KCA 5.2.6 /02</w:t>
            </w:r>
          </w:p>
        </w:tc>
        <w:tc>
          <w:tcPr>
            <w:tcW w:w="618" w:type="pct"/>
          </w:tcPr>
          <w:p w14:paraId="608B459F" w14:textId="77777777" w:rsidR="00446713" w:rsidRDefault="00446713" w:rsidP="00446713">
            <w:pPr>
              <w:pStyle w:val="RepTable"/>
            </w:pPr>
            <w:r>
              <w:t>Anonymous</w:t>
            </w:r>
          </w:p>
        </w:tc>
        <w:tc>
          <w:tcPr>
            <w:tcW w:w="252" w:type="pct"/>
          </w:tcPr>
          <w:p w14:paraId="59FACF9C" w14:textId="77777777" w:rsidR="00446713" w:rsidRDefault="00446713" w:rsidP="00446713">
            <w:pPr>
              <w:pStyle w:val="RepTable"/>
              <w:jc w:val="center"/>
            </w:pPr>
            <w:r>
              <w:t>2003</w:t>
            </w:r>
          </w:p>
        </w:tc>
        <w:tc>
          <w:tcPr>
            <w:tcW w:w="2931" w:type="pct"/>
          </w:tcPr>
          <w:p w14:paraId="05FB6E44" w14:textId="77777777" w:rsidR="00446713" w:rsidRDefault="00446713" w:rsidP="00446713">
            <w:pPr>
              <w:pStyle w:val="RepTable"/>
            </w:pPr>
            <w:r>
              <w:t xml:space="preserve">1st amentment to report no.: AT00537 of July 10.2003 - Study for the skin sensitization effect in guinea pigs (Guinea pig maximization test according to Magnusson and Kligman) </w:t>
            </w:r>
          </w:p>
          <w:p w14:paraId="19C1CAF9" w14:textId="77777777" w:rsidR="00446713" w:rsidRDefault="00446713" w:rsidP="00446713">
            <w:pPr>
              <w:pStyle w:val="RepTable"/>
            </w:pPr>
            <w:r>
              <w:t xml:space="preserve">Bayer CropScience, </w:t>
            </w:r>
          </w:p>
          <w:p w14:paraId="3A9462A3" w14:textId="77777777" w:rsidR="00446713" w:rsidRDefault="00446713" w:rsidP="00446713">
            <w:pPr>
              <w:pStyle w:val="RepTable"/>
            </w:pPr>
            <w:r>
              <w:t xml:space="preserve">Report No.: T3072716, </w:t>
            </w:r>
          </w:p>
          <w:p w14:paraId="6998D92F" w14:textId="77777777" w:rsidR="00446713" w:rsidRDefault="00446713" w:rsidP="00446713">
            <w:pPr>
              <w:pStyle w:val="RepTable"/>
            </w:pPr>
            <w:r>
              <w:t xml:space="preserve">Edition Number: M-235831-02-1 </w:t>
            </w:r>
          </w:p>
          <w:p w14:paraId="27D0D557" w14:textId="77777777" w:rsidR="00446713" w:rsidRDefault="00446713" w:rsidP="00446713">
            <w:pPr>
              <w:pStyle w:val="RepTable"/>
            </w:pPr>
            <w:r>
              <w:t xml:space="preserve">Date: 2003-07-10 ...Amended: 2016-02-29 </w:t>
            </w:r>
          </w:p>
          <w:p w14:paraId="11952859" w14:textId="77777777" w:rsidR="00446713" w:rsidRDefault="00446713" w:rsidP="00446713">
            <w:pPr>
              <w:pStyle w:val="RepTable"/>
            </w:pPr>
            <w:r>
              <w:t>GLP/GEP: yes, unpublished</w:t>
            </w:r>
          </w:p>
        </w:tc>
        <w:tc>
          <w:tcPr>
            <w:tcW w:w="357" w:type="pct"/>
          </w:tcPr>
          <w:p w14:paraId="2239AB96" w14:textId="77777777" w:rsidR="00446713" w:rsidRDefault="00446713" w:rsidP="00446713">
            <w:pPr>
              <w:pStyle w:val="RepTable"/>
              <w:jc w:val="center"/>
            </w:pPr>
            <w:r>
              <w:t>Y</w:t>
            </w:r>
          </w:p>
        </w:tc>
        <w:tc>
          <w:tcPr>
            <w:tcW w:w="402" w:type="pct"/>
          </w:tcPr>
          <w:p w14:paraId="19785763" w14:textId="77777777" w:rsidR="00446713" w:rsidRDefault="00446713" w:rsidP="00446713">
            <w:pPr>
              <w:pStyle w:val="RepTable"/>
              <w:jc w:val="center"/>
            </w:pPr>
            <w:r>
              <w:t>Bayer CropScience</w:t>
            </w:r>
          </w:p>
        </w:tc>
      </w:tr>
      <w:tr w:rsidR="00A046A7" w:rsidRPr="008E104C" w14:paraId="3CAB0C49" w14:textId="77777777" w:rsidTr="00DA3955">
        <w:tc>
          <w:tcPr>
            <w:tcW w:w="440" w:type="pct"/>
          </w:tcPr>
          <w:p w14:paraId="4B5F9265" w14:textId="77777777" w:rsidR="00446713" w:rsidRDefault="0001314E" w:rsidP="00446713">
            <w:pPr>
              <w:pStyle w:val="RepTable"/>
            </w:pPr>
            <w:r>
              <w:t>KCA 5.2.7 /01</w:t>
            </w:r>
          </w:p>
        </w:tc>
        <w:tc>
          <w:tcPr>
            <w:tcW w:w="618" w:type="pct"/>
          </w:tcPr>
          <w:p w14:paraId="2C8008A1" w14:textId="77777777" w:rsidR="00446713" w:rsidRDefault="00E445E1" w:rsidP="00446713">
            <w:pPr>
              <w:pStyle w:val="RepTable"/>
            </w:pPr>
            <w:r>
              <w:t>Heppenhei mer, A.</w:t>
            </w:r>
          </w:p>
        </w:tc>
        <w:tc>
          <w:tcPr>
            <w:tcW w:w="252" w:type="pct"/>
          </w:tcPr>
          <w:p w14:paraId="46D7DD75" w14:textId="77777777" w:rsidR="00446713" w:rsidRDefault="00E445E1" w:rsidP="00446713">
            <w:pPr>
              <w:pStyle w:val="RepTable"/>
              <w:jc w:val="center"/>
            </w:pPr>
            <w:r>
              <w:t>2014</w:t>
            </w:r>
          </w:p>
        </w:tc>
        <w:tc>
          <w:tcPr>
            <w:tcW w:w="2931" w:type="pct"/>
          </w:tcPr>
          <w:p w14:paraId="6257AA98" w14:textId="77777777" w:rsidR="00E445E1" w:rsidRDefault="00E445E1" w:rsidP="00446713">
            <w:pPr>
              <w:pStyle w:val="RepTable"/>
            </w:pPr>
            <w:r>
              <w:t xml:space="preserve">Mesosulfuronmeth yl (AE F130060) technical: Cytotoxicity assay in vitro with BALB/c3T3 c31 cells: Neutral Red (NR) test during simultaneous irradiation with artificial sunlight </w:t>
            </w:r>
          </w:p>
          <w:p w14:paraId="583861EF" w14:textId="77777777" w:rsidR="00E445E1" w:rsidRDefault="00E445E1" w:rsidP="00446713">
            <w:pPr>
              <w:pStyle w:val="RepTable"/>
            </w:pPr>
            <w:r>
              <w:t xml:space="preserve">Harlan Cytotest Cell Research GmbH (Harlan CCR), Rossdorf, Germany </w:t>
            </w:r>
          </w:p>
          <w:p w14:paraId="0611EA11" w14:textId="77777777" w:rsidR="00E445E1" w:rsidRDefault="00E445E1" w:rsidP="00446713">
            <w:pPr>
              <w:pStyle w:val="RepTable"/>
            </w:pPr>
            <w:r>
              <w:t xml:space="preserve">Bayer CropScience, </w:t>
            </w:r>
          </w:p>
          <w:p w14:paraId="784D324A" w14:textId="77777777" w:rsidR="00E445E1" w:rsidRDefault="00E445E1" w:rsidP="00446713">
            <w:pPr>
              <w:pStyle w:val="RepTable"/>
            </w:pPr>
            <w:r>
              <w:t xml:space="preserve">Report No.: 1592100, </w:t>
            </w:r>
          </w:p>
          <w:p w14:paraId="448F2FDA" w14:textId="77777777" w:rsidR="00446713" w:rsidRDefault="00E445E1" w:rsidP="00446713">
            <w:pPr>
              <w:pStyle w:val="RepTable"/>
            </w:pPr>
            <w:r>
              <w:t>GLP/GEP: yes, unpublished</w:t>
            </w:r>
          </w:p>
        </w:tc>
        <w:tc>
          <w:tcPr>
            <w:tcW w:w="357" w:type="pct"/>
          </w:tcPr>
          <w:p w14:paraId="442B987C" w14:textId="77777777" w:rsidR="00446713" w:rsidRDefault="00E445E1" w:rsidP="00446713">
            <w:pPr>
              <w:pStyle w:val="RepTable"/>
              <w:jc w:val="center"/>
            </w:pPr>
            <w:r>
              <w:t>N</w:t>
            </w:r>
          </w:p>
        </w:tc>
        <w:tc>
          <w:tcPr>
            <w:tcW w:w="402" w:type="pct"/>
          </w:tcPr>
          <w:p w14:paraId="5785A22A" w14:textId="77777777" w:rsidR="00446713" w:rsidRDefault="00E445E1" w:rsidP="00446713">
            <w:pPr>
              <w:pStyle w:val="RepTable"/>
              <w:jc w:val="center"/>
            </w:pPr>
            <w:r>
              <w:t>Bayer CropScience</w:t>
            </w:r>
          </w:p>
        </w:tc>
      </w:tr>
      <w:tr w:rsidR="00A046A7" w:rsidRPr="008E104C" w14:paraId="72E4E4CD" w14:textId="77777777" w:rsidTr="00DA3955">
        <w:tc>
          <w:tcPr>
            <w:tcW w:w="440" w:type="pct"/>
          </w:tcPr>
          <w:p w14:paraId="09031CFF" w14:textId="77777777" w:rsidR="000C3B98" w:rsidRDefault="000C3B98" w:rsidP="000C3B98">
            <w:pPr>
              <w:pStyle w:val="RepTable"/>
            </w:pPr>
            <w:r>
              <w:t>KCA 5.3 /01</w:t>
            </w:r>
          </w:p>
        </w:tc>
        <w:tc>
          <w:tcPr>
            <w:tcW w:w="618" w:type="pct"/>
          </w:tcPr>
          <w:p w14:paraId="577C1942" w14:textId="77777777" w:rsidR="000C3B98" w:rsidRDefault="000C3B98" w:rsidP="000C3B98">
            <w:pPr>
              <w:pStyle w:val="RepTable"/>
            </w:pPr>
            <w:r>
              <w:t>Anonymous</w:t>
            </w:r>
          </w:p>
        </w:tc>
        <w:tc>
          <w:tcPr>
            <w:tcW w:w="252" w:type="pct"/>
          </w:tcPr>
          <w:p w14:paraId="4EE1E2C6" w14:textId="77777777" w:rsidR="000C3B98" w:rsidRDefault="000C3B98" w:rsidP="000C3B98">
            <w:pPr>
              <w:pStyle w:val="RepTable"/>
              <w:jc w:val="center"/>
            </w:pPr>
            <w:r>
              <w:t>2000</w:t>
            </w:r>
          </w:p>
        </w:tc>
        <w:tc>
          <w:tcPr>
            <w:tcW w:w="2931" w:type="pct"/>
          </w:tcPr>
          <w:p w14:paraId="4AC5B20D" w14:textId="77777777" w:rsidR="000C3B98" w:rsidRDefault="000C3B98" w:rsidP="000C3B98">
            <w:pPr>
              <w:pStyle w:val="RepTable"/>
            </w:pPr>
            <w:r>
              <w:t xml:space="preserve">Dog 12 month dietary toxicity study Code: AE F130060 00 1C95 0001 </w:t>
            </w:r>
          </w:p>
          <w:p w14:paraId="1D4C7AAF" w14:textId="77777777" w:rsidR="000C3B98" w:rsidRDefault="000C3B98" w:rsidP="000C3B98">
            <w:pPr>
              <w:pStyle w:val="RepTable"/>
            </w:pPr>
            <w:r>
              <w:t xml:space="preserve">Bayer CropScience, </w:t>
            </w:r>
          </w:p>
          <w:p w14:paraId="1A0B5CE0" w14:textId="77777777" w:rsidR="000C3B98" w:rsidRDefault="000C3B98" w:rsidP="000C3B98">
            <w:pPr>
              <w:pStyle w:val="RepTable"/>
            </w:pPr>
            <w:r>
              <w:t xml:space="preserve">Report No.: C009410, </w:t>
            </w:r>
          </w:p>
          <w:p w14:paraId="40F6B3EC" w14:textId="77777777" w:rsidR="000C3B98" w:rsidRDefault="000C3B98" w:rsidP="000C3B98">
            <w:pPr>
              <w:pStyle w:val="RepTable"/>
            </w:pPr>
            <w:r>
              <w:t xml:space="preserve">Report includes Trial Nos.: TOX9 8014 </w:t>
            </w:r>
          </w:p>
          <w:p w14:paraId="53614790" w14:textId="77777777" w:rsidR="000C3B98" w:rsidRDefault="000C3B98" w:rsidP="000C3B98">
            <w:pPr>
              <w:pStyle w:val="RepTable"/>
            </w:pPr>
            <w:r>
              <w:t>GLP/GEP: yes, unpublished</w:t>
            </w:r>
          </w:p>
        </w:tc>
        <w:tc>
          <w:tcPr>
            <w:tcW w:w="357" w:type="pct"/>
          </w:tcPr>
          <w:p w14:paraId="56034F8E" w14:textId="77777777" w:rsidR="000C3B98" w:rsidRDefault="000C3B98" w:rsidP="000C3B98">
            <w:pPr>
              <w:pStyle w:val="RepTable"/>
              <w:jc w:val="center"/>
            </w:pPr>
            <w:r>
              <w:t>Y</w:t>
            </w:r>
          </w:p>
        </w:tc>
        <w:tc>
          <w:tcPr>
            <w:tcW w:w="402" w:type="pct"/>
          </w:tcPr>
          <w:p w14:paraId="580FD82C" w14:textId="77777777" w:rsidR="000C3B98" w:rsidRDefault="000C3B98" w:rsidP="000C3B98">
            <w:pPr>
              <w:pStyle w:val="RepTable"/>
              <w:jc w:val="center"/>
            </w:pPr>
            <w:r>
              <w:t>Bayer CropScience</w:t>
            </w:r>
          </w:p>
        </w:tc>
      </w:tr>
      <w:tr w:rsidR="00A046A7" w:rsidRPr="008E45B5" w14:paraId="2B2151A4" w14:textId="77777777" w:rsidTr="00DA3955">
        <w:tc>
          <w:tcPr>
            <w:tcW w:w="440" w:type="pct"/>
          </w:tcPr>
          <w:p w14:paraId="522A7DFD" w14:textId="77777777" w:rsidR="008E45B5" w:rsidRDefault="008E45B5" w:rsidP="008E45B5">
            <w:pPr>
              <w:pStyle w:val="RepTable"/>
            </w:pPr>
            <w:r>
              <w:t>KCA 5.3.1 /01</w:t>
            </w:r>
          </w:p>
        </w:tc>
        <w:tc>
          <w:tcPr>
            <w:tcW w:w="618" w:type="pct"/>
          </w:tcPr>
          <w:p w14:paraId="433033F1" w14:textId="77777777" w:rsidR="008E45B5" w:rsidRDefault="008E45B5" w:rsidP="008E45B5">
            <w:pPr>
              <w:pStyle w:val="RepTable"/>
            </w:pPr>
            <w:r>
              <w:t>Anonymous</w:t>
            </w:r>
          </w:p>
        </w:tc>
        <w:tc>
          <w:tcPr>
            <w:tcW w:w="252" w:type="pct"/>
          </w:tcPr>
          <w:p w14:paraId="2B458702" w14:textId="77777777" w:rsidR="008E45B5" w:rsidRDefault="008E45B5" w:rsidP="008E45B5">
            <w:pPr>
              <w:pStyle w:val="RepTable"/>
              <w:jc w:val="center"/>
            </w:pPr>
            <w:r>
              <w:t>1997</w:t>
            </w:r>
          </w:p>
        </w:tc>
        <w:tc>
          <w:tcPr>
            <w:tcW w:w="2931" w:type="pct"/>
          </w:tcPr>
          <w:p w14:paraId="25592521" w14:textId="77777777" w:rsidR="008E45B5" w:rsidRDefault="008E45B5" w:rsidP="008E45B5">
            <w:pPr>
              <w:pStyle w:val="RepTable"/>
            </w:pPr>
            <w:r w:rsidRPr="008E45B5">
              <w:t xml:space="preserve">AE F130060 - substance technical; Code: AE F130060 00 </w:t>
            </w:r>
            <w:r>
              <w:t xml:space="preserve">1C94 0001 - 28 day repeated dose toxicity study in dogs (range finding study with dietary administration) </w:t>
            </w:r>
          </w:p>
          <w:p w14:paraId="67F22ED0" w14:textId="77777777" w:rsidR="008E45B5" w:rsidRDefault="008E45B5" w:rsidP="008E45B5">
            <w:pPr>
              <w:pStyle w:val="RepTable"/>
            </w:pPr>
            <w:r>
              <w:t xml:space="preserve">Bayer CropScience, </w:t>
            </w:r>
          </w:p>
          <w:p w14:paraId="50FADADF" w14:textId="77777777" w:rsidR="008E45B5" w:rsidRDefault="008E45B5" w:rsidP="008E45B5">
            <w:pPr>
              <w:pStyle w:val="RepTable"/>
            </w:pPr>
            <w:r>
              <w:t xml:space="preserve">Report No.: A59274, </w:t>
            </w:r>
          </w:p>
          <w:p w14:paraId="42AB79C6" w14:textId="77777777" w:rsidR="008E45B5" w:rsidRDefault="008E45B5" w:rsidP="008E45B5">
            <w:pPr>
              <w:pStyle w:val="RepTable"/>
            </w:pPr>
            <w:r>
              <w:t xml:space="preserve">Report includes Trial Nos.: 96.06 64 </w:t>
            </w:r>
          </w:p>
          <w:p w14:paraId="476B75D3" w14:textId="77777777" w:rsidR="008E45B5" w:rsidRDefault="008E45B5" w:rsidP="008E45B5">
            <w:pPr>
              <w:pStyle w:val="RepTable"/>
            </w:pPr>
            <w:r>
              <w:t xml:space="preserve">Edition </w:t>
            </w:r>
          </w:p>
          <w:p w14:paraId="0093F1C7" w14:textId="77777777" w:rsidR="008E45B5" w:rsidRPr="008E45B5" w:rsidRDefault="008E45B5" w:rsidP="008E45B5">
            <w:pPr>
              <w:pStyle w:val="RepTable"/>
            </w:pPr>
            <w:r>
              <w:t>GLP/GEP: yes, unpublished</w:t>
            </w:r>
          </w:p>
        </w:tc>
        <w:tc>
          <w:tcPr>
            <w:tcW w:w="357" w:type="pct"/>
          </w:tcPr>
          <w:p w14:paraId="46AF15C4" w14:textId="77777777" w:rsidR="008E45B5" w:rsidRPr="008E45B5" w:rsidRDefault="008E45B5" w:rsidP="008E45B5">
            <w:pPr>
              <w:pStyle w:val="RepTable"/>
              <w:jc w:val="center"/>
            </w:pPr>
            <w:r>
              <w:t>Y</w:t>
            </w:r>
          </w:p>
        </w:tc>
        <w:tc>
          <w:tcPr>
            <w:tcW w:w="402" w:type="pct"/>
          </w:tcPr>
          <w:p w14:paraId="45E2DC11" w14:textId="77777777" w:rsidR="008E45B5" w:rsidRPr="008E45B5" w:rsidRDefault="008E45B5" w:rsidP="008E45B5">
            <w:pPr>
              <w:pStyle w:val="RepTable"/>
              <w:jc w:val="center"/>
            </w:pPr>
            <w:r>
              <w:t>Bayer CropScience</w:t>
            </w:r>
          </w:p>
        </w:tc>
      </w:tr>
      <w:tr w:rsidR="00A046A7" w:rsidRPr="008E45B5" w14:paraId="63DF63A6" w14:textId="77777777" w:rsidTr="00DA3955">
        <w:tc>
          <w:tcPr>
            <w:tcW w:w="440" w:type="pct"/>
          </w:tcPr>
          <w:p w14:paraId="3845D5C6" w14:textId="77777777" w:rsidR="00701099" w:rsidRDefault="00701099" w:rsidP="00701099">
            <w:pPr>
              <w:pStyle w:val="RepTable"/>
            </w:pPr>
            <w:r>
              <w:t>KCA 5.3.2 /01</w:t>
            </w:r>
          </w:p>
        </w:tc>
        <w:tc>
          <w:tcPr>
            <w:tcW w:w="618" w:type="pct"/>
          </w:tcPr>
          <w:p w14:paraId="6A26D48F" w14:textId="77777777" w:rsidR="00701099" w:rsidRDefault="00701099" w:rsidP="00701099">
            <w:pPr>
              <w:pStyle w:val="RepTable"/>
            </w:pPr>
            <w:r>
              <w:t>Anonymous</w:t>
            </w:r>
          </w:p>
        </w:tc>
        <w:tc>
          <w:tcPr>
            <w:tcW w:w="252" w:type="pct"/>
          </w:tcPr>
          <w:p w14:paraId="6EB564A9" w14:textId="77777777" w:rsidR="00701099" w:rsidRDefault="00701099" w:rsidP="00701099">
            <w:pPr>
              <w:pStyle w:val="RepTable"/>
              <w:jc w:val="center"/>
            </w:pPr>
            <w:r>
              <w:t>1999</w:t>
            </w:r>
          </w:p>
        </w:tc>
        <w:tc>
          <w:tcPr>
            <w:tcW w:w="2931" w:type="pct"/>
          </w:tcPr>
          <w:p w14:paraId="3FE3AB1E" w14:textId="77777777" w:rsidR="00701099" w:rsidRDefault="00701099" w:rsidP="00701099">
            <w:pPr>
              <w:pStyle w:val="RepTable"/>
            </w:pPr>
            <w:r>
              <w:t xml:space="preserve">Subchronic (90 days feeding) oral toxicity study in rats Hoe 130060 substance technical Code: Hoe 130060 00 ZC96 0002 </w:t>
            </w:r>
          </w:p>
          <w:p w14:paraId="1C288454" w14:textId="77777777" w:rsidR="00701099" w:rsidRDefault="00701099" w:rsidP="00701099">
            <w:pPr>
              <w:pStyle w:val="RepTable"/>
            </w:pPr>
            <w:r>
              <w:t xml:space="preserve">Bayer CropScience, </w:t>
            </w:r>
          </w:p>
          <w:p w14:paraId="5969499B" w14:textId="77777777" w:rsidR="00701099" w:rsidRDefault="00701099" w:rsidP="00701099">
            <w:pPr>
              <w:pStyle w:val="RepTable"/>
            </w:pPr>
            <w:r>
              <w:t xml:space="preserve">Report No.: C004205, </w:t>
            </w:r>
          </w:p>
          <w:p w14:paraId="373996E7" w14:textId="77777777" w:rsidR="00701099" w:rsidRDefault="00701099" w:rsidP="00701099">
            <w:pPr>
              <w:pStyle w:val="RepTable"/>
            </w:pPr>
            <w:r>
              <w:lastRenderedPageBreak/>
              <w:t xml:space="preserve">Report includes Trial Nos.: 96.0458 </w:t>
            </w:r>
          </w:p>
          <w:p w14:paraId="375EDC5B" w14:textId="77777777" w:rsidR="00701099" w:rsidRPr="008E45B5" w:rsidRDefault="00701099" w:rsidP="00701099">
            <w:pPr>
              <w:pStyle w:val="RepTable"/>
            </w:pPr>
            <w:r>
              <w:t>GLP/GEP: yes, unpublished</w:t>
            </w:r>
          </w:p>
        </w:tc>
        <w:tc>
          <w:tcPr>
            <w:tcW w:w="357" w:type="pct"/>
          </w:tcPr>
          <w:p w14:paraId="4D3870FD" w14:textId="77777777" w:rsidR="00701099" w:rsidRDefault="00701099" w:rsidP="00701099">
            <w:pPr>
              <w:pStyle w:val="RepTable"/>
              <w:jc w:val="center"/>
            </w:pPr>
            <w:r>
              <w:lastRenderedPageBreak/>
              <w:t>Y</w:t>
            </w:r>
          </w:p>
        </w:tc>
        <w:tc>
          <w:tcPr>
            <w:tcW w:w="402" w:type="pct"/>
          </w:tcPr>
          <w:p w14:paraId="09538343" w14:textId="77777777" w:rsidR="00701099" w:rsidRDefault="00701099" w:rsidP="00701099">
            <w:pPr>
              <w:pStyle w:val="RepTable"/>
              <w:jc w:val="center"/>
            </w:pPr>
            <w:r>
              <w:t>Bayer CropScience</w:t>
            </w:r>
          </w:p>
        </w:tc>
      </w:tr>
      <w:tr w:rsidR="00A046A7" w:rsidRPr="008E45B5" w14:paraId="1F70ED61" w14:textId="77777777" w:rsidTr="00DA3955">
        <w:tc>
          <w:tcPr>
            <w:tcW w:w="440" w:type="pct"/>
          </w:tcPr>
          <w:p w14:paraId="0BFECDFF" w14:textId="77777777" w:rsidR="00701099" w:rsidRDefault="00701099" w:rsidP="00701099">
            <w:pPr>
              <w:pStyle w:val="RepTable"/>
            </w:pPr>
            <w:r>
              <w:t>KCA 5.3.2 /02</w:t>
            </w:r>
          </w:p>
        </w:tc>
        <w:tc>
          <w:tcPr>
            <w:tcW w:w="618" w:type="pct"/>
          </w:tcPr>
          <w:p w14:paraId="49315853" w14:textId="77777777" w:rsidR="00701099" w:rsidRDefault="00701099" w:rsidP="00701099">
            <w:pPr>
              <w:pStyle w:val="RepTable"/>
            </w:pPr>
            <w:r>
              <w:t>Anonymous</w:t>
            </w:r>
          </w:p>
        </w:tc>
        <w:tc>
          <w:tcPr>
            <w:tcW w:w="252" w:type="pct"/>
          </w:tcPr>
          <w:p w14:paraId="051633D5" w14:textId="77777777" w:rsidR="00701099" w:rsidRDefault="00701099" w:rsidP="00701099">
            <w:pPr>
              <w:pStyle w:val="RepTable"/>
              <w:jc w:val="center"/>
            </w:pPr>
            <w:r>
              <w:t>1999</w:t>
            </w:r>
          </w:p>
        </w:tc>
        <w:tc>
          <w:tcPr>
            <w:tcW w:w="2931" w:type="pct"/>
          </w:tcPr>
          <w:p w14:paraId="3FCF3763" w14:textId="77777777" w:rsidR="00701099" w:rsidRDefault="00701099" w:rsidP="00701099">
            <w:pPr>
              <w:pStyle w:val="RepTable"/>
            </w:pPr>
            <w:r>
              <w:t xml:space="preserve">Subchronic (90 days feeding) oral toxicity study in mice Hoe 130060 substance technical Code: Hoe 130060 00 ZC96 0002 </w:t>
            </w:r>
          </w:p>
          <w:p w14:paraId="0B8CB5F9" w14:textId="77777777" w:rsidR="00701099" w:rsidRDefault="00701099" w:rsidP="00701099">
            <w:pPr>
              <w:pStyle w:val="RepTable"/>
            </w:pPr>
            <w:r>
              <w:t xml:space="preserve">Bayer CropScience, </w:t>
            </w:r>
          </w:p>
          <w:p w14:paraId="302DBF3D" w14:textId="77777777" w:rsidR="00701099" w:rsidRDefault="00701099" w:rsidP="00701099">
            <w:pPr>
              <w:pStyle w:val="RepTable"/>
            </w:pPr>
            <w:r>
              <w:t xml:space="preserve">Report No.: C006716, </w:t>
            </w:r>
          </w:p>
          <w:p w14:paraId="660E6053" w14:textId="77777777" w:rsidR="00701099" w:rsidRDefault="00701099" w:rsidP="00701099">
            <w:pPr>
              <w:pStyle w:val="RepTable"/>
            </w:pPr>
            <w:r>
              <w:t xml:space="preserve">Report includes Trial Nos.: 96.04 59 </w:t>
            </w:r>
          </w:p>
          <w:p w14:paraId="50922FD6" w14:textId="77777777" w:rsidR="00701099" w:rsidRDefault="00701099" w:rsidP="00701099">
            <w:pPr>
              <w:pStyle w:val="RepTable"/>
            </w:pPr>
            <w:r>
              <w:t>GLP/GEP: yes, unpublished</w:t>
            </w:r>
          </w:p>
        </w:tc>
        <w:tc>
          <w:tcPr>
            <w:tcW w:w="357" w:type="pct"/>
          </w:tcPr>
          <w:p w14:paraId="1341FCDC" w14:textId="77777777" w:rsidR="00701099" w:rsidRDefault="00701099" w:rsidP="00701099">
            <w:pPr>
              <w:pStyle w:val="RepTable"/>
              <w:jc w:val="center"/>
            </w:pPr>
            <w:r>
              <w:t>Y</w:t>
            </w:r>
          </w:p>
        </w:tc>
        <w:tc>
          <w:tcPr>
            <w:tcW w:w="402" w:type="pct"/>
          </w:tcPr>
          <w:p w14:paraId="658E4EC6" w14:textId="77777777" w:rsidR="00701099" w:rsidRDefault="00701099" w:rsidP="00701099">
            <w:pPr>
              <w:pStyle w:val="RepTable"/>
              <w:jc w:val="center"/>
            </w:pPr>
            <w:r>
              <w:t>Bayer CropScience</w:t>
            </w:r>
          </w:p>
        </w:tc>
      </w:tr>
      <w:tr w:rsidR="00A046A7" w:rsidRPr="008E45B5" w14:paraId="77A4BA93" w14:textId="77777777" w:rsidTr="00DA3955">
        <w:tc>
          <w:tcPr>
            <w:tcW w:w="440" w:type="pct"/>
          </w:tcPr>
          <w:p w14:paraId="4A4F67D9" w14:textId="77777777" w:rsidR="009A0F15" w:rsidRDefault="009A0F15" w:rsidP="009A0F15">
            <w:pPr>
              <w:pStyle w:val="RepTable"/>
            </w:pPr>
            <w:r>
              <w:t>KCA 5.3.2 /03</w:t>
            </w:r>
          </w:p>
        </w:tc>
        <w:tc>
          <w:tcPr>
            <w:tcW w:w="618" w:type="pct"/>
          </w:tcPr>
          <w:p w14:paraId="634FBFDB" w14:textId="77777777" w:rsidR="009A0F15" w:rsidRDefault="009A0F15" w:rsidP="009A0F15">
            <w:pPr>
              <w:pStyle w:val="RepTable"/>
            </w:pPr>
            <w:r>
              <w:t>Anonymous</w:t>
            </w:r>
          </w:p>
        </w:tc>
        <w:tc>
          <w:tcPr>
            <w:tcW w:w="252" w:type="pct"/>
          </w:tcPr>
          <w:p w14:paraId="05800E1A" w14:textId="77777777" w:rsidR="009A0F15" w:rsidRDefault="009A0F15" w:rsidP="009A0F15">
            <w:pPr>
              <w:pStyle w:val="RepTable"/>
              <w:jc w:val="center"/>
            </w:pPr>
            <w:r>
              <w:t>2000</w:t>
            </w:r>
          </w:p>
        </w:tc>
        <w:tc>
          <w:tcPr>
            <w:tcW w:w="2931" w:type="pct"/>
          </w:tcPr>
          <w:p w14:paraId="1CA9B13F" w14:textId="77777777" w:rsidR="009A0F15" w:rsidRDefault="009A0F15" w:rsidP="009A0F15">
            <w:pPr>
              <w:pStyle w:val="RepTable"/>
            </w:pPr>
            <w:r>
              <w:t xml:space="preserve">Dog oral 90 day repeated dose toxicity study (dietary administration) AE F130060 substance technical Code: AE F130060 00 1C95 0001 </w:t>
            </w:r>
          </w:p>
          <w:p w14:paraId="35018166" w14:textId="77777777" w:rsidR="009A0F15" w:rsidRDefault="009A0F15" w:rsidP="009A0F15">
            <w:pPr>
              <w:pStyle w:val="RepTable"/>
            </w:pPr>
            <w:r>
              <w:t xml:space="preserve">Bayer CropScience, </w:t>
            </w:r>
          </w:p>
          <w:p w14:paraId="15CDF2C9" w14:textId="77777777" w:rsidR="009A0F15" w:rsidRDefault="009A0F15" w:rsidP="009A0F15">
            <w:pPr>
              <w:pStyle w:val="RepTable"/>
            </w:pPr>
            <w:r>
              <w:t xml:space="preserve">Report No.: C009014, </w:t>
            </w:r>
          </w:p>
          <w:p w14:paraId="18E7BC7F" w14:textId="77777777" w:rsidR="009A0F15" w:rsidRDefault="009A0F15" w:rsidP="009A0F15">
            <w:pPr>
              <w:pStyle w:val="RepTable"/>
            </w:pPr>
            <w:r>
              <w:t xml:space="preserve">Report includes Trial Nos.: 1997.0445 97.04 45 </w:t>
            </w:r>
          </w:p>
          <w:p w14:paraId="0D3725D0" w14:textId="77777777" w:rsidR="009A0F15" w:rsidRDefault="009A0F15" w:rsidP="009A0F15">
            <w:pPr>
              <w:pStyle w:val="RepTable"/>
            </w:pPr>
            <w:r>
              <w:t xml:space="preserve">Edition </w:t>
            </w:r>
          </w:p>
          <w:p w14:paraId="17B24F97" w14:textId="77777777" w:rsidR="009A0F15" w:rsidRDefault="009A0F15" w:rsidP="009A0F15">
            <w:pPr>
              <w:pStyle w:val="RepTable"/>
            </w:pPr>
            <w:r>
              <w:t>GLP/GEP: yes, unpublished</w:t>
            </w:r>
          </w:p>
        </w:tc>
        <w:tc>
          <w:tcPr>
            <w:tcW w:w="357" w:type="pct"/>
          </w:tcPr>
          <w:p w14:paraId="2EA42215" w14:textId="77777777" w:rsidR="009A0F15" w:rsidRDefault="009A0F15" w:rsidP="009A0F15">
            <w:pPr>
              <w:pStyle w:val="RepTable"/>
              <w:jc w:val="center"/>
            </w:pPr>
            <w:r>
              <w:t>Y</w:t>
            </w:r>
          </w:p>
        </w:tc>
        <w:tc>
          <w:tcPr>
            <w:tcW w:w="402" w:type="pct"/>
          </w:tcPr>
          <w:p w14:paraId="69BC4B61" w14:textId="77777777" w:rsidR="009A0F15" w:rsidRDefault="009A0F15" w:rsidP="009A0F15">
            <w:pPr>
              <w:pStyle w:val="RepTable"/>
              <w:jc w:val="center"/>
            </w:pPr>
            <w:r>
              <w:t>Bayer CropScience</w:t>
            </w:r>
          </w:p>
        </w:tc>
      </w:tr>
      <w:tr w:rsidR="00A046A7" w:rsidRPr="008E45B5" w14:paraId="4945C55E" w14:textId="77777777" w:rsidTr="00DA3955">
        <w:tc>
          <w:tcPr>
            <w:tcW w:w="440" w:type="pct"/>
          </w:tcPr>
          <w:p w14:paraId="0596A0A7" w14:textId="77777777" w:rsidR="009A0F15" w:rsidRDefault="009A0F15" w:rsidP="009A0F15">
            <w:pPr>
              <w:pStyle w:val="RepTable"/>
            </w:pPr>
            <w:r>
              <w:t>KCA 5.4.1 /01</w:t>
            </w:r>
          </w:p>
        </w:tc>
        <w:tc>
          <w:tcPr>
            <w:tcW w:w="618" w:type="pct"/>
          </w:tcPr>
          <w:p w14:paraId="7E9DD4E5" w14:textId="08F3F148" w:rsidR="009A0F15" w:rsidRDefault="006810AF" w:rsidP="009A0F15">
            <w:pPr>
              <w:pStyle w:val="RepTable"/>
            </w:pPr>
            <w:r w:rsidRPr="006810AF">
              <w:rPr>
                <w:highlight w:val="black"/>
              </w:rPr>
              <w:t>xxxxxxxxxxx</w:t>
            </w:r>
          </w:p>
        </w:tc>
        <w:tc>
          <w:tcPr>
            <w:tcW w:w="252" w:type="pct"/>
          </w:tcPr>
          <w:p w14:paraId="07FD582B" w14:textId="7F998FEA" w:rsidR="009A0F15" w:rsidRDefault="006810AF" w:rsidP="009A0F15">
            <w:pPr>
              <w:pStyle w:val="RepTable"/>
              <w:jc w:val="center"/>
            </w:pPr>
            <w:r w:rsidRPr="006810AF">
              <w:rPr>
                <w:highlight w:val="black"/>
              </w:rPr>
              <w:t>xxxx</w:t>
            </w:r>
          </w:p>
        </w:tc>
        <w:tc>
          <w:tcPr>
            <w:tcW w:w="2931" w:type="pct"/>
          </w:tcPr>
          <w:p w14:paraId="1D2C3095" w14:textId="77777777" w:rsidR="00A8295F" w:rsidRDefault="00A8295F" w:rsidP="009A0F15">
            <w:pPr>
              <w:pStyle w:val="RepTable"/>
            </w:pPr>
            <w:r>
              <w:t xml:space="preserve">Hoe 130060; Substance, technical; (Code: Hoe 130060 00 ZC96 0001) - Bacterial reverse mutation test </w:t>
            </w:r>
          </w:p>
          <w:p w14:paraId="43507821" w14:textId="77777777" w:rsidR="00A8295F" w:rsidRDefault="00A8295F" w:rsidP="009A0F15">
            <w:pPr>
              <w:pStyle w:val="RepTable"/>
            </w:pPr>
            <w:r>
              <w:t xml:space="preserve">Hoechst AG, Frankfurt am Main, Germany </w:t>
            </w:r>
          </w:p>
          <w:p w14:paraId="011D6614" w14:textId="77777777" w:rsidR="00A8295F" w:rsidRDefault="00A8295F" w:rsidP="009A0F15">
            <w:pPr>
              <w:pStyle w:val="RepTable"/>
            </w:pPr>
            <w:r>
              <w:t xml:space="preserve">Bayer CropScience, </w:t>
            </w:r>
          </w:p>
          <w:p w14:paraId="5FE1C9CE" w14:textId="77777777" w:rsidR="00A8295F" w:rsidRDefault="00A8295F" w:rsidP="009A0F15">
            <w:pPr>
              <w:pStyle w:val="RepTable"/>
            </w:pPr>
            <w:r>
              <w:t xml:space="preserve">Report No.: A56743, </w:t>
            </w:r>
          </w:p>
          <w:p w14:paraId="7407DB0C" w14:textId="77777777" w:rsidR="00A8295F" w:rsidRDefault="00A8295F" w:rsidP="009A0F15">
            <w:pPr>
              <w:pStyle w:val="RepTable"/>
            </w:pPr>
            <w:r>
              <w:t xml:space="preserve">Report includes Trial Nos.: 96.0013 1996-04-24 </w:t>
            </w:r>
          </w:p>
          <w:p w14:paraId="6C6B4049" w14:textId="77777777" w:rsidR="009A0F15" w:rsidRDefault="00A8295F" w:rsidP="009A0F15">
            <w:pPr>
              <w:pStyle w:val="RepTable"/>
            </w:pPr>
            <w:r>
              <w:t>GLP/GEP: yes, unpublished</w:t>
            </w:r>
          </w:p>
        </w:tc>
        <w:tc>
          <w:tcPr>
            <w:tcW w:w="357" w:type="pct"/>
          </w:tcPr>
          <w:p w14:paraId="698E2422" w14:textId="77777777" w:rsidR="009A0F15" w:rsidRDefault="00A8295F" w:rsidP="009A0F15">
            <w:pPr>
              <w:pStyle w:val="RepTable"/>
              <w:jc w:val="center"/>
            </w:pPr>
            <w:r>
              <w:t>N</w:t>
            </w:r>
          </w:p>
        </w:tc>
        <w:tc>
          <w:tcPr>
            <w:tcW w:w="402" w:type="pct"/>
          </w:tcPr>
          <w:p w14:paraId="0D0D10AF" w14:textId="77777777" w:rsidR="009A0F15" w:rsidRDefault="00A8295F" w:rsidP="009A0F15">
            <w:pPr>
              <w:pStyle w:val="RepTable"/>
              <w:jc w:val="center"/>
            </w:pPr>
            <w:r>
              <w:t>Bayer CropScience</w:t>
            </w:r>
          </w:p>
        </w:tc>
      </w:tr>
      <w:tr w:rsidR="00A046A7" w:rsidRPr="008E45B5" w14:paraId="396B9DF8" w14:textId="77777777" w:rsidTr="00DA3955">
        <w:tc>
          <w:tcPr>
            <w:tcW w:w="440" w:type="pct"/>
          </w:tcPr>
          <w:p w14:paraId="14B17F0B" w14:textId="77777777" w:rsidR="00C87FD2" w:rsidRDefault="00C87FD2" w:rsidP="00C87FD2">
            <w:pPr>
              <w:pStyle w:val="RepTable"/>
            </w:pPr>
            <w:r>
              <w:t>KCA 5.4.1 /02</w:t>
            </w:r>
          </w:p>
        </w:tc>
        <w:tc>
          <w:tcPr>
            <w:tcW w:w="618" w:type="pct"/>
          </w:tcPr>
          <w:p w14:paraId="78637EF1" w14:textId="37AFB477" w:rsidR="00C87FD2" w:rsidRDefault="006810AF" w:rsidP="00C87FD2">
            <w:pPr>
              <w:pStyle w:val="RepTable"/>
            </w:pPr>
            <w:r w:rsidRPr="006810AF">
              <w:rPr>
                <w:highlight w:val="black"/>
              </w:rPr>
              <w:t>xxxxxxxxxxx</w:t>
            </w:r>
            <w:r w:rsidR="00C87FD2" w:rsidRPr="006810AF">
              <w:rPr>
                <w:highlight w:val="black"/>
              </w:rPr>
              <w:t>.</w:t>
            </w:r>
          </w:p>
        </w:tc>
        <w:tc>
          <w:tcPr>
            <w:tcW w:w="252" w:type="pct"/>
          </w:tcPr>
          <w:p w14:paraId="1C09DB5D" w14:textId="77777777" w:rsidR="00C87FD2" w:rsidRDefault="00C87FD2" w:rsidP="00C87FD2">
            <w:pPr>
              <w:pStyle w:val="RepTable"/>
              <w:jc w:val="center"/>
            </w:pPr>
            <w:r w:rsidRPr="006810AF">
              <w:rPr>
                <w:highlight w:val="black"/>
              </w:rPr>
              <w:t>1998</w:t>
            </w:r>
          </w:p>
        </w:tc>
        <w:tc>
          <w:tcPr>
            <w:tcW w:w="2931" w:type="pct"/>
          </w:tcPr>
          <w:p w14:paraId="41314358" w14:textId="77777777" w:rsidR="00C87FD2" w:rsidRDefault="00C87FD2" w:rsidP="00C87FD2">
            <w:pPr>
              <w:pStyle w:val="RepTable"/>
            </w:pPr>
            <w:r>
              <w:t xml:space="preserve">In vitro mammalian chromosome aberration test in V79 Chinese hamster lung cells AE F130060 substance, technical Code: AE F130060 00 1C95 0001 </w:t>
            </w:r>
          </w:p>
          <w:p w14:paraId="19F16887" w14:textId="77777777" w:rsidR="00C87FD2" w:rsidRPr="00C92841" w:rsidRDefault="00C87FD2" w:rsidP="00C87FD2">
            <w:pPr>
              <w:pStyle w:val="RepTable"/>
              <w:rPr>
                <w:lang w:val="de-DE"/>
              </w:rPr>
            </w:pPr>
            <w:r w:rsidRPr="00C92841">
              <w:rPr>
                <w:lang w:val="de-DE"/>
              </w:rPr>
              <w:t xml:space="preserve">Hoechst Marion Roussel, Frankfurt am Main, Germany </w:t>
            </w:r>
          </w:p>
          <w:p w14:paraId="5D43C98D" w14:textId="77777777" w:rsidR="00C87FD2" w:rsidRDefault="00C87FD2" w:rsidP="00C87FD2">
            <w:pPr>
              <w:pStyle w:val="RepTable"/>
            </w:pPr>
            <w:r>
              <w:t xml:space="preserve">Bayer CropScience, </w:t>
            </w:r>
          </w:p>
          <w:p w14:paraId="0C97FD25" w14:textId="77777777" w:rsidR="00C87FD2" w:rsidRDefault="00C87FD2" w:rsidP="00C87FD2">
            <w:pPr>
              <w:pStyle w:val="RepTable"/>
            </w:pPr>
            <w:r>
              <w:t xml:space="preserve">Report No.: A67555, </w:t>
            </w:r>
          </w:p>
          <w:p w14:paraId="3DD71C87" w14:textId="77777777" w:rsidR="00C87FD2" w:rsidRDefault="00C87FD2" w:rsidP="00C87FD2">
            <w:pPr>
              <w:pStyle w:val="RepTable"/>
            </w:pPr>
            <w:r>
              <w:t xml:space="preserve">Report includes Trial Nos.: 97.0444 </w:t>
            </w:r>
          </w:p>
          <w:p w14:paraId="006E47B4" w14:textId="77777777" w:rsidR="00C87FD2" w:rsidRDefault="00C87FD2" w:rsidP="00C87FD2">
            <w:pPr>
              <w:pStyle w:val="RepTable"/>
            </w:pPr>
            <w:r>
              <w:t>GLP/GEP: yes, unpublished</w:t>
            </w:r>
          </w:p>
        </w:tc>
        <w:tc>
          <w:tcPr>
            <w:tcW w:w="357" w:type="pct"/>
          </w:tcPr>
          <w:p w14:paraId="21C18402" w14:textId="77777777" w:rsidR="00C87FD2" w:rsidRDefault="00C87FD2" w:rsidP="00C87FD2">
            <w:pPr>
              <w:pStyle w:val="RepTable"/>
              <w:jc w:val="center"/>
            </w:pPr>
            <w:r>
              <w:t>N</w:t>
            </w:r>
          </w:p>
        </w:tc>
        <w:tc>
          <w:tcPr>
            <w:tcW w:w="402" w:type="pct"/>
          </w:tcPr>
          <w:p w14:paraId="17F1FC60" w14:textId="77777777" w:rsidR="00C87FD2" w:rsidRDefault="00C87FD2" w:rsidP="00C87FD2">
            <w:pPr>
              <w:pStyle w:val="RepTable"/>
              <w:jc w:val="center"/>
            </w:pPr>
            <w:r>
              <w:t>Bayer CropScience</w:t>
            </w:r>
          </w:p>
        </w:tc>
      </w:tr>
      <w:tr w:rsidR="00A046A7" w:rsidRPr="008E45B5" w14:paraId="44D22EF3" w14:textId="77777777" w:rsidTr="00DA3955">
        <w:tc>
          <w:tcPr>
            <w:tcW w:w="440" w:type="pct"/>
          </w:tcPr>
          <w:p w14:paraId="7097FFEE" w14:textId="77777777" w:rsidR="00D87AD9" w:rsidRDefault="00D87AD9" w:rsidP="00D87AD9">
            <w:pPr>
              <w:pStyle w:val="RepTable"/>
            </w:pPr>
            <w:r>
              <w:t>KCA 5.4.1 /03</w:t>
            </w:r>
          </w:p>
        </w:tc>
        <w:tc>
          <w:tcPr>
            <w:tcW w:w="618" w:type="pct"/>
          </w:tcPr>
          <w:p w14:paraId="124244E6" w14:textId="5C0B2D7A" w:rsidR="00D87AD9" w:rsidRDefault="006810AF" w:rsidP="00D87AD9">
            <w:pPr>
              <w:pStyle w:val="RepTable"/>
            </w:pPr>
            <w:r w:rsidRPr="006810AF">
              <w:rPr>
                <w:highlight w:val="black"/>
              </w:rPr>
              <w:t>xxxxxxxxxxxx</w:t>
            </w:r>
          </w:p>
        </w:tc>
        <w:tc>
          <w:tcPr>
            <w:tcW w:w="252" w:type="pct"/>
          </w:tcPr>
          <w:p w14:paraId="1359F3B7" w14:textId="31E9DC89" w:rsidR="00D87AD9" w:rsidRDefault="006810AF" w:rsidP="00D87AD9">
            <w:pPr>
              <w:pStyle w:val="RepTable"/>
              <w:jc w:val="center"/>
            </w:pPr>
            <w:r w:rsidRPr="006810AF">
              <w:rPr>
                <w:highlight w:val="black"/>
              </w:rPr>
              <w:t>xxxx</w:t>
            </w:r>
          </w:p>
        </w:tc>
        <w:tc>
          <w:tcPr>
            <w:tcW w:w="2931" w:type="pct"/>
          </w:tcPr>
          <w:p w14:paraId="7CE763E1" w14:textId="77777777" w:rsidR="00D87AD9" w:rsidRDefault="00D87AD9" w:rsidP="00D87AD9">
            <w:pPr>
              <w:pStyle w:val="RepTable"/>
            </w:pPr>
            <w:r>
              <w:t xml:space="preserve">AE F130060; substance, technical; Code: AE F130060 00 1C95 0001 - In vitro chinese hamster lung V79 cell HPRT mutation test </w:t>
            </w:r>
          </w:p>
          <w:p w14:paraId="53EFBBFA" w14:textId="77777777" w:rsidR="00D87AD9" w:rsidRPr="00C92841" w:rsidRDefault="00D87AD9" w:rsidP="00D87AD9">
            <w:pPr>
              <w:pStyle w:val="RepTable"/>
              <w:rPr>
                <w:lang w:val="de-DE"/>
              </w:rPr>
            </w:pPr>
            <w:r w:rsidRPr="00C92841">
              <w:rPr>
                <w:lang w:val="de-DE"/>
              </w:rPr>
              <w:lastRenderedPageBreak/>
              <w:t xml:space="preserve">Hoechst Marion Roussel, Frankfurt am Main, Germany </w:t>
            </w:r>
          </w:p>
          <w:p w14:paraId="2F0B4ECC" w14:textId="77777777" w:rsidR="00D87AD9" w:rsidRDefault="00D87AD9" w:rsidP="00D87AD9">
            <w:pPr>
              <w:pStyle w:val="RepTable"/>
            </w:pPr>
            <w:r>
              <w:t xml:space="preserve">Bayer CropScience, </w:t>
            </w:r>
          </w:p>
          <w:p w14:paraId="5FDAADF1" w14:textId="77777777" w:rsidR="00D87AD9" w:rsidRDefault="00D87AD9" w:rsidP="00D87AD9">
            <w:pPr>
              <w:pStyle w:val="RepTable"/>
            </w:pPr>
            <w:r>
              <w:t xml:space="preserve">Report No.: A67081, </w:t>
            </w:r>
          </w:p>
          <w:p w14:paraId="634FDB7A" w14:textId="77777777" w:rsidR="00D87AD9" w:rsidRDefault="00D87AD9" w:rsidP="00D87AD9">
            <w:pPr>
              <w:pStyle w:val="RepTable"/>
            </w:pPr>
            <w:r>
              <w:t xml:space="preserve">Report includes Trial Nos.: 97.0442 </w:t>
            </w:r>
          </w:p>
          <w:p w14:paraId="09A3CADD" w14:textId="77777777" w:rsidR="00D87AD9" w:rsidRDefault="00D87AD9" w:rsidP="00D87AD9">
            <w:pPr>
              <w:pStyle w:val="RepTable"/>
            </w:pPr>
            <w:r>
              <w:t>GLP/GEP: yes, unpublished</w:t>
            </w:r>
          </w:p>
        </w:tc>
        <w:tc>
          <w:tcPr>
            <w:tcW w:w="357" w:type="pct"/>
          </w:tcPr>
          <w:p w14:paraId="6BAA3735" w14:textId="77777777" w:rsidR="00D87AD9" w:rsidRDefault="00D87AD9" w:rsidP="00D87AD9">
            <w:pPr>
              <w:pStyle w:val="RepTable"/>
              <w:jc w:val="center"/>
            </w:pPr>
            <w:r>
              <w:lastRenderedPageBreak/>
              <w:t>N</w:t>
            </w:r>
          </w:p>
        </w:tc>
        <w:tc>
          <w:tcPr>
            <w:tcW w:w="402" w:type="pct"/>
          </w:tcPr>
          <w:p w14:paraId="7C14CB8F" w14:textId="77777777" w:rsidR="00D87AD9" w:rsidRDefault="00D87AD9" w:rsidP="00D87AD9">
            <w:pPr>
              <w:pStyle w:val="RepTable"/>
              <w:jc w:val="center"/>
            </w:pPr>
            <w:r>
              <w:t>Bayer CropScience</w:t>
            </w:r>
          </w:p>
        </w:tc>
      </w:tr>
      <w:tr w:rsidR="00A046A7" w:rsidRPr="008E45B5" w14:paraId="61EB77CC" w14:textId="77777777" w:rsidTr="00DA3955">
        <w:tc>
          <w:tcPr>
            <w:tcW w:w="440" w:type="pct"/>
          </w:tcPr>
          <w:p w14:paraId="4E5FFFCF" w14:textId="77777777" w:rsidR="003B33DC" w:rsidRDefault="003B33DC" w:rsidP="003B33DC">
            <w:pPr>
              <w:pStyle w:val="RepTable"/>
            </w:pPr>
            <w:r>
              <w:t>KCA 5.4.1 /04</w:t>
            </w:r>
          </w:p>
        </w:tc>
        <w:tc>
          <w:tcPr>
            <w:tcW w:w="618" w:type="pct"/>
          </w:tcPr>
          <w:p w14:paraId="53E598BE" w14:textId="582268A5" w:rsidR="003B33DC" w:rsidRDefault="006810AF" w:rsidP="003B33DC">
            <w:pPr>
              <w:pStyle w:val="RepTable"/>
            </w:pPr>
            <w:r w:rsidRPr="006810AF">
              <w:rPr>
                <w:highlight w:val="black"/>
              </w:rPr>
              <w:t>xxxxxxxxxx</w:t>
            </w:r>
          </w:p>
        </w:tc>
        <w:tc>
          <w:tcPr>
            <w:tcW w:w="252" w:type="pct"/>
          </w:tcPr>
          <w:p w14:paraId="2A21841F" w14:textId="05C26873" w:rsidR="003B33DC" w:rsidRDefault="006810AF" w:rsidP="003B33DC">
            <w:pPr>
              <w:pStyle w:val="RepTable"/>
              <w:jc w:val="center"/>
            </w:pPr>
            <w:r w:rsidRPr="006810AF">
              <w:rPr>
                <w:highlight w:val="black"/>
              </w:rPr>
              <w:t>xxxx</w:t>
            </w:r>
          </w:p>
        </w:tc>
        <w:tc>
          <w:tcPr>
            <w:tcW w:w="2931" w:type="pct"/>
          </w:tcPr>
          <w:p w14:paraId="62D65D98" w14:textId="77777777" w:rsidR="003B33DC" w:rsidRDefault="003B33DC" w:rsidP="003B33DC">
            <w:pPr>
              <w:pStyle w:val="RepTable"/>
            </w:pPr>
            <w:r>
              <w:t xml:space="preserve">Detection of DNA strand breaks in primary hepatocytes of male rats in vitro. UDS-test in primary rat hepatocytes AE F130060 substance, technical Code: AE F130060 00 1C95 0001 </w:t>
            </w:r>
          </w:p>
          <w:p w14:paraId="54D1833C" w14:textId="77777777" w:rsidR="003B33DC" w:rsidRPr="00C92841" w:rsidRDefault="003B33DC" w:rsidP="003B33DC">
            <w:pPr>
              <w:pStyle w:val="RepTable"/>
              <w:rPr>
                <w:lang w:val="de-DE"/>
              </w:rPr>
            </w:pPr>
            <w:r w:rsidRPr="00C92841">
              <w:rPr>
                <w:lang w:val="de-DE"/>
              </w:rPr>
              <w:t xml:space="preserve">Hoechst Marion Roussel, Frankfurt am Main, Germany </w:t>
            </w:r>
          </w:p>
          <w:p w14:paraId="04A467AC" w14:textId="77777777" w:rsidR="003B33DC" w:rsidRDefault="003B33DC" w:rsidP="003B33DC">
            <w:pPr>
              <w:pStyle w:val="RepTable"/>
            </w:pPr>
            <w:r>
              <w:t xml:space="preserve">Bayer CropScience, </w:t>
            </w:r>
          </w:p>
          <w:p w14:paraId="3229E0EA" w14:textId="77777777" w:rsidR="003B33DC" w:rsidRDefault="003B33DC" w:rsidP="003B33DC">
            <w:pPr>
              <w:pStyle w:val="RepTable"/>
            </w:pPr>
            <w:r>
              <w:t>Report No.: A67689,</w:t>
            </w:r>
          </w:p>
          <w:p w14:paraId="0BA64A07" w14:textId="77777777" w:rsidR="003B33DC" w:rsidRDefault="003B33DC" w:rsidP="003B33DC">
            <w:pPr>
              <w:pStyle w:val="RepTable"/>
            </w:pPr>
            <w:r>
              <w:t xml:space="preserve">Report includes Trial Nos.: 97.0443 </w:t>
            </w:r>
          </w:p>
          <w:p w14:paraId="057299EE" w14:textId="77777777" w:rsidR="003B33DC" w:rsidRDefault="003B33DC" w:rsidP="003B33DC">
            <w:pPr>
              <w:pStyle w:val="RepTable"/>
            </w:pPr>
            <w:r>
              <w:t>GLP/GEP: yes, unpublished</w:t>
            </w:r>
          </w:p>
        </w:tc>
        <w:tc>
          <w:tcPr>
            <w:tcW w:w="357" w:type="pct"/>
          </w:tcPr>
          <w:p w14:paraId="1887F975" w14:textId="77777777" w:rsidR="003B33DC" w:rsidRDefault="003B33DC" w:rsidP="003B33DC">
            <w:pPr>
              <w:pStyle w:val="RepTable"/>
              <w:jc w:val="center"/>
            </w:pPr>
            <w:r>
              <w:t>N</w:t>
            </w:r>
          </w:p>
        </w:tc>
        <w:tc>
          <w:tcPr>
            <w:tcW w:w="402" w:type="pct"/>
          </w:tcPr>
          <w:p w14:paraId="3379C79C" w14:textId="77777777" w:rsidR="003B33DC" w:rsidRDefault="003B33DC" w:rsidP="003B33DC">
            <w:pPr>
              <w:pStyle w:val="RepTable"/>
              <w:jc w:val="center"/>
            </w:pPr>
            <w:r>
              <w:t>Bayer CropScience</w:t>
            </w:r>
          </w:p>
        </w:tc>
      </w:tr>
      <w:tr w:rsidR="00A046A7" w:rsidRPr="008E45B5" w14:paraId="4B663245" w14:textId="77777777" w:rsidTr="00DA3955">
        <w:tc>
          <w:tcPr>
            <w:tcW w:w="440" w:type="pct"/>
          </w:tcPr>
          <w:p w14:paraId="215FBBEE" w14:textId="77777777" w:rsidR="005B6C19" w:rsidRDefault="005B6C19" w:rsidP="005B6C19">
            <w:pPr>
              <w:pStyle w:val="RepTable"/>
            </w:pPr>
            <w:r>
              <w:t>KCA 5.4.1</w:t>
            </w:r>
          </w:p>
        </w:tc>
        <w:tc>
          <w:tcPr>
            <w:tcW w:w="618" w:type="pct"/>
          </w:tcPr>
          <w:p w14:paraId="70B965BC" w14:textId="1F063952" w:rsidR="005B6C19" w:rsidRDefault="006810AF" w:rsidP="005B6C19">
            <w:pPr>
              <w:pStyle w:val="RepTable"/>
            </w:pPr>
            <w:r w:rsidRPr="006810AF">
              <w:rPr>
                <w:highlight w:val="black"/>
              </w:rPr>
              <w:t>xxxxxxxxxx</w:t>
            </w:r>
          </w:p>
        </w:tc>
        <w:tc>
          <w:tcPr>
            <w:tcW w:w="252" w:type="pct"/>
          </w:tcPr>
          <w:p w14:paraId="1380DA0E" w14:textId="1D50471B" w:rsidR="005B6C19" w:rsidRDefault="006810AF" w:rsidP="005B6C19">
            <w:pPr>
              <w:pStyle w:val="RepTable"/>
              <w:jc w:val="center"/>
            </w:pPr>
            <w:r w:rsidRPr="006810AF">
              <w:rPr>
                <w:highlight w:val="black"/>
              </w:rPr>
              <w:t>xxxx</w:t>
            </w:r>
          </w:p>
        </w:tc>
        <w:tc>
          <w:tcPr>
            <w:tcW w:w="2931" w:type="pct"/>
          </w:tcPr>
          <w:p w14:paraId="513A0F32" w14:textId="77777777" w:rsidR="005B6C19" w:rsidRDefault="005B6C19" w:rsidP="005B6C19">
            <w:pPr>
              <w:pStyle w:val="RepTable"/>
            </w:pPr>
            <w:r>
              <w:t xml:space="preserve">Mesosulfuron-methyl (AE F130060): Salmonella typhimurium reverse mutation assay </w:t>
            </w:r>
          </w:p>
          <w:p w14:paraId="3B65CF46" w14:textId="77777777" w:rsidR="005B6C19" w:rsidRDefault="005B6C19" w:rsidP="005B6C19">
            <w:pPr>
              <w:pStyle w:val="RepTable"/>
            </w:pPr>
            <w:r>
              <w:t xml:space="preserve">Envigo CRS GmbH, Rossdorf, Germany </w:t>
            </w:r>
          </w:p>
          <w:p w14:paraId="4BCD8FAA" w14:textId="77777777" w:rsidR="005B6C19" w:rsidRDefault="005B6C19" w:rsidP="005B6C19">
            <w:pPr>
              <w:pStyle w:val="RepTable"/>
            </w:pPr>
            <w:r>
              <w:t xml:space="preserve">Bayer CropScience, </w:t>
            </w:r>
          </w:p>
          <w:p w14:paraId="280D416E" w14:textId="77777777" w:rsidR="005B6C19" w:rsidRDefault="005B6C19" w:rsidP="005B6C19">
            <w:pPr>
              <w:pStyle w:val="RepTable"/>
            </w:pPr>
            <w:r>
              <w:t xml:space="preserve">Report No.: 1744700, </w:t>
            </w:r>
          </w:p>
          <w:p w14:paraId="1F93D62E" w14:textId="77777777" w:rsidR="005B6C19" w:rsidRDefault="005B6C19" w:rsidP="005B6C19">
            <w:pPr>
              <w:pStyle w:val="RepTable"/>
            </w:pPr>
            <w:r>
              <w:t xml:space="preserve">Edition Number: M-547488-01-1 </w:t>
            </w:r>
          </w:p>
          <w:p w14:paraId="058C658D" w14:textId="77777777" w:rsidR="005B6C19" w:rsidRDefault="005B6C19" w:rsidP="005B6C19">
            <w:pPr>
              <w:pStyle w:val="RepTable"/>
            </w:pPr>
            <w:r>
              <w:t xml:space="preserve">Date: 2016-02-12 </w:t>
            </w:r>
          </w:p>
          <w:p w14:paraId="76208698" w14:textId="77777777" w:rsidR="005B6C19" w:rsidRPr="005B6C19" w:rsidRDefault="005B6C19" w:rsidP="005B6C19">
            <w:pPr>
              <w:pStyle w:val="RepTable"/>
            </w:pPr>
            <w:r>
              <w:t>GLP/GEP: yes, unpublished</w:t>
            </w:r>
          </w:p>
        </w:tc>
        <w:tc>
          <w:tcPr>
            <w:tcW w:w="357" w:type="pct"/>
          </w:tcPr>
          <w:p w14:paraId="58D87425" w14:textId="77777777" w:rsidR="005B6C19" w:rsidRDefault="005B6C19" w:rsidP="005B6C19">
            <w:pPr>
              <w:pStyle w:val="RepTable"/>
              <w:jc w:val="center"/>
            </w:pPr>
            <w:r>
              <w:t>N</w:t>
            </w:r>
          </w:p>
        </w:tc>
        <w:tc>
          <w:tcPr>
            <w:tcW w:w="402" w:type="pct"/>
          </w:tcPr>
          <w:p w14:paraId="02ECA442" w14:textId="77777777" w:rsidR="005B6C19" w:rsidRDefault="005B6C19" w:rsidP="005B6C19">
            <w:pPr>
              <w:pStyle w:val="RepTable"/>
              <w:jc w:val="center"/>
            </w:pPr>
            <w:r>
              <w:t>Bayer CropScience</w:t>
            </w:r>
          </w:p>
        </w:tc>
      </w:tr>
      <w:tr w:rsidR="00A046A7" w:rsidRPr="008E45B5" w14:paraId="09C254F1" w14:textId="77777777" w:rsidTr="00DA3955">
        <w:tc>
          <w:tcPr>
            <w:tcW w:w="440" w:type="pct"/>
          </w:tcPr>
          <w:p w14:paraId="2AA3670C" w14:textId="77777777" w:rsidR="00757C8A" w:rsidRDefault="00757C8A" w:rsidP="00757C8A">
            <w:pPr>
              <w:pStyle w:val="RepTable"/>
            </w:pPr>
            <w:r>
              <w:t>KCA 5.4.2 /01</w:t>
            </w:r>
          </w:p>
        </w:tc>
        <w:tc>
          <w:tcPr>
            <w:tcW w:w="618" w:type="pct"/>
          </w:tcPr>
          <w:p w14:paraId="59B50A01" w14:textId="77777777" w:rsidR="00757C8A" w:rsidRDefault="00757C8A" w:rsidP="00757C8A">
            <w:pPr>
              <w:pStyle w:val="RepTable"/>
            </w:pPr>
            <w:r>
              <w:t>Anonymous</w:t>
            </w:r>
          </w:p>
        </w:tc>
        <w:tc>
          <w:tcPr>
            <w:tcW w:w="252" w:type="pct"/>
          </w:tcPr>
          <w:p w14:paraId="114DAF9E" w14:textId="77777777" w:rsidR="00757C8A" w:rsidRDefault="00757C8A" w:rsidP="00757C8A">
            <w:pPr>
              <w:pStyle w:val="RepTable"/>
              <w:jc w:val="center"/>
            </w:pPr>
            <w:r>
              <w:t>1998</w:t>
            </w:r>
          </w:p>
        </w:tc>
        <w:tc>
          <w:tcPr>
            <w:tcW w:w="2931" w:type="pct"/>
          </w:tcPr>
          <w:p w14:paraId="6C56FF69" w14:textId="77777777" w:rsidR="00757C8A" w:rsidRDefault="00757C8A" w:rsidP="00757C8A">
            <w:pPr>
              <w:pStyle w:val="RepTable"/>
            </w:pPr>
            <w:r>
              <w:t xml:space="preserve">AE F130060; substance, technical; Code: AE F130060 00 1C95 0001 - Mouse micronucleus test </w:t>
            </w:r>
          </w:p>
          <w:p w14:paraId="60915621" w14:textId="77777777" w:rsidR="00757C8A" w:rsidRDefault="00757C8A" w:rsidP="00757C8A">
            <w:pPr>
              <w:pStyle w:val="RepTable"/>
            </w:pPr>
            <w:r>
              <w:t xml:space="preserve">Bayer CropScience, </w:t>
            </w:r>
          </w:p>
          <w:p w14:paraId="42A21AE9" w14:textId="77777777" w:rsidR="00757C8A" w:rsidRDefault="00757C8A" w:rsidP="00757C8A">
            <w:pPr>
              <w:pStyle w:val="RepTable"/>
            </w:pPr>
            <w:r>
              <w:t xml:space="preserve">Report No.: A67143, </w:t>
            </w:r>
          </w:p>
          <w:p w14:paraId="5FEF3E33" w14:textId="77777777" w:rsidR="00757C8A" w:rsidRDefault="00757C8A" w:rsidP="00757C8A">
            <w:pPr>
              <w:pStyle w:val="RepTable"/>
            </w:pPr>
            <w:r>
              <w:t xml:space="preserve">Report includes Trial Nos.: 97.0441 </w:t>
            </w:r>
          </w:p>
          <w:p w14:paraId="78321765" w14:textId="77777777" w:rsidR="00757C8A" w:rsidRDefault="00757C8A" w:rsidP="00757C8A">
            <w:pPr>
              <w:pStyle w:val="RepTable"/>
            </w:pPr>
            <w:r>
              <w:t>GLP/GEP: yes, unpublished</w:t>
            </w:r>
          </w:p>
        </w:tc>
        <w:tc>
          <w:tcPr>
            <w:tcW w:w="357" w:type="pct"/>
          </w:tcPr>
          <w:p w14:paraId="34B87AF9" w14:textId="77777777" w:rsidR="00757C8A" w:rsidRDefault="00757C8A" w:rsidP="00757C8A">
            <w:pPr>
              <w:pStyle w:val="RepTable"/>
              <w:jc w:val="center"/>
            </w:pPr>
            <w:r>
              <w:t>Y</w:t>
            </w:r>
          </w:p>
        </w:tc>
        <w:tc>
          <w:tcPr>
            <w:tcW w:w="402" w:type="pct"/>
          </w:tcPr>
          <w:p w14:paraId="245270E9" w14:textId="77777777" w:rsidR="00757C8A" w:rsidRDefault="00757C8A" w:rsidP="00757C8A">
            <w:pPr>
              <w:pStyle w:val="RepTable"/>
              <w:jc w:val="center"/>
            </w:pPr>
            <w:r>
              <w:t>Bayer CropScience</w:t>
            </w:r>
          </w:p>
        </w:tc>
      </w:tr>
      <w:tr w:rsidR="00A046A7" w:rsidRPr="008E45B5" w14:paraId="54FF27C2" w14:textId="77777777" w:rsidTr="00DA3955">
        <w:tc>
          <w:tcPr>
            <w:tcW w:w="440" w:type="pct"/>
          </w:tcPr>
          <w:p w14:paraId="7F416129" w14:textId="77777777" w:rsidR="000D4BD0" w:rsidRDefault="000D4BD0" w:rsidP="000D4BD0">
            <w:pPr>
              <w:pStyle w:val="RepTable"/>
            </w:pPr>
            <w:r>
              <w:t>KCA 5.5 /01</w:t>
            </w:r>
          </w:p>
        </w:tc>
        <w:tc>
          <w:tcPr>
            <w:tcW w:w="618" w:type="pct"/>
          </w:tcPr>
          <w:p w14:paraId="0A396A45" w14:textId="77777777" w:rsidR="000D4BD0" w:rsidRDefault="000D4BD0" w:rsidP="000D4BD0">
            <w:pPr>
              <w:pStyle w:val="RepTable"/>
            </w:pPr>
            <w:r>
              <w:t>Anonymous</w:t>
            </w:r>
          </w:p>
        </w:tc>
        <w:tc>
          <w:tcPr>
            <w:tcW w:w="252" w:type="pct"/>
          </w:tcPr>
          <w:p w14:paraId="57AE7CA8" w14:textId="77777777" w:rsidR="000D4BD0" w:rsidRDefault="000D4BD0" w:rsidP="000D4BD0">
            <w:pPr>
              <w:pStyle w:val="RepTable"/>
              <w:jc w:val="center"/>
            </w:pPr>
            <w:r>
              <w:t>2000</w:t>
            </w:r>
          </w:p>
        </w:tc>
        <w:tc>
          <w:tcPr>
            <w:tcW w:w="2931" w:type="pct"/>
          </w:tcPr>
          <w:p w14:paraId="5BF11D95" w14:textId="77777777" w:rsidR="000D4BD0" w:rsidRDefault="000D4BD0" w:rsidP="000D4BD0">
            <w:pPr>
              <w:pStyle w:val="RepTable"/>
            </w:pPr>
            <w:r>
              <w:t xml:space="preserve">Rat combined dietary chronic (12 and 24 months) and oncogenicity study AE F130060 technical substance Code: AE F130060 00 1C95 0001 </w:t>
            </w:r>
          </w:p>
          <w:p w14:paraId="4C08D431" w14:textId="77777777" w:rsidR="000D4BD0" w:rsidRDefault="000D4BD0" w:rsidP="000D4BD0">
            <w:pPr>
              <w:pStyle w:val="RepTable"/>
            </w:pPr>
            <w:r>
              <w:t xml:space="preserve">Bayer CropScience, </w:t>
            </w:r>
          </w:p>
          <w:p w14:paraId="09C12755" w14:textId="77777777" w:rsidR="000D4BD0" w:rsidRDefault="000D4BD0" w:rsidP="000D4BD0">
            <w:pPr>
              <w:pStyle w:val="RepTable"/>
            </w:pPr>
            <w:r>
              <w:t xml:space="preserve">Report No.: C009379, </w:t>
            </w:r>
          </w:p>
          <w:p w14:paraId="520E9EF3" w14:textId="77777777" w:rsidR="000D4BD0" w:rsidRDefault="000D4BD0" w:rsidP="000D4BD0">
            <w:pPr>
              <w:pStyle w:val="RepTable"/>
            </w:pPr>
            <w:r>
              <w:t xml:space="preserve">Report includes </w:t>
            </w:r>
          </w:p>
          <w:p w14:paraId="15F4BD87" w14:textId="77777777" w:rsidR="000D4BD0" w:rsidRDefault="000D4BD0" w:rsidP="000D4BD0">
            <w:pPr>
              <w:pStyle w:val="RepTable"/>
            </w:pPr>
            <w:r>
              <w:t xml:space="preserve">Trial Nos.: 97.0175 </w:t>
            </w:r>
          </w:p>
          <w:p w14:paraId="69179113" w14:textId="77777777" w:rsidR="000D4BD0" w:rsidRDefault="000D4BD0" w:rsidP="000D4BD0">
            <w:pPr>
              <w:pStyle w:val="RepTable"/>
            </w:pPr>
            <w:r>
              <w:lastRenderedPageBreak/>
              <w:t>GLP/GEP: yes, unpublished</w:t>
            </w:r>
          </w:p>
        </w:tc>
        <w:tc>
          <w:tcPr>
            <w:tcW w:w="357" w:type="pct"/>
          </w:tcPr>
          <w:p w14:paraId="4825661C" w14:textId="77777777" w:rsidR="000D4BD0" w:rsidRDefault="000D4BD0" w:rsidP="000D4BD0">
            <w:pPr>
              <w:pStyle w:val="RepTable"/>
              <w:jc w:val="center"/>
            </w:pPr>
            <w:r>
              <w:lastRenderedPageBreak/>
              <w:t>Y</w:t>
            </w:r>
          </w:p>
        </w:tc>
        <w:tc>
          <w:tcPr>
            <w:tcW w:w="402" w:type="pct"/>
          </w:tcPr>
          <w:p w14:paraId="5DCB22B3" w14:textId="77777777" w:rsidR="000D4BD0" w:rsidRDefault="000D4BD0" w:rsidP="000D4BD0">
            <w:pPr>
              <w:pStyle w:val="RepTable"/>
              <w:jc w:val="center"/>
            </w:pPr>
            <w:r>
              <w:t>Bayer CropScience</w:t>
            </w:r>
          </w:p>
        </w:tc>
      </w:tr>
      <w:tr w:rsidR="00A046A7" w:rsidRPr="008E45B5" w14:paraId="31BDC291" w14:textId="77777777" w:rsidTr="00DA3955">
        <w:tc>
          <w:tcPr>
            <w:tcW w:w="440" w:type="pct"/>
          </w:tcPr>
          <w:p w14:paraId="5BA52B8B" w14:textId="77777777" w:rsidR="000D4BD0" w:rsidRDefault="000D4BD0" w:rsidP="000D4BD0">
            <w:pPr>
              <w:pStyle w:val="RepTable"/>
            </w:pPr>
            <w:r>
              <w:t>KCA 5.5 /02</w:t>
            </w:r>
          </w:p>
        </w:tc>
        <w:tc>
          <w:tcPr>
            <w:tcW w:w="618" w:type="pct"/>
          </w:tcPr>
          <w:p w14:paraId="6A846D2D" w14:textId="77777777" w:rsidR="000D4BD0" w:rsidRDefault="000D4BD0" w:rsidP="000D4BD0">
            <w:pPr>
              <w:pStyle w:val="RepTable"/>
            </w:pPr>
            <w:r>
              <w:t>Anonymous</w:t>
            </w:r>
          </w:p>
        </w:tc>
        <w:tc>
          <w:tcPr>
            <w:tcW w:w="252" w:type="pct"/>
          </w:tcPr>
          <w:p w14:paraId="755D56F3" w14:textId="77777777" w:rsidR="000D4BD0" w:rsidRDefault="000D4BD0" w:rsidP="000D4BD0">
            <w:pPr>
              <w:pStyle w:val="RepTable"/>
              <w:jc w:val="center"/>
            </w:pPr>
            <w:r>
              <w:t>2000</w:t>
            </w:r>
          </w:p>
        </w:tc>
        <w:tc>
          <w:tcPr>
            <w:tcW w:w="2931" w:type="pct"/>
          </w:tcPr>
          <w:p w14:paraId="18DD8EEF" w14:textId="77777777" w:rsidR="000D4BD0" w:rsidRDefault="000D4BD0" w:rsidP="000D4BD0">
            <w:pPr>
              <w:pStyle w:val="RepTable"/>
            </w:pPr>
            <w:r>
              <w:t xml:space="preserve">Mouse dietary oncogenicity (18 months) study AE F130060 technical substance Code: AE F130060 00 1C95 0001 </w:t>
            </w:r>
          </w:p>
          <w:p w14:paraId="06C1149C" w14:textId="77777777" w:rsidR="000D4BD0" w:rsidRDefault="000D4BD0" w:rsidP="000D4BD0">
            <w:pPr>
              <w:pStyle w:val="RepTable"/>
            </w:pPr>
            <w:r>
              <w:t xml:space="preserve">Bayer CropScience, </w:t>
            </w:r>
          </w:p>
          <w:p w14:paraId="38405779" w14:textId="77777777" w:rsidR="000D4BD0" w:rsidRDefault="000D4BD0" w:rsidP="000D4BD0">
            <w:pPr>
              <w:pStyle w:val="RepTable"/>
            </w:pPr>
            <w:r>
              <w:t xml:space="preserve">Report No.: C009460, </w:t>
            </w:r>
          </w:p>
          <w:p w14:paraId="17689CA5" w14:textId="77777777" w:rsidR="000D4BD0" w:rsidRDefault="000D4BD0" w:rsidP="000D4BD0">
            <w:pPr>
              <w:pStyle w:val="RepTable"/>
            </w:pPr>
            <w:r>
              <w:t xml:space="preserve">Report includes </w:t>
            </w:r>
          </w:p>
          <w:p w14:paraId="234E17B2" w14:textId="77777777" w:rsidR="000D4BD0" w:rsidRDefault="000D4BD0" w:rsidP="000D4BD0">
            <w:pPr>
              <w:pStyle w:val="RepTable"/>
            </w:pPr>
            <w:r>
              <w:t xml:space="preserve">Trial Nos.: 97.0176 </w:t>
            </w:r>
          </w:p>
          <w:p w14:paraId="05EFD285" w14:textId="77777777" w:rsidR="000D4BD0" w:rsidRDefault="000D4BD0" w:rsidP="000D4BD0">
            <w:pPr>
              <w:pStyle w:val="RepTable"/>
            </w:pPr>
            <w:r>
              <w:t>GLP/GEP: yes, unpublished</w:t>
            </w:r>
          </w:p>
        </w:tc>
        <w:tc>
          <w:tcPr>
            <w:tcW w:w="357" w:type="pct"/>
          </w:tcPr>
          <w:p w14:paraId="5C6BFD66" w14:textId="77777777" w:rsidR="000D4BD0" w:rsidRDefault="000D4BD0" w:rsidP="000D4BD0">
            <w:pPr>
              <w:pStyle w:val="RepTable"/>
              <w:jc w:val="center"/>
            </w:pPr>
            <w:r>
              <w:t>Y</w:t>
            </w:r>
          </w:p>
        </w:tc>
        <w:tc>
          <w:tcPr>
            <w:tcW w:w="402" w:type="pct"/>
          </w:tcPr>
          <w:p w14:paraId="35E51E07" w14:textId="77777777" w:rsidR="000D4BD0" w:rsidRDefault="000D4BD0" w:rsidP="000D4BD0">
            <w:pPr>
              <w:pStyle w:val="RepTable"/>
              <w:jc w:val="center"/>
            </w:pPr>
            <w:r>
              <w:t>Bayer CropScience</w:t>
            </w:r>
          </w:p>
        </w:tc>
      </w:tr>
      <w:tr w:rsidR="00A046A7" w:rsidRPr="008E45B5" w14:paraId="43C84E20" w14:textId="77777777" w:rsidTr="00DA3955">
        <w:tc>
          <w:tcPr>
            <w:tcW w:w="440" w:type="pct"/>
          </w:tcPr>
          <w:p w14:paraId="57DE0E37" w14:textId="77777777" w:rsidR="00E70B30" w:rsidRDefault="00E70B30" w:rsidP="00E70B30">
            <w:pPr>
              <w:pStyle w:val="RepTable"/>
            </w:pPr>
            <w:r>
              <w:t>KCA 5.6.1 /01</w:t>
            </w:r>
          </w:p>
        </w:tc>
        <w:tc>
          <w:tcPr>
            <w:tcW w:w="618" w:type="pct"/>
          </w:tcPr>
          <w:p w14:paraId="7CD43024" w14:textId="77777777" w:rsidR="00E70B30" w:rsidRDefault="00E70B30" w:rsidP="00E70B30">
            <w:pPr>
              <w:pStyle w:val="RepTable"/>
            </w:pPr>
            <w:r>
              <w:t>Anonymous</w:t>
            </w:r>
          </w:p>
        </w:tc>
        <w:tc>
          <w:tcPr>
            <w:tcW w:w="252" w:type="pct"/>
          </w:tcPr>
          <w:p w14:paraId="7347BEF3" w14:textId="77777777" w:rsidR="00E70B30" w:rsidRDefault="00E70B30" w:rsidP="00E70B30">
            <w:pPr>
              <w:pStyle w:val="RepTable"/>
              <w:jc w:val="center"/>
            </w:pPr>
            <w:r>
              <w:t>2000</w:t>
            </w:r>
          </w:p>
        </w:tc>
        <w:tc>
          <w:tcPr>
            <w:tcW w:w="2931" w:type="pct"/>
          </w:tcPr>
          <w:p w14:paraId="22756372" w14:textId="77777777" w:rsidR="00E70B30" w:rsidRDefault="00E70B30" w:rsidP="00E70B30">
            <w:pPr>
              <w:pStyle w:val="RepTable"/>
            </w:pPr>
            <w:r>
              <w:t xml:space="preserve">Range finding feeding-reproduction study for a rat two-generation reproduction toxicity study AE F130060 substance technical Code: AE F130060 00 1C95 0001 </w:t>
            </w:r>
          </w:p>
          <w:p w14:paraId="0C74C6F0" w14:textId="77777777" w:rsidR="00E70B30" w:rsidRDefault="00E70B30" w:rsidP="00E70B30">
            <w:pPr>
              <w:pStyle w:val="RepTable"/>
            </w:pPr>
            <w:r>
              <w:t xml:space="preserve">Bayer CropScience, </w:t>
            </w:r>
          </w:p>
          <w:p w14:paraId="77009357" w14:textId="77777777" w:rsidR="00E70B30" w:rsidRDefault="00E70B30" w:rsidP="00E70B30">
            <w:pPr>
              <w:pStyle w:val="RepTable"/>
            </w:pPr>
            <w:r>
              <w:t xml:space="preserve">Report No.: C010056, </w:t>
            </w:r>
          </w:p>
          <w:p w14:paraId="6C216C9C" w14:textId="77777777" w:rsidR="00E70B30" w:rsidRDefault="00E70B30" w:rsidP="00E70B30">
            <w:pPr>
              <w:pStyle w:val="RepTable"/>
            </w:pPr>
            <w:r>
              <w:t xml:space="preserve">Report includes Trial Nos.: 98.0354 </w:t>
            </w:r>
          </w:p>
          <w:p w14:paraId="59508E30" w14:textId="77777777" w:rsidR="00E70B30" w:rsidRDefault="00E70B30" w:rsidP="00E70B30">
            <w:pPr>
              <w:pStyle w:val="RepTable"/>
            </w:pPr>
            <w:r>
              <w:t>GLP/GEP: yes, unpublished</w:t>
            </w:r>
          </w:p>
        </w:tc>
        <w:tc>
          <w:tcPr>
            <w:tcW w:w="357" w:type="pct"/>
          </w:tcPr>
          <w:p w14:paraId="026BA879" w14:textId="77777777" w:rsidR="00E70B30" w:rsidRDefault="00E70B30" w:rsidP="00E70B30">
            <w:pPr>
              <w:pStyle w:val="RepTable"/>
              <w:jc w:val="center"/>
            </w:pPr>
            <w:r>
              <w:t>Y</w:t>
            </w:r>
          </w:p>
        </w:tc>
        <w:tc>
          <w:tcPr>
            <w:tcW w:w="402" w:type="pct"/>
          </w:tcPr>
          <w:p w14:paraId="772AE60C" w14:textId="77777777" w:rsidR="00E70B30" w:rsidRDefault="00E70B30" w:rsidP="00E70B30">
            <w:pPr>
              <w:pStyle w:val="RepTable"/>
              <w:jc w:val="center"/>
            </w:pPr>
            <w:r>
              <w:t>Bayer CropScience</w:t>
            </w:r>
          </w:p>
        </w:tc>
      </w:tr>
      <w:tr w:rsidR="00A046A7" w:rsidRPr="008E45B5" w14:paraId="7840E7FA" w14:textId="77777777" w:rsidTr="00DA3955">
        <w:tc>
          <w:tcPr>
            <w:tcW w:w="440" w:type="pct"/>
          </w:tcPr>
          <w:p w14:paraId="766A0474" w14:textId="77777777" w:rsidR="001E2DB4" w:rsidRDefault="001E2DB4" w:rsidP="001E2DB4">
            <w:pPr>
              <w:pStyle w:val="RepTable"/>
            </w:pPr>
            <w:r>
              <w:t>KCA 5.6.1 /02</w:t>
            </w:r>
          </w:p>
        </w:tc>
        <w:tc>
          <w:tcPr>
            <w:tcW w:w="618" w:type="pct"/>
          </w:tcPr>
          <w:p w14:paraId="5C39C662" w14:textId="77777777" w:rsidR="001E2DB4" w:rsidRDefault="001E2DB4" w:rsidP="001E2DB4">
            <w:pPr>
              <w:pStyle w:val="RepTable"/>
            </w:pPr>
            <w:r>
              <w:t>Anonymous</w:t>
            </w:r>
          </w:p>
        </w:tc>
        <w:tc>
          <w:tcPr>
            <w:tcW w:w="252" w:type="pct"/>
          </w:tcPr>
          <w:p w14:paraId="2F7C7B57" w14:textId="77777777" w:rsidR="001E2DB4" w:rsidRDefault="001E2DB4" w:rsidP="001E2DB4">
            <w:pPr>
              <w:pStyle w:val="RepTable"/>
              <w:jc w:val="center"/>
            </w:pPr>
            <w:r>
              <w:t>2000</w:t>
            </w:r>
          </w:p>
        </w:tc>
        <w:tc>
          <w:tcPr>
            <w:tcW w:w="2931" w:type="pct"/>
          </w:tcPr>
          <w:p w14:paraId="559474FF" w14:textId="77777777" w:rsidR="001E2DB4" w:rsidRDefault="001E2DB4" w:rsidP="001E2DB4">
            <w:pPr>
              <w:pStyle w:val="RepTable"/>
            </w:pPr>
            <w:r>
              <w:t xml:space="preserve">Rat two-generation feeding-reproduction toxicity study with AE F130060 substance technical Code: AE F130060 00 1C95 0001 </w:t>
            </w:r>
          </w:p>
          <w:p w14:paraId="3B5943E9" w14:textId="77777777" w:rsidR="001E2DB4" w:rsidRDefault="001E2DB4" w:rsidP="001E2DB4">
            <w:pPr>
              <w:pStyle w:val="RepTable"/>
            </w:pPr>
            <w:r>
              <w:t xml:space="preserve">Bayer CropScience, </w:t>
            </w:r>
          </w:p>
          <w:p w14:paraId="6A8F2359" w14:textId="77777777" w:rsidR="001E2DB4" w:rsidRDefault="001E2DB4" w:rsidP="001E2DB4">
            <w:pPr>
              <w:pStyle w:val="RepTable"/>
            </w:pPr>
            <w:r>
              <w:t xml:space="preserve">Report No.: C010081, </w:t>
            </w:r>
          </w:p>
          <w:p w14:paraId="104C0825" w14:textId="77777777" w:rsidR="001E2DB4" w:rsidRDefault="001E2DB4" w:rsidP="001E2DB4">
            <w:pPr>
              <w:pStyle w:val="RepTable"/>
            </w:pPr>
            <w:r>
              <w:t xml:space="preserve">Report includes Trial Nos.: 98.0808 </w:t>
            </w:r>
          </w:p>
          <w:p w14:paraId="4FE11BC1" w14:textId="77777777" w:rsidR="001E2DB4" w:rsidRDefault="001E2DB4" w:rsidP="001E2DB4">
            <w:pPr>
              <w:pStyle w:val="RepTable"/>
            </w:pPr>
            <w:r>
              <w:t>GLP/GEP: yes, unpublished</w:t>
            </w:r>
          </w:p>
        </w:tc>
        <w:tc>
          <w:tcPr>
            <w:tcW w:w="357" w:type="pct"/>
          </w:tcPr>
          <w:p w14:paraId="09F28A51" w14:textId="77777777" w:rsidR="001E2DB4" w:rsidRDefault="001E2DB4" w:rsidP="001E2DB4">
            <w:pPr>
              <w:pStyle w:val="RepTable"/>
              <w:jc w:val="center"/>
            </w:pPr>
            <w:r>
              <w:t>Y</w:t>
            </w:r>
          </w:p>
        </w:tc>
        <w:tc>
          <w:tcPr>
            <w:tcW w:w="402" w:type="pct"/>
          </w:tcPr>
          <w:p w14:paraId="38B0F8AD" w14:textId="77777777" w:rsidR="001E2DB4" w:rsidRDefault="001E2DB4" w:rsidP="001E2DB4">
            <w:pPr>
              <w:pStyle w:val="RepTable"/>
              <w:jc w:val="center"/>
            </w:pPr>
            <w:r>
              <w:t>Bayer CropScience</w:t>
            </w:r>
          </w:p>
        </w:tc>
      </w:tr>
      <w:tr w:rsidR="00A046A7" w:rsidRPr="008E45B5" w14:paraId="64E82DB5" w14:textId="77777777" w:rsidTr="00DA3955">
        <w:tc>
          <w:tcPr>
            <w:tcW w:w="440" w:type="pct"/>
          </w:tcPr>
          <w:p w14:paraId="6D104792" w14:textId="77777777" w:rsidR="00227CC0" w:rsidRDefault="00227CC0" w:rsidP="00227CC0">
            <w:pPr>
              <w:pStyle w:val="RepTable"/>
            </w:pPr>
            <w:r>
              <w:t>KCA 5.6.2 /01</w:t>
            </w:r>
          </w:p>
        </w:tc>
        <w:tc>
          <w:tcPr>
            <w:tcW w:w="618" w:type="pct"/>
          </w:tcPr>
          <w:p w14:paraId="24969FA8" w14:textId="77777777" w:rsidR="00227CC0" w:rsidRDefault="00227CC0" w:rsidP="00227CC0">
            <w:pPr>
              <w:pStyle w:val="RepTable"/>
            </w:pPr>
            <w:r>
              <w:t>Anonymous</w:t>
            </w:r>
          </w:p>
        </w:tc>
        <w:tc>
          <w:tcPr>
            <w:tcW w:w="252" w:type="pct"/>
          </w:tcPr>
          <w:p w14:paraId="4177ADFF" w14:textId="77777777" w:rsidR="00227CC0" w:rsidRDefault="00227CC0" w:rsidP="00227CC0">
            <w:pPr>
              <w:pStyle w:val="RepTable"/>
              <w:jc w:val="center"/>
            </w:pPr>
            <w:r>
              <w:t>1997</w:t>
            </w:r>
          </w:p>
        </w:tc>
        <w:tc>
          <w:tcPr>
            <w:tcW w:w="2931" w:type="pct"/>
          </w:tcPr>
          <w:p w14:paraId="275AF1CB" w14:textId="77777777" w:rsidR="00227CC0" w:rsidRDefault="00227CC0" w:rsidP="00227CC0">
            <w:pPr>
              <w:pStyle w:val="RepTable"/>
            </w:pPr>
            <w:r>
              <w:t xml:space="preserve">Range finding embryotoxicity study after oral administration in sprague dawley rats substance, technical Code: AE F130060 00 1C95 0001 </w:t>
            </w:r>
          </w:p>
          <w:p w14:paraId="66FAD0A3" w14:textId="77777777" w:rsidR="00227CC0" w:rsidRDefault="00227CC0" w:rsidP="00227CC0">
            <w:pPr>
              <w:pStyle w:val="RepTable"/>
            </w:pPr>
            <w:r>
              <w:t xml:space="preserve">Bayer CropScience, </w:t>
            </w:r>
          </w:p>
          <w:p w14:paraId="3F22D987" w14:textId="77777777" w:rsidR="00227CC0" w:rsidRDefault="00227CC0" w:rsidP="00227CC0">
            <w:pPr>
              <w:pStyle w:val="RepTable"/>
            </w:pPr>
            <w:r>
              <w:t xml:space="preserve">Report No.: A67310, </w:t>
            </w:r>
          </w:p>
          <w:p w14:paraId="36FFE17E" w14:textId="77777777" w:rsidR="00227CC0" w:rsidRDefault="00227CC0" w:rsidP="00227CC0">
            <w:pPr>
              <w:pStyle w:val="RepTable"/>
            </w:pPr>
            <w:r>
              <w:t xml:space="preserve">Report includes </w:t>
            </w:r>
          </w:p>
          <w:p w14:paraId="117A6343" w14:textId="77777777" w:rsidR="00227CC0" w:rsidRDefault="00227CC0" w:rsidP="00227CC0">
            <w:pPr>
              <w:pStyle w:val="RepTable"/>
            </w:pPr>
            <w:r>
              <w:t xml:space="preserve">Trial Nos.: 97.04 46 </w:t>
            </w:r>
          </w:p>
          <w:p w14:paraId="1F3EB591" w14:textId="77777777" w:rsidR="00227CC0" w:rsidRDefault="00227CC0" w:rsidP="00227CC0">
            <w:pPr>
              <w:pStyle w:val="RepTable"/>
            </w:pPr>
            <w:r>
              <w:t>GLP/GEP: yes, unpublished</w:t>
            </w:r>
          </w:p>
        </w:tc>
        <w:tc>
          <w:tcPr>
            <w:tcW w:w="357" w:type="pct"/>
          </w:tcPr>
          <w:p w14:paraId="43C8464E" w14:textId="77777777" w:rsidR="00227CC0" w:rsidRDefault="00227CC0" w:rsidP="00227CC0">
            <w:pPr>
              <w:pStyle w:val="RepTable"/>
              <w:jc w:val="center"/>
            </w:pPr>
            <w:r>
              <w:t>Y</w:t>
            </w:r>
          </w:p>
        </w:tc>
        <w:tc>
          <w:tcPr>
            <w:tcW w:w="402" w:type="pct"/>
          </w:tcPr>
          <w:p w14:paraId="753DF4E0" w14:textId="77777777" w:rsidR="00227CC0" w:rsidRDefault="00227CC0" w:rsidP="00227CC0">
            <w:pPr>
              <w:pStyle w:val="RepTable"/>
              <w:jc w:val="center"/>
            </w:pPr>
            <w:r>
              <w:t>Bayer CropScience</w:t>
            </w:r>
          </w:p>
        </w:tc>
      </w:tr>
      <w:tr w:rsidR="00A046A7" w:rsidRPr="008E45B5" w14:paraId="3E1C4550" w14:textId="77777777" w:rsidTr="00DA3955">
        <w:tc>
          <w:tcPr>
            <w:tcW w:w="440" w:type="pct"/>
          </w:tcPr>
          <w:p w14:paraId="3A2E6E2B" w14:textId="77777777" w:rsidR="00227CC0" w:rsidRDefault="00227CC0" w:rsidP="00227CC0">
            <w:pPr>
              <w:pStyle w:val="RepTable"/>
            </w:pPr>
            <w:r>
              <w:t>KCA 5.6.2 /02</w:t>
            </w:r>
          </w:p>
        </w:tc>
        <w:tc>
          <w:tcPr>
            <w:tcW w:w="618" w:type="pct"/>
          </w:tcPr>
          <w:p w14:paraId="2245334D" w14:textId="77777777" w:rsidR="00227CC0" w:rsidRDefault="00227CC0" w:rsidP="00227CC0">
            <w:pPr>
              <w:pStyle w:val="RepTable"/>
            </w:pPr>
            <w:r>
              <w:t>Anonymous</w:t>
            </w:r>
          </w:p>
        </w:tc>
        <w:tc>
          <w:tcPr>
            <w:tcW w:w="252" w:type="pct"/>
          </w:tcPr>
          <w:p w14:paraId="53CDD5FB" w14:textId="77777777" w:rsidR="00227CC0" w:rsidRDefault="00227CC0" w:rsidP="00227CC0">
            <w:pPr>
              <w:pStyle w:val="RepTable"/>
              <w:jc w:val="center"/>
            </w:pPr>
            <w:r>
              <w:t>1999</w:t>
            </w:r>
          </w:p>
        </w:tc>
        <w:tc>
          <w:tcPr>
            <w:tcW w:w="2931" w:type="pct"/>
          </w:tcPr>
          <w:p w14:paraId="1A96E331" w14:textId="77777777" w:rsidR="00227CC0" w:rsidRDefault="00227CC0" w:rsidP="00227CC0">
            <w:pPr>
              <w:pStyle w:val="RepTable"/>
            </w:pPr>
            <w:r>
              <w:t xml:space="preserve">Rat oral developmental toxicity (teratogenicity) study AE F130060 substance technical Code: AE F130060 00 1C95 0001 </w:t>
            </w:r>
          </w:p>
          <w:p w14:paraId="29967C95" w14:textId="77777777" w:rsidR="00227CC0" w:rsidRDefault="00227CC0" w:rsidP="00227CC0">
            <w:pPr>
              <w:pStyle w:val="RepTable"/>
            </w:pPr>
            <w:r>
              <w:t xml:space="preserve">Bayer CropScience, </w:t>
            </w:r>
          </w:p>
          <w:p w14:paraId="0D36394C" w14:textId="77777777" w:rsidR="00227CC0" w:rsidRDefault="00227CC0" w:rsidP="00227CC0">
            <w:pPr>
              <w:pStyle w:val="RepTable"/>
            </w:pPr>
            <w:r>
              <w:lastRenderedPageBreak/>
              <w:t xml:space="preserve">Report No.: C003932, </w:t>
            </w:r>
          </w:p>
          <w:p w14:paraId="7440D1ED" w14:textId="77777777" w:rsidR="00227CC0" w:rsidRDefault="00227CC0" w:rsidP="00227CC0">
            <w:pPr>
              <w:pStyle w:val="RepTable"/>
            </w:pPr>
            <w:r>
              <w:t xml:space="preserve">Report includes Trial Nos.: 98.04 00 </w:t>
            </w:r>
          </w:p>
          <w:p w14:paraId="75C26F93" w14:textId="77777777" w:rsidR="00227CC0" w:rsidRDefault="00227CC0" w:rsidP="00227CC0">
            <w:pPr>
              <w:pStyle w:val="RepTable"/>
            </w:pPr>
            <w:r>
              <w:t>GLP/GEP: yes, unpublished</w:t>
            </w:r>
          </w:p>
        </w:tc>
        <w:tc>
          <w:tcPr>
            <w:tcW w:w="357" w:type="pct"/>
          </w:tcPr>
          <w:p w14:paraId="3F3F4B9F" w14:textId="77777777" w:rsidR="00227CC0" w:rsidRDefault="00227CC0" w:rsidP="00227CC0">
            <w:pPr>
              <w:pStyle w:val="RepTable"/>
              <w:jc w:val="center"/>
            </w:pPr>
            <w:r>
              <w:lastRenderedPageBreak/>
              <w:t>Y</w:t>
            </w:r>
          </w:p>
        </w:tc>
        <w:tc>
          <w:tcPr>
            <w:tcW w:w="402" w:type="pct"/>
          </w:tcPr>
          <w:p w14:paraId="7A44D7EB" w14:textId="77777777" w:rsidR="00227CC0" w:rsidRDefault="00227CC0" w:rsidP="00227CC0">
            <w:pPr>
              <w:pStyle w:val="RepTable"/>
              <w:jc w:val="center"/>
            </w:pPr>
            <w:r>
              <w:t>Bayer CropScience</w:t>
            </w:r>
          </w:p>
        </w:tc>
      </w:tr>
      <w:tr w:rsidR="00A046A7" w:rsidRPr="008E45B5" w14:paraId="63F5B49A" w14:textId="77777777" w:rsidTr="00DA3955">
        <w:tc>
          <w:tcPr>
            <w:tcW w:w="440" w:type="pct"/>
          </w:tcPr>
          <w:p w14:paraId="5D9BDA1D" w14:textId="77777777" w:rsidR="00146B58" w:rsidRDefault="00146B58" w:rsidP="00146B58">
            <w:pPr>
              <w:pStyle w:val="RepTable"/>
            </w:pPr>
            <w:r>
              <w:t>KCA 5.6.2 /03</w:t>
            </w:r>
          </w:p>
        </w:tc>
        <w:tc>
          <w:tcPr>
            <w:tcW w:w="618" w:type="pct"/>
          </w:tcPr>
          <w:p w14:paraId="3F0B7263" w14:textId="77777777" w:rsidR="00146B58" w:rsidRDefault="00146B58" w:rsidP="00146B58">
            <w:pPr>
              <w:pStyle w:val="RepTable"/>
            </w:pPr>
            <w:r>
              <w:t>Anonymous</w:t>
            </w:r>
          </w:p>
        </w:tc>
        <w:tc>
          <w:tcPr>
            <w:tcW w:w="252" w:type="pct"/>
          </w:tcPr>
          <w:p w14:paraId="3530105D" w14:textId="77777777" w:rsidR="00146B58" w:rsidRDefault="00146B58" w:rsidP="00146B58">
            <w:pPr>
              <w:pStyle w:val="RepTable"/>
              <w:jc w:val="center"/>
            </w:pPr>
            <w:r>
              <w:t>1998</w:t>
            </w:r>
          </w:p>
        </w:tc>
        <w:tc>
          <w:tcPr>
            <w:tcW w:w="2931" w:type="pct"/>
          </w:tcPr>
          <w:p w14:paraId="0FF095CE" w14:textId="77777777" w:rsidR="00146B58" w:rsidRDefault="00146B58" w:rsidP="00146B58">
            <w:pPr>
              <w:pStyle w:val="RepTable"/>
            </w:pPr>
            <w:r>
              <w:t xml:space="preserve">Range finding embryotoxicity study after oral administration in rabbits substance, technical Code: AE F130060 00 1C95 0001 </w:t>
            </w:r>
          </w:p>
          <w:p w14:paraId="1BAFC765" w14:textId="77777777" w:rsidR="00146B58" w:rsidRDefault="00146B58" w:rsidP="00146B58">
            <w:pPr>
              <w:pStyle w:val="RepTable"/>
            </w:pPr>
            <w:r>
              <w:t xml:space="preserve">Bayer CropScience, </w:t>
            </w:r>
          </w:p>
          <w:p w14:paraId="41813313" w14:textId="77777777" w:rsidR="00146B58" w:rsidRDefault="00146B58" w:rsidP="00146B58">
            <w:pPr>
              <w:pStyle w:val="RepTable"/>
            </w:pPr>
            <w:r>
              <w:t xml:space="preserve">Report No.: A67309, </w:t>
            </w:r>
          </w:p>
          <w:p w14:paraId="14914163" w14:textId="77777777" w:rsidR="00146B58" w:rsidRDefault="00146B58" w:rsidP="00146B58">
            <w:pPr>
              <w:pStyle w:val="RepTable"/>
            </w:pPr>
            <w:r>
              <w:t xml:space="preserve">Report includes Trial Nos.: 97.0447 </w:t>
            </w:r>
          </w:p>
          <w:p w14:paraId="23863282" w14:textId="77777777" w:rsidR="00146B58" w:rsidRDefault="00146B58" w:rsidP="00146B58">
            <w:pPr>
              <w:pStyle w:val="RepTable"/>
            </w:pPr>
            <w:r>
              <w:t>GLP/GEP: yes, unpublished</w:t>
            </w:r>
          </w:p>
        </w:tc>
        <w:tc>
          <w:tcPr>
            <w:tcW w:w="357" w:type="pct"/>
          </w:tcPr>
          <w:p w14:paraId="6E4C59E6" w14:textId="77777777" w:rsidR="00146B58" w:rsidRDefault="00146B58" w:rsidP="00146B58">
            <w:pPr>
              <w:pStyle w:val="RepTable"/>
              <w:jc w:val="center"/>
            </w:pPr>
            <w:r>
              <w:t>Y</w:t>
            </w:r>
          </w:p>
        </w:tc>
        <w:tc>
          <w:tcPr>
            <w:tcW w:w="402" w:type="pct"/>
          </w:tcPr>
          <w:p w14:paraId="0221C0FF" w14:textId="77777777" w:rsidR="00146B58" w:rsidRDefault="00146B58" w:rsidP="00146B58">
            <w:pPr>
              <w:pStyle w:val="RepTable"/>
              <w:jc w:val="center"/>
            </w:pPr>
            <w:r>
              <w:t>Bayer CropScience</w:t>
            </w:r>
          </w:p>
        </w:tc>
      </w:tr>
      <w:tr w:rsidR="00A046A7" w:rsidRPr="008E45B5" w14:paraId="3D090B8A" w14:textId="77777777" w:rsidTr="00DA3955">
        <w:tc>
          <w:tcPr>
            <w:tcW w:w="440" w:type="pct"/>
          </w:tcPr>
          <w:p w14:paraId="641E5A1A" w14:textId="77777777" w:rsidR="00146B58" w:rsidRDefault="00146B58" w:rsidP="00146B58">
            <w:pPr>
              <w:pStyle w:val="RepTable"/>
            </w:pPr>
            <w:r>
              <w:t>KCA 5.6.2 /04</w:t>
            </w:r>
          </w:p>
        </w:tc>
        <w:tc>
          <w:tcPr>
            <w:tcW w:w="618" w:type="pct"/>
          </w:tcPr>
          <w:p w14:paraId="7B738656" w14:textId="77777777" w:rsidR="00146B58" w:rsidRDefault="00146B58" w:rsidP="00146B58">
            <w:pPr>
              <w:pStyle w:val="RepTable"/>
            </w:pPr>
            <w:r>
              <w:t>Anonymous</w:t>
            </w:r>
          </w:p>
        </w:tc>
        <w:tc>
          <w:tcPr>
            <w:tcW w:w="252" w:type="pct"/>
          </w:tcPr>
          <w:p w14:paraId="19F58ADA" w14:textId="77777777" w:rsidR="00146B58" w:rsidRDefault="00146B58" w:rsidP="00146B58">
            <w:pPr>
              <w:pStyle w:val="RepTable"/>
              <w:jc w:val="center"/>
            </w:pPr>
            <w:r>
              <w:t>1998</w:t>
            </w:r>
          </w:p>
        </w:tc>
        <w:tc>
          <w:tcPr>
            <w:tcW w:w="2931" w:type="pct"/>
          </w:tcPr>
          <w:p w14:paraId="7BDC9F8A" w14:textId="77777777" w:rsidR="00146B58" w:rsidRDefault="00146B58" w:rsidP="00146B58">
            <w:pPr>
              <w:pStyle w:val="RepTable"/>
            </w:pPr>
            <w:r>
              <w:t xml:space="preserve">Rabbit oral developmental toxicity (teratogenicity) study AE F130060 substance technical Code: AE F130060 00 1C95 0001 </w:t>
            </w:r>
          </w:p>
          <w:p w14:paraId="59E162DF" w14:textId="77777777" w:rsidR="00146B58" w:rsidRDefault="00146B58" w:rsidP="00146B58">
            <w:pPr>
              <w:pStyle w:val="RepTable"/>
            </w:pPr>
            <w:r>
              <w:t xml:space="preserve">Bayer CropScience, </w:t>
            </w:r>
          </w:p>
          <w:p w14:paraId="369AFB06" w14:textId="77777777" w:rsidR="00146B58" w:rsidRDefault="00146B58" w:rsidP="00146B58">
            <w:pPr>
              <w:pStyle w:val="RepTable"/>
            </w:pPr>
            <w:r>
              <w:t xml:space="preserve">Report No.: C000843, </w:t>
            </w:r>
          </w:p>
          <w:p w14:paraId="729CF23D" w14:textId="77777777" w:rsidR="00146B58" w:rsidRDefault="00146B58" w:rsidP="00146B58">
            <w:pPr>
              <w:pStyle w:val="RepTable"/>
            </w:pPr>
            <w:r>
              <w:t xml:space="preserve">Report includes Trial Nos.: 97.0789 </w:t>
            </w:r>
          </w:p>
          <w:p w14:paraId="0A05FEEE" w14:textId="77777777" w:rsidR="00146B58" w:rsidRDefault="00146B58" w:rsidP="00146B58">
            <w:pPr>
              <w:pStyle w:val="RepTable"/>
            </w:pPr>
            <w:r>
              <w:t>GLP/GEP: yes, unpublished</w:t>
            </w:r>
          </w:p>
        </w:tc>
        <w:tc>
          <w:tcPr>
            <w:tcW w:w="357" w:type="pct"/>
          </w:tcPr>
          <w:p w14:paraId="2311B22D" w14:textId="77777777" w:rsidR="00146B58" w:rsidRDefault="00146B58" w:rsidP="00146B58">
            <w:pPr>
              <w:pStyle w:val="RepTable"/>
              <w:jc w:val="center"/>
            </w:pPr>
            <w:r>
              <w:t>Y</w:t>
            </w:r>
          </w:p>
        </w:tc>
        <w:tc>
          <w:tcPr>
            <w:tcW w:w="402" w:type="pct"/>
          </w:tcPr>
          <w:p w14:paraId="78ED2749" w14:textId="77777777" w:rsidR="00146B58" w:rsidRDefault="00146B58" w:rsidP="00146B58">
            <w:pPr>
              <w:pStyle w:val="RepTable"/>
              <w:jc w:val="center"/>
            </w:pPr>
            <w:r>
              <w:t>Bayer CropScience</w:t>
            </w:r>
          </w:p>
        </w:tc>
      </w:tr>
      <w:tr w:rsidR="00A046A7" w:rsidRPr="008E45B5" w14:paraId="3601BC91" w14:textId="77777777" w:rsidTr="00DA3955">
        <w:tc>
          <w:tcPr>
            <w:tcW w:w="440" w:type="pct"/>
          </w:tcPr>
          <w:p w14:paraId="1F0C75E4" w14:textId="77777777" w:rsidR="00146B58" w:rsidRDefault="000A3997" w:rsidP="00146B58">
            <w:pPr>
              <w:pStyle w:val="RepTable"/>
            </w:pPr>
            <w:r>
              <w:t>KCA 5.8.1 /01</w:t>
            </w:r>
          </w:p>
        </w:tc>
        <w:tc>
          <w:tcPr>
            <w:tcW w:w="618" w:type="pct"/>
          </w:tcPr>
          <w:p w14:paraId="3C136D9E" w14:textId="42FFA9BE" w:rsidR="00146B58" w:rsidRDefault="00E47C85" w:rsidP="00146B58">
            <w:pPr>
              <w:pStyle w:val="RepTable"/>
            </w:pPr>
            <w:r w:rsidRPr="00E47C85">
              <w:rPr>
                <w:highlight w:val="black"/>
              </w:rPr>
              <w:t>xxxxxxxxxxxxx</w:t>
            </w:r>
          </w:p>
        </w:tc>
        <w:tc>
          <w:tcPr>
            <w:tcW w:w="252" w:type="pct"/>
          </w:tcPr>
          <w:p w14:paraId="50610C4E" w14:textId="75FCC60C" w:rsidR="00146B58" w:rsidRDefault="00E47C85" w:rsidP="00146B58">
            <w:pPr>
              <w:pStyle w:val="RepTable"/>
              <w:jc w:val="center"/>
            </w:pPr>
            <w:r w:rsidRPr="00E47C85">
              <w:rPr>
                <w:highlight w:val="black"/>
              </w:rPr>
              <w:t>xxxx</w:t>
            </w:r>
          </w:p>
        </w:tc>
        <w:tc>
          <w:tcPr>
            <w:tcW w:w="2931" w:type="pct"/>
          </w:tcPr>
          <w:p w14:paraId="3621F83C" w14:textId="77777777" w:rsidR="000A3997" w:rsidRDefault="000A3997" w:rsidP="00146B58">
            <w:pPr>
              <w:pStyle w:val="RepTable"/>
            </w:pPr>
            <w:r>
              <w:t xml:space="preserve">Salmonella typhimurium reverse mutation assay with AE F147447 </w:t>
            </w:r>
          </w:p>
          <w:p w14:paraId="503CDEDA" w14:textId="77777777" w:rsidR="000A3997" w:rsidRDefault="000A3997" w:rsidP="00146B58">
            <w:pPr>
              <w:pStyle w:val="RepTable"/>
            </w:pPr>
            <w:r>
              <w:t xml:space="preserve">Harlan CCR, Rossdorf, Germany </w:t>
            </w:r>
          </w:p>
          <w:p w14:paraId="4A3E2EDB" w14:textId="77777777" w:rsidR="000A3997" w:rsidRDefault="000A3997" w:rsidP="00146B58">
            <w:pPr>
              <w:pStyle w:val="RepTable"/>
            </w:pPr>
            <w:r>
              <w:t xml:space="preserve">Bayer CropScience, </w:t>
            </w:r>
          </w:p>
          <w:p w14:paraId="4E986358" w14:textId="77777777" w:rsidR="000A3997" w:rsidRDefault="000A3997" w:rsidP="00146B58">
            <w:pPr>
              <w:pStyle w:val="RepTable"/>
            </w:pPr>
            <w:r>
              <w:t xml:space="preserve">Report No.: 1462101, </w:t>
            </w:r>
          </w:p>
          <w:p w14:paraId="4728145D" w14:textId="77777777" w:rsidR="00146B58" w:rsidRDefault="000A3997" w:rsidP="00146B58">
            <w:pPr>
              <w:pStyle w:val="RepTable"/>
            </w:pPr>
            <w:r>
              <w:t>GLP/GEP: yes, unpublished</w:t>
            </w:r>
          </w:p>
        </w:tc>
        <w:tc>
          <w:tcPr>
            <w:tcW w:w="357" w:type="pct"/>
          </w:tcPr>
          <w:p w14:paraId="67A2151D" w14:textId="77777777" w:rsidR="00146B58" w:rsidRDefault="000A3997" w:rsidP="00146B58">
            <w:pPr>
              <w:pStyle w:val="RepTable"/>
              <w:jc w:val="center"/>
            </w:pPr>
            <w:r>
              <w:t>N</w:t>
            </w:r>
          </w:p>
        </w:tc>
        <w:tc>
          <w:tcPr>
            <w:tcW w:w="402" w:type="pct"/>
          </w:tcPr>
          <w:p w14:paraId="5010F7DD" w14:textId="77777777" w:rsidR="00146B58" w:rsidRDefault="000A3997" w:rsidP="00146B58">
            <w:pPr>
              <w:pStyle w:val="RepTable"/>
              <w:jc w:val="center"/>
            </w:pPr>
            <w:r>
              <w:t>Bayer CropScience</w:t>
            </w:r>
          </w:p>
        </w:tc>
      </w:tr>
      <w:tr w:rsidR="00A046A7" w:rsidRPr="008E45B5" w14:paraId="65F35342" w14:textId="77777777" w:rsidTr="00DA3955">
        <w:tc>
          <w:tcPr>
            <w:tcW w:w="440" w:type="pct"/>
          </w:tcPr>
          <w:p w14:paraId="7BABD400" w14:textId="77777777" w:rsidR="00962735" w:rsidRDefault="00962735" w:rsidP="00962735">
            <w:pPr>
              <w:pStyle w:val="RepTable"/>
            </w:pPr>
            <w:r>
              <w:t>KCA 5.8.1 /02</w:t>
            </w:r>
          </w:p>
        </w:tc>
        <w:tc>
          <w:tcPr>
            <w:tcW w:w="618" w:type="pct"/>
          </w:tcPr>
          <w:p w14:paraId="09F0EF3A" w14:textId="340C037D" w:rsidR="00962735" w:rsidRDefault="00E47C85" w:rsidP="00962735">
            <w:pPr>
              <w:pStyle w:val="RepTable"/>
            </w:pPr>
            <w:r w:rsidRPr="00E47C85">
              <w:rPr>
                <w:highlight w:val="black"/>
              </w:rPr>
              <w:t>xxxxxxxxxxxxxx</w:t>
            </w:r>
          </w:p>
        </w:tc>
        <w:tc>
          <w:tcPr>
            <w:tcW w:w="252" w:type="pct"/>
          </w:tcPr>
          <w:p w14:paraId="7B1634D8" w14:textId="17945D33" w:rsidR="00962735" w:rsidRDefault="00E47C85" w:rsidP="00962735">
            <w:pPr>
              <w:pStyle w:val="RepTable"/>
              <w:jc w:val="center"/>
            </w:pPr>
            <w:r w:rsidRPr="00E47C85">
              <w:rPr>
                <w:highlight w:val="black"/>
              </w:rPr>
              <w:t>xxxx</w:t>
            </w:r>
          </w:p>
        </w:tc>
        <w:tc>
          <w:tcPr>
            <w:tcW w:w="2931" w:type="pct"/>
          </w:tcPr>
          <w:p w14:paraId="1DF64C30" w14:textId="77777777" w:rsidR="00962735" w:rsidRDefault="00962735" w:rsidP="00962735">
            <w:pPr>
              <w:pStyle w:val="RepTable"/>
            </w:pPr>
            <w:r>
              <w:t xml:space="preserve">Report amendment - In vitro chromosome aberration test in Chinese hamster V79 cells with AE F147447 </w:t>
            </w:r>
          </w:p>
          <w:p w14:paraId="0CD5A1E3" w14:textId="77777777" w:rsidR="00962735" w:rsidRDefault="00962735" w:rsidP="00962735">
            <w:pPr>
              <w:pStyle w:val="RepTable"/>
            </w:pPr>
            <w:r>
              <w:t xml:space="preserve">Harlan Cytotest Cell Research GmbH (Harlan CCR), Rossdorf, Germany </w:t>
            </w:r>
          </w:p>
          <w:p w14:paraId="7AB029C6" w14:textId="77777777" w:rsidR="00962735" w:rsidRDefault="00962735" w:rsidP="00962735">
            <w:pPr>
              <w:pStyle w:val="RepTable"/>
            </w:pPr>
            <w:r>
              <w:t xml:space="preserve">Bayer CropScience, </w:t>
            </w:r>
          </w:p>
          <w:p w14:paraId="533F867E" w14:textId="77777777" w:rsidR="00962735" w:rsidRDefault="00962735" w:rsidP="00962735">
            <w:pPr>
              <w:pStyle w:val="RepTable"/>
            </w:pPr>
            <w:r>
              <w:t xml:space="preserve">Report No.: 1462102, </w:t>
            </w:r>
          </w:p>
          <w:p w14:paraId="47176976" w14:textId="77777777" w:rsidR="00962735" w:rsidRDefault="00962735" w:rsidP="00962735">
            <w:pPr>
              <w:pStyle w:val="RepTable"/>
            </w:pPr>
            <w:r>
              <w:t>GLP/GEP: yes, unpublished</w:t>
            </w:r>
          </w:p>
        </w:tc>
        <w:tc>
          <w:tcPr>
            <w:tcW w:w="357" w:type="pct"/>
          </w:tcPr>
          <w:p w14:paraId="6835BDF7" w14:textId="77777777" w:rsidR="00962735" w:rsidRDefault="00962735" w:rsidP="00962735">
            <w:pPr>
              <w:pStyle w:val="RepTable"/>
              <w:jc w:val="center"/>
            </w:pPr>
            <w:r>
              <w:t>N</w:t>
            </w:r>
          </w:p>
        </w:tc>
        <w:tc>
          <w:tcPr>
            <w:tcW w:w="402" w:type="pct"/>
          </w:tcPr>
          <w:p w14:paraId="70C58E5C" w14:textId="77777777" w:rsidR="00962735" w:rsidRDefault="00962735" w:rsidP="00962735">
            <w:pPr>
              <w:pStyle w:val="RepTable"/>
              <w:jc w:val="center"/>
            </w:pPr>
            <w:r>
              <w:t>Bayer CropScience</w:t>
            </w:r>
          </w:p>
        </w:tc>
      </w:tr>
      <w:tr w:rsidR="00A046A7" w:rsidRPr="008E45B5" w14:paraId="1851F24E" w14:textId="77777777" w:rsidTr="00DA3955">
        <w:tc>
          <w:tcPr>
            <w:tcW w:w="440" w:type="pct"/>
          </w:tcPr>
          <w:p w14:paraId="42CE0449" w14:textId="77777777" w:rsidR="0032089B" w:rsidRDefault="0032089B" w:rsidP="0032089B">
            <w:pPr>
              <w:pStyle w:val="RepTable"/>
            </w:pPr>
            <w:r>
              <w:t>KCA 5.8.1 /03</w:t>
            </w:r>
          </w:p>
        </w:tc>
        <w:tc>
          <w:tcPr>
            <w:tcW w:w="618" w:type="pct"/>
          </w:tcPr>
          <w:p w14:paraId="74874147" w14:textId="79A81554" w:rsidR="0032089B" w:rsidRDefault="00E47C85" w:rsidP="0032089B">
            <w:pPr>
              <w:pStyle w:val="RepTable"/>
            </w:pPr>
            <w:r w:rsidRPr="00E47C85">
              <w:rPr>
                <w:highlight w:val="black"/>
              </w:rPr>
              <w:t>xxxxxxxxxx</w:t>
            </w:r>
          </w:p>
        </w:tc>
        <w:tc>
          <w:tcPr>
            <w:tcW w:w="252" w:type="pct"/>
          </w:tcPr>
          <w:p w14:paraId="03E03C0E" w14:textId="5B587F60" w:rsidR="0032089B" w:rsidRDefault="00E47C85" w:rsidP="0032089B">
            <w:pPr>
              <w:pStyle w:val="RepTable"/>
              <w:jc w:val="center"/>
            </w:pPr>
            <w:r w:rsidRPr="00E47C85">
              <w:rPr>
                <w:highlight w:val="black"/>
              </w:rPr>
              <w:t>xxxx</w:t>
            </w:r>
          </w:p>
        </w:tc>
        <w:tc>
          <w:tcPr>
            <w:tcW w:w="2931" w:type="pct"/>
          </w:tcPr>
          <w:p w14:paraId="4C6C90EB" w14:textId="77777777" w:rsidR="0032089B" w:rsidRDefault="0032089B" w:rsidP="0032089B">
            <w:pPr>
              <w:pStyle w:val="RepTable"/>
            </w:pPr>
            <w:r>
              <w:t xml:space="preserve">Gene mutation assay in Chinese hamster V79 cells in vitro (V79 / HPRT) - AE F147447 </w:t>
            </w:r>
          </w:p>
          <w:p w14:paraId="7C006B2C" w14:textId="77777777" w:rsidR="0032089B" w:rsidRDefault="0032089B" w:rsidP="0032089B">
            <w:pPr>
              <w:pStyle w:val="RepTable"/>
            </w:pPr>
            <w:r>
              <w:t xml:space="preserve">Harlan Cytotest Cell Research GmbH (Harlan CCR), Rossdorf, Germany </w:t>
            </w:r>
          </w:p>
          <w:p w14:paraId="371C7517" w14:textId="77777777" w:rsidR="0032089B" w:rsidRDefault="0032089B" w:rsidP="0032089B">
            <w:pPr>
              <w:pStyle w:val="RepTable"/>
            </w:pPr>
            <w:r>
              <w:t xml:space="preserve">Bayer CropScience, </w:t>
            </w:r>
          </w:p>
          <w:p w14:paraId="59C4C1CE" w14:textId="77777777" w:rsidR="0032089B" w:rsidRDefault="0032089B" w:rsidP="0032089B">
            <w:pPr>
              <w:pStyle w:val="RepTable"/>
            </w:pPr>
            <w:r>
              <w:t xml:space="preserve">Report No.: 1462103, </w:t>
            </w:r>
          </w:p>
          <w:p w14:paraId="6C4BDC7E" w14:textId="77777777" w:rsidR="0032089B" w:rsidRDefault="0032089B" w:rsidP="0032089B">
            <w:pPr>
              <w:pStyle w:val="RepTable"/>
            </w:pPr>
            <w:r>
              <w:t>GLP/GEP: yes, unpublished</w:t>
            </w:r>
          </w:p>
        </w:tc>
        <w:tc>
          <w:tcPr>
            <w:tcW w:w="357" w:type="pct"/>
          </w:tcPr>
          <w:p w14:paraId="3556B3C0" w14:textId="77777777" w:rsidR="0032089B" w:rsidRDefault="0032089B" w:rsidP="0032089B">
            <w:pPr>
              <w:pStyle w:val="RepTable"/>
              <w:jc w:val="center"/>
            </w:pPr>
            <w:r>
              <w:t>N</w:t>
            </w:r>
          </w:p>
        </w:tc>
        <w:tc>
          <w:tcPr>
            <w:tcW w:w="402" w:type="pct"/>
          </w:tcPr>
          <w:p w14:paraId="5A3AAED4" w14:textId="77777777" w:rsidR="0032089B" w:rsidRDefault="0032089B" w:rsidP="0032089B">
            <w:pPr>
              <w:pStyle w:val="RepTable"/>
              <w:jc w:val="center"/>
            </w:pPr>
            <w:r>
              <w:t>Bayer CropScience</w:t>
            </w:r>
          </w:p>
        </w:tc>
      </w:tr>
      <w:tr w:rsidR="00A046A7" w:rsidRPr="008E45B5" w14:paraId="17B5B989" w14:textId="77777777" w:rsidTr="00DA3955">
        <w:tc>
          <w:tcPr>
            <w:tcW w:w="440" w:type="pct"/>
          </w:tcPr>
          <w:p w14:paraId="1AC95468" w14:textId="77777777" w:rsidR="0032089B" w:rsidRDefault="0032089B" w:rsidP="0032089B">
            <w:pPr>
              <w:pStyle w:val="RepTable"/>
            </w:pPr>
            <w:r>
              <w:lastRenderedPageBreak/>
              <w:t>KCA 5.8.1 /04</w:t>
            </w:r>
          </w:p>
        </w:tc>
        <w:tc>
          <w:tcPr>
            <w:tcW w:w="618" w:type="pct"/>
          </w:tcPr>
          <w:p w14:paraId="38B7EADB" w14:textId="49190163" w:rsidR="0032089B" w:rsidRDefault="00E47C85" w:rsidP="0032089B">
            <w:pPr>
              <w:pStyle w:val="RepTable"/>
            </w:pPr>
            <w:r w:rsidRPr="00AA71FF">
              <w:rPr>
                <w:highlight w:val="black"/>
              </w:rPr>
              <w:t>xxxxxxxxxxx</w:t>
            </w:r>
          </w:p>
        </w:tc>
        <w:tc>
          <w:tcPr>
            <w:tcW w:w="252" w:type="pct"/>
          </w:tcPr>
          <w:p w14:paraId="02B99B92" w14:textId="26DC3B59" w:rsidR="0032089B" w:rsidRDefault="00AA71FF" w:rsidP="0032089B">
            <w:pPr>
              <w:pStyle w:val="RepTable"/>
              <w:jc w:val="center"/>
            </w:pPr>
            <w:r w:rsidRPr="00AA71FF">
              <w:rPr>
                <w:highlight w:val="black"/>
              </w:rPr>
              <w:t>xxxx</w:t>
            </w:r>
          </w:p>
        </w:tc>
        <w:tc>
          <w:tcPr>
            <w:tcW w:w="2931" w:type="pct"/>
          </w:tcPr>
          <w:p w14:paraId="2591D282" w14:textId="77777777" w:rsidR="0032089B" w:rsidRDefault="0032089B" w:rsidP="0032089B">
            <w:pPr>
              <w:pStyle w:val="RepTable"/>
            </w:pPr>
            <w:r>
              <w:t xml:space="preserve">Salmonella typhimurium reverse mutation assay with AE F160460 </w:t>
            </w:r>
          </w:p>
          <w:p w14:paraId="66458DFB" w14:textId="77777777" w:rsidR="0032089B" w:rsidRDefault="0032089B" w:rsidP="0032089B">
            <w:pPr>
              <w:pStyle w:val="RepTable"/>
            </w:pPr>
            <w:r>
              <w:t xml:space="preserve">Harlan CCR, Rossdorf, Germany </w:t>
            </w:r>
          </w:p>
          <w:p w14:paraId="1564D557" w14:textId="77777777" w:rsidR="0032089B" w:rsidRDefault="0032089B" w:rsidP="0032089B">
            <w:pPr>
              <w:pStyle w:val="RepTable"/>
            </w:pPr>
            <w:r>
              <w:t xml:space="preserve">Bayer CropScience, </w:t>
            </w:r>
          </w:p>
          <w:p w14:paraId="58592772" w14:textId="77777777" w:rsidR="0032089B" w:rsidRDefault="0032089B" w:rsidP="0032089B">
            <w:pPr>
              <w:pStyle w:val="RepTable"/>
            </w:pPr>
            <w:r>
              <w:t xml:space="preserve">Report No.: 1462301, </w:t>
            </w:r>
          </w:p>
          <w:p w14:paraId="6F4B2D22" w14:textId="77777777" w:rsidR="0032089B" w:rsidRDefault="0032089B" w:rsidP="0032089B">
            <w:pPr>
              <w:pStyle w:val="RepTable"/>
            </w:pPr>
            <w:r>
              <w:t xml:space="preserve">Edition </w:t>
            </w:r>
          </w:p>
          <w:p w14:paraId="320F60B2" w14:textId="77777777" w:rsidR="0032089B" w:rsidRDefault="0032089B" w:rsidP="0032089B">
            <w:pPr>
              <w:pStyle w:val="RepTable"/>
            </w:pPr>
            <w:r>
              <w:t>GLP/GEP: yes, unpublished</w:t>
            </w:r>
          </w:p>
        </w:tc>
        <w:tc>
          <w:tcPr>
            <w:tcW w:w="357" w:type="pct"/>
          </w:tcPr>
          <w:p w14:paraId="12FD6382" w14:textId="77777777" w:rsidR="0032089B" w:rsidRDefault="0032089B" w:rsidP="0032089B">
            <w:pPr>
              <w:pStyle w:val="RepTable"/>
              <w:jc w:val="center"/>
            </w:pPr>
            <w:r>
              <w:t>N</w:t>
            </w:r>
          </w:p>
        </w:tc>
        <w:tc>
          <w:tcPr>
            <w:tcW w:w="402" w:type="pct"/>
          </w:tcPr>
          <w:p w14:paraId="1DDF39B6" w14:textId="77777777" w:rsidR="0032089B" w:rsidRDefault="0032089B" w:rsidP="0032089B">
            <w:pPr>
              <w:pStyle w:val="RepTable"/>
              <w:jc w:val="center"/>
            </w:pPr>
            <w:r>
              <w:t>Bayer CropScience</w:t>
            </w:r>
          </w:p>
        </w:tc>
      </w:tr>
      <w:tr w:rsidR="00A046A7" w:rsidRPr="008E45B5" w14:paraId="79D5B7A3" w14:textId="77777777" w:rsidTr="00DA3955">
        <w:tc>
          <w:tcPr>
            <w:tcW w:w="440" w:type="pct"/>
          </w:tcPr>
          <w:p w14:paraId="319B7C03" w14:textId="77777777" w:rsidR="003A247B" w:rsidRDefault="003A247B" w:rsidP="003A247B">
            <w:pPr>
              <w:pStyle w:val="RepTable"/>
            </w:pPr>
            <w:r>
              <w:t>KCA 5.8.1 /05</w:t>
            </w:r>
          </w:p>
        </w:tc>
        <w:tc>
          <w:tcPr>
            <w:tcW w:w="618" w:type="pct"/>
          </w:tcPr>
          <w:p w14:paraId="34F13E41" w14:textId="2E0EAB93" w:rsidR="003A247B" w:rsidRDefault="00AA71FF" w:rsidP="003A247B">
            <w:pPr>
              <w:pStyle w:val="RepTable"/>
            </w:pPr>
            <w:r w:rsidRPr="00AA71FF">
              <w:rPr>
                <w:highlight w:val="black"/>
              </w:rPr>
              <w:t>xxxxxxxxxxxxx</w:t>
            </w:r>
          </w:p>
        </w:tc>
        <w:tc>
          <w:tcPr>
            <w:tcW w:w="252" w:type="pct"/>
          </w:tcPr>
          <w:p w14:paraId="25EE222D" w14:textId="43FC742C" w:rsidR="003A247B" w:rsidRDefault="00AA71FF" w:rsidP="003A247B">
            <w:pPr>
              <w:pStyle w:val="RepTable"/>
              <w:jc w:val="center"/>
            </w:pPr>
            <w:r w:rsidRPr="00AA71FF">
              <w:rPr>
                <w:highlight w:val="black"/>
              </w:rPr>
              <w:t>xxxx</w:t>
            </w:r>
          </w:p>
        </w:tc>
        <w:tc>
          <w:tcPr>
            <w:tcW w:w="2931" w:type="pct"/>
          </w:tcPr>
          <w:p w14:paraId="3BA1D4AA" w14:textId="77777777" w:rsidR="003A247B" w:rsidRDefault="003A247B" w:rsidP="003A247B">
            <w:pPr>
              <w:pStyle w:val="RepTable"/>
            </w:pPr>
            <w:r>
              <w:t xml:space="preserve">Report amendment - In vitro chromosome aberration test in Chinese hamster V79 cells with AE F160460 </w:t>
            </w:r>
          </w:p>
          <w:p w14:paraId="4A686010" w14:textId="77777777" w:rsidR="003A247B" w:rsidRDefault="003A247B" w:rsidP="003A247B">
            <w:pPr>
              <w:pStyle w:val="RepTable"/>
            </w:pPr>
            <w:r>
              <w:t xml:space="preserve">Harlan Cytotest Cell Research GmbH (Harlan CCR), Rossdorf, Germany </w:t>
            </w:r>
          </w:p>
          <w:p w14:paraId="213A2BA4" w14:textId="77777777" w:rsidR="003A247B" w:rsidRDefault="003A247B" w:rsidP="003A247B">
            <w:pPr>
              <w:pStyle w:val="RepTable"/>
            </w:pPr>
            <w:r>
              <w:t xml:space="preserve">Bayer CropScience, </w:t>
            </w:r>
          </w:p>
          <w:p w14:paraId="4FA906A6" w14:textId="77777777" w:rsidR="003A247B" w:rsidRDefault="003A247B" w:rsidP="003A247B">
            <w:pPr>
              <w:pStyle w:val="RepTable"/>
            </w:pPr>
            <w:r>
              <w:t xml:space="preserve">Report No.: 1462302, </w:t>
            </w:r>
          </w:p>
          <w:p w14:paraId="2270E081" w14:textId="77777777" w:rsidR="003A247B" w:rsidRDefault="003A247B" w:rsidP="003A247B">
            <w:pPr>
              <w:pStyle w:val="RepTable"/>
            </w:pPr>
            <w:r>
              <w:t>GLP/GEP: yes, unpublished</w:t>
            </w:r>
          </w:p>
        </w:tc>
        <w:tc>
          <w:tcPr>
            <w:tcW w:w="357" w:type="pct"/>
          </w:tcPr>
          <w:p w14:paraId="5F61724E" w14:textId="77777777" w:rsidR="003A247B" w:rsidRDefault="003A247B" w:rsidP="003A247B">
            <w:pPr>
              <w:pStyle w:val="RepTable"/>
              <w:jc w:val="center"/>
            </w:pPr>
            <w:r>
              <w:t>N</w:t>
            </w:r>
          </w:p>
        </w:tc>
        <w:tc>
          <w:tcPr>
            <w:tcW w:w="402" w:type="pct"/>
          </w:tcPr>
          <w:p w14:paraId="386AF214" w14:textId="77777777" w:rsidR="003A247B" w:rsidRDefault="003A247B" w:rsidP="003A247B">
            <w:pPr>
              <w:pStyle w:val="RepTable"/>
              <w:jc w:val="center"/>
            </w:pPr>
            <w:r>
              <w:t>Bayer CropScience</w:t>
            </w:r>
          </w:p>
        </w:tc>
      </w:tr>
      <w:tr w:rsidR="00A046A7" w:rsidRPr="008E45B5" w14:paraId="2AE509EE" w14:textId="77777777" w:rsidTr="00DA3955">
        <w:tc>
          <w:tcPr>
            <w:tcW w:w="440" w:type="pct"/>
          </w:tcPr>
          <w:p w14:paraId="16F2E845" w14:textId="77777777" w:rsidR="008C6E54" w:rsidRDefault="008C6E54" w:rsidP="008C6E54">
            <w:pPr>
              <w:pStyle w:val="RepTable"/>
            </w:pPr>
            <w:r>
              <w:t>KCA 5.8.1 /06</w:t>
            </w:r>
          </w:p>
        </w:tc>
        <w:tc>
          <w:tcPr>
            <w:tcW w:w="618" w:type="pct"/>
          </w:tcPr>
          <w:p w14:paraId="7FC562DF" w14:textId="00ACD2A5" w:rsidR="008C6E54" w:rsidRDefault="00AA71FF" w:rsidP="008C6E54">
            <w:pPr>
              <w:pStyle w:val="RepTable"/>
            </w:pPr>
            <w:r w:rsidRPr="00AA71FF">
              <w:rPr>
                <w:highlight w:val="black"/>
              </w:rPr>
              <w:t>xxxxxxxxxx</w:t>
            </w:r>
            <w:r w:rsidR="008C6E54" w:rsidRPr="00AA71FF">
              <w:rPr>
                <w:highlight w:val="black"/>
              </w:rPr>
              <w:t>.</w:t>
            </w:r>
          </w:p>
        </w:tc>
        <w:tc>
          <w:tcPr>
            <w:tcW w:w="252" w:type="pct"/>
          </w:tcPr>
          <w:p w14:paraId="526F13F9" w14:textId="77C268C9" w:rsidR="008C6E54" w:rsidRDefault="00AA71FF" w:rsidP="008C6E54">
            <w:pPr>
              <w:pStyle w:val="RepTable"/>
              <w:jc w:val="center"/>
            </w:pPr>
            <w:r w:rsidRPr="00AA71FF">
              <w:rPr>
                <w:highlight w:val="black"/>
              </w:rPr>
              <w:t>xxxx</w:t>
            </w:r>
          </w:p>
        </w:tc>
        <w:tc>
          <w:tcPr>
            <w:tcW w:w="2931" w:type="pct"/>
          </w:tcPr>
          <w:p w14:paraId="0A5E272E" w14:textId="77777777" w:rsidR="008C6E54" w:rsidRDefault="008C6E54" w:rsidP="008C6E54">
            <w:pPr>
              <w:pStyle w:val="RepTable"/>
            </w:pPr>
            <w:r>
              <w:t xml:space="preserve">Report amendment no. 1 - Gene mutation assay in Chinese hamster V79 cells in vitro (V79 / HPRT) - AE F160460 </w:t>
            </w:r>
          </w:p>
          <w:p w14:paraId="5911BC84" w14:textId="77777777" w:rsidR="008C6E54" w:rsidRDefault="008C6E54" w:rsidP="008C6E54">
            <w:pPr>
              <w:pStyle w:val="RepTable"/>
            </w:pPr>
            <w:r>
              <w:t xml:space="preserve">Harlan Cytotest Cell Research GmbH (Harlan CCR), Rossdorf, Germany </w:t>
            </w:r>
          </w:p>
          <w:p w14:paraId="187A059F" w14:textId="77777777" w:rsidR="008C6E54" w:rsidRDefault="008C6E54" w:rsidP="008C6E54">
            <w:pPr>
              <w:pStyle w:val="RepTable"/>
            </w:pPr>
            <w:r>
              <w:t xml:space="preserve">Bayer CropScience, </w:t>
            </w:r>
          </w:p>
          <w:p w14:paraId="1C366D4B" w14:textId="77777777" w:rsidR="008C6E54" w:rsidRDefault="008C6E54" w:rsidP="008C6E54">
            <w:pPr>
              <w:pStyle w:val="RepTable"/>
            </w:pPr>
            <w:r>
              <w:t xml:space="preserve">Report No.: 1462303, </w:t>
            </w:r>
          </w:p>
          <w:p w14:paraId="6F0BA97D" w14:textId="77777777" w:rsidR="008C6E54" w:rsidRDefault="008C6E54" w:rsidP="008C6E54">
            <w:pPr>
              <w:pStyle w:val="RepTable"/>
            </w:pPr>
            <w:r>
              <w:t>GLP/GEP: yes, unpublished</w:t>
            </w:r>
          </w:p>
        </w:tc>
        <w:tc>
          <w:tcPr>
            <w:tcW w:w="357" w:type="pct"/>
          </w:tcPr>
          <w:p w14:paraId="2D72190C" w14:textId="77777777" w:rsidR="008C6E54" w:rsidRDefault="008C6E54" w:rsidP="008C6E54">
            <w:pPr>
              <w:pStyle w:val="RepTable"/>
              <w:jc w:val="center"/>
            </w:pPr>
            <w:r>
              <w:t>N</w:t>
            </w:r>
          </w:p>
        </w:tc>
        <w:tc>
          <w:tcPr>
            <w:tcW w:w="402" w:type="pct"/>
          </w:tcPr>
          <w:p w14:paraId="0D37A5EC" w14:textId="77777777" w:rsidR="008C6E54" w:rsidRDefault="008C6E54" w:rsidP="008C6E54">
            <w:pPr>
              <w:pStyle w:val="RepTable"/>
              <w:jc w:val="center"/>
            </w:pPr>
            <w:r>
              <w:t>Bayer CropScience</w:t>
            </w:r>
          </w:p>
        </w:tc>
      </w:tr>
      <w:tr w:rsidR="00A046A7" w:rsidRPr="008E45B5" w14:paraId="28D9129E" w14:textId="77777777" w:rsidTr="00DA3955">
        <w:tc>
          <w:tcPr>
            <w:tcW w:w="440" w:type="pct"/>
          </w:tcPr>
          <w:p w14:paraId="2FBAB5F8" w14:textId="77777777" w:rsidR="008C6E54" w:rsidRDefault="008C6E54" w:rsidP="008C6E54">
            <w:pPr>
              <w:pStyle w:val="RepTable"/>
            </w:pPr>
            <w:r>
              <w:t>KCA 5.8.1 /07</w:t>
            </w:r>
          </w:p>
        </w:tc>
        <w:tc>
          <w:tcPr>
            <w:tcW w:w="618" w:type="pct"/>
          </w:tcPr>
          <w:p w14:paraId="28E3C203" w14:textId="2A900A71" w:rsidR="008C6E54" w:rsidRDefault="00AA71FF" w:rsidP="008C6E54">
            <w:pPr>
              <w:pStyle w:val="RepTable"/>
            </w:pPr>
            <w:r w:rsidRPr="00AA71FF">
              <w:rPr>
                <w:highlight w:val="black"/>
              </w:rPr>
              <w:t>xxxxxxxxxxxxx</w:t>
            </w:r>
            <w:r w:rsidR="008C6E54" w:rsidRPr="00AA71FF">
              <w:rPr>
                <w:highlight w:val="black"/>
              </w:rPr>
              <w:t>.</w:t>
            </w:r>
          </w:p>
        </w:tc>
        <w:tc>
          <w:tcPr>
            <w:tcW w:w="252" w:type="pct"/>
          </w:tcPr>
          <w:p w14:paraId="4496BB8A" w14:textId="508B17DF" w:rsidR="008C6E54" w:rsidRDefault="00AA71FF" w:rsidP="008C6E54">
            <w:pPr>
              <w:pStyle w:val="RepTable"/>
              <w:jc w:val="center"/>
            </w:pPr>
            <w:r w:rsidRPr="00AA71FF">
              <w:rPr>
                <w:highlight w:val="black"/>
              </w:rPr>
              <w:t>xxxx</w:t>
            </w:r>
          </w:p>
        </w:tc>
        <w:tc>
          <w:tcPr>
            <w:tcW w:w="2931" w:type="pct"/>
          </w:tcPr>
          <w:p w14:paraId="65A57DCA" w14:textId="77777777" w:rsidR="008C6E54" w:rsidRDefault="008C6E54" w:rsidP="008C6E54">
            <w:pPr>
              <w:pStyle w:val="RepTable"/>
            </w:pPr>
            <w:r>
              <w:t xml:space="preserve">Salmonella typhimurium reverse mutation assay with BCSCV14885 </w:t>
            </w:r>
          </w:p>
          <w:p w14:paraId="18D7945D" w14:textId="77777777" w:rsidR="008C6E54" w:rsidRDefault="008C6E54" w:rsidP="008C6E54">
            <w:pPr>
              <w:pStyle w:val="RepTable"/>
            </w:pPr>
            <w:r>
              <w:t xml:space="preserve">Harlan Cytotest Cell Research GmbH (Harlan CCR), Rossdorf, Germany </w:t>
            </w:r>
          </w:p>
          <w:p w14:paraId="21636F6E" w14:textId="77777777" w:rsidR="008C6E54" w:rsidRDefault="008C6E54" w:rsidP="008C6E54">
            <w:pPr>
              <w:pStyle w:val="RepTable"/>
            </w:pPr>
            <w:r>
              <w:t xml:space="preserve">Bayer CropScience, </w:t>
            </w:r>
          </w:p>
          <w:p w14:paraId="7EB698E9" w14:textId="77777777" w:rsidR="008C6E54" w:rsidRDefault="008C6E54" w:rsidP="008C6E54">
            <w:pPr>
              <w:pStyle w:val="RepTable"/>
            </w:pPr>
            <w:r>
              <w:t xml:space="preserve">Report No.: 1490201, </w:t>
            </w:r>
          </w:p>
          <w:p w14:paraId="3E152D90" w14:textId="77777777" w:rsidR="008C6E54" w:rsidRDefault="008C6E54" w:rsidP="008C6E54">
            <w:pPr>
              <w:pStyle w:val="RepTable"/>
            </w:pPr>
            <w:r>
              <w:t>GLP/GEP: yes, unpublished</w:t>
            </w:r>
          </w:p>
        </w:tc>
        <w:tc>
          <w:tcPr>
            <w:tcW w:w="357" w:type="pct"/>
          </w:tcPr>
          <w:p w14:paraId="4D81BE29" w14:textId="77777777" w:rsidR="008C6E54" w:rsidRDefault="008C6E54" w:rsidP="008C6E54">
            <w:pPr>
              <w:pStyle w:val="RepTable"/>
              <w:jc w:val="center"/>
            </w:pPr>
            <w:r>
              <w:t>N</w:t>
            </w:r>
          </w:p>
        </w:tc>
        <w:tc>
          <w:tcPr>
            <w:tcW w:w="402" w:type="pct"/>
          </w:tcPr>
          <w:p w14:paraId="0569045D" w14:textId="77777777" w:rsidR="008C6E54" w:rsidRDefault="008C6E54" w:rsidP="008C6E54">
            <w:pPr>
              <w:pStyle w:val="RepTable"/>
              <w:jc w:val="center"/>
            </w:pPr>
            <w:r>
              <w:t>Bayer CropScience</w:t>
            </w:r>
          </w:p>
        </w:tc>
      </w:tr>
      <w:tr w:rsidR="00A046A7" w:rsidRPr="008E45B5" w14:paraId="530DC75D" w14:textId="77777777" w:rsidTr="00DA3955">
        <w:tc>
          <w:tcPr>
            <w:tcW w:w="440" w:type="pct"/>
          </w:tcPr>
          <w:p w14:paraId="2AABFF08" w14:textId="77777777" w:rsidR="00266FE6" w:rsidRDefault="00266FE6" w:rsidP="00266FE6">
            <w:pPr>
              <w:pStyle w:val="RepTable"/>
            </w:pPr>
            <w:r>
              <w:t>KCA 5.8.1 /08</w:t>
            </w:r>
          </w:p>
        </w:tc>
        <w:tc>
          <w:tcPr>
            <w:tcW w:w="618" w:type="pct"/>
          </w:tcPr>
          <w:p w14:paraId="2363A243" w14:textId="43D4AFEC" w:rsidR="00266FE6" w:rsidRDefault="00AA71FF" w:rsidP="00266FE6">
            <w:pPr>
              <w:pStyle w:val="RepTable"/>
            </w:pPr>
            <w:r w:rsidRPr="00AA71FF">
              <w:rPr>
                <w:highlight w:val="black"/>
              </w:rPr>
              <w:t>xxxxxxxxxxxxxx</w:t>
            </w:r>
            <w:r w:rsidR="00266FE6">
              <w:t>.</w:t>
            </w:r>
          </w:p>
        </w:tc>
        <w:tc>
          <w:tcPr>
            <w:tcW w:w="252" w:type="pct"/>
          </w:tcPr>
          <w:p w14:paraId="40549B56" w14:textId="26EADE96" w:rsidR="00266FE6" w:rsidRDefault="00AA71FF" w:rsidP="00266FE6">
            <w:pPr>
              <w:pStyle w:val="RepTable"/>
              <w:jc w:val="center"/>
            </w:pPr>
            <w:r w:rsidRPr="00AA71FF">
              <w:rPr>
                <w:highlight w:val="black"/>
              </w:rPr>
              <w:t>xxxx</w:t>
            </w:r>
          </w:p>
        </w:tc>
        <w:tc>
          <w:tcPr>
            <w:tcW w:w="2931" w:type="pct"/>
          </w:tcPr>
          <w:p w14:paraId="08D81886" w14:textId="77777777" w:rsidR="00266FE6" w:rsidRDefault="00266FE6" w:rsidP="00266FE6">
            <w:pPr>
              <w:pStyle w:val="RepTable"/>
            </w:pPr>
            <w:r>
              <w:t xml:space="preserve">Report amendment - In vitro chromosome aberration test in Chinese hamster V79 cells with BCS-CV14885 </w:t>
            </w:r>
          </w:p>
          <w:p w14:paraId="65317DD5" w14:textId="77777777" w:rsidR="00266FE6" w:rsidRDefault="00266FE6" w:rsidP="00266FE6">
            <w:pPr>
              <w:pStyle w:val="RepTable"/>
            </w:pPr>
            <w:r>
              <w:t xml:space="preserve">Harlan Cytotest Cell Research GmbH (Harlan CCR), Rossdorf, Germany </w:t>
            </w:r>
          </w:p>
          <w:p w14:paraId="36B53437" w14:textId="77777777" w:rsidR="00266FE6" w:rsidRDefault="00266FE6" w:rsidP="00266FE6">
            <w:pPr>
              <w:pStyle w:val="RepTable"/>
            </w:pPr>
            <w:r>
              <w:t xml:space="preserve">Bayer CropScience, </w:t>
            </w:r>
          </w:p>
          <w:p w14:paraId="60A0E1AB" w14:textId="77777777" w:rsidR="00266FE6" w:rsidRDefault="00266FE6" w:rsidP="00266FE6">
            <w:pPr>
              <w:pStyle w:val="RepTable"/>
            </w:pPr>
            <w:r>
              <w:t xml:space="preserve">Report No.: 1490202, </w:t>
            </w:r>
          </w:p>
          <w:p w14:paraId="16FE4619" w14:textId="77777777" w:rsidR="00266FE6" w:rsidRDefault="00266FE6" w:rsidP="00266FE6">
            <w:pPr>
              <w:pStyle w:val="RepTable"/>
            </w:pPr>
            <w:r>
              <w:t>GLP/GEP: yes, unpublished</w:t>
            </w:r>
          </w:p>
        </w:tc>
        <w:tc>
          <w:tcPr>
            <w:tcW w:w="357" w:type="pct"/>
          </w:tcPr>
          <w:p w14:paraId="33D3F2EB" w14:textId="77777777" w:rsidR="00266FE6" w:rsidRDefault="00266FE6" w:rsidP="00266FE6">
            <w:pPr>
              <w:pStyle w:val="RepTable"/>
              <w:jc w:val="center"/>
            </w:pPr>
            <w:r>
              <w:t>N</w:t>
            </w:r>
          </w:p>
        </w:tc>
        <w:tc>
          <w:tcPr>
            <w:tcW w:w="402" w:type="pct"/>
          </w:tcPr>
          <w:p w14:paraId="651ADFEF" w14:textId="77777777" w:rsidR="00266FE6" w:rsidRDefault="00266FE6" w:rsidP="00266FE6">
            <w:pPr>
              <w:pStyle w:val="RepTable"/>
              <w:jc w:val="center"/>
            </w:pPr>
            <w:r>
              <w:t>Bayer CropScience</w:t>
            </w:r>
          </w:p>
        </w:tc>
      </w:tr>
      <w:tr w:rsidR="00A046A7" w:rsidRPr="008E45B5" w14:paraId="11C42E40" w14:textId="77777777" w:rsidTr="00DA3955">
        <w:tc>
          <w:tcPr>
            <w:tcW w:w="440" w:type="pct"/>
          </w:tcPr>
          <w:p w14:paraId="52A61812" w14:textId="77777777" w:rsidR="00C5415C" w:rsidRDefault="00C5415C" w:rsidP="00C5415C">
            <w:pPr>
              <w:pStyle w:val="RepTable"/>
            </w:pPr>
            <w:r>
              <w:t>KCA 5.8.1 /09</w:t>
            </w:r>
          </w:p>
        </w:tc>
        <w:tc>
          <w:tcPr>
            <w:tcW w:w="618" w:type="pct"/>
          </w:tcPr>
          <w:p w14:paraId="48F649D9" w14:textId="615BF50D" w:rsidR="00C5415C" w:rsidRPr="00AA71FF" w:rsidRDefault="00AA71FF" w:rsidP="00C5415C">
            <w:pPr>
              <w:pStyle w:val="RepTable"/>
              <w:rPr>
                <w:highlight w:val="black"/>
              </w:rPr>
            </w:pPr>
            <w:r w:rsidRPr="00AA71FF">
              <w:rPr>
                <w:highlight w:val="black"/>
              </w:rPr>
              <w:t>xxxxxxxxxx</w:t>
            </w:r>
            <w:r w:rsidR="00C5415C" w:rsidRPr="00AA71FF">
              <w:rPr>
                <w:highlight w:val="black"/>
              </w:rPr>
              <w:t>.</w:t>
            </w:r>
          </w:p>
        </w:tc>
        <w:tc>
          <w:tcPr>
            <w:tcW w:w="252" w:type="pct"/>
          </w:tcPr>
          <w:p w14:paraId="2B7BE579" w14:textId="428E1F84" w:rsidR="00C5415C" w:rsidRDefault="00AA71FF" w:rsidP="00C5415C">
            <w:pPr>
              <w:pStyle w:val="RepTable"/>
              <w:jc w:val="center"/>
            </w:pPr>
            <w:r w:rsidRPr="00AA71FF">
              <w:rPr>
                <w:highlight w:val="black"/>
              </w:rPr>
              <w:t>xxxx</w:t>
            </w:r>
          </w:p>
        </w:tc>
        <w:tc>
          <w:tcPr>
            <w:tcW w:w="2931" w:type="pct"/>
          </w:tcPr>
          <w:p w14:paraId="4B1F0C0D" w14:textId="77777777" w:rsidR="00C5415C" w:rsidRDefault="00C5415C" w:rsidP="00C5415C">
            <w:pPr>
              <w:pStyle w:val="RepTable"/>
            </w:pPr>
            <w:r>
              <w:t xml:space="preserve">Report amendment no. 1 - Gene mutation assay in Chinese hamster V79 cells in vitro (V79/HPRT) - BCS-CV14885 </w:t>
            </w:r>
          </w:p>
          <w:p w14:paraId="011E384D" w14:textId="77777777" w:rsidR="00C5415C" w:rsidRDefault="00C5415C" w:rsidP="00C5415C">
            <w:pPr>
              <w:pStyle w:val="RepTable"/>
            </w:pPr>
            <w:r>
              <w:lastRenderedPageBreak/>
              <w:t xml:space="preserve">Harlan Cytotest Cell Research GmbH (Harlan CCR), Rossdorf, Germany </w:t>
            </w:r>
          </w:p>
          <w:p w14:paraId="7F6292D3" w14:textId="77777777" w:rsidR="00C5415C" w:rsidRDefault="00C5415C" w:rsidP="00C5415C">
            <w:pPr>
              <w:pStyle w:val="RepTable"/>
            </w:pPr>
            <w:r>
              <w:t xml:space="preserve">Bayer CropScience, </w:t>
            </w:r>
          </w:p>
          <w:p w14:paraId="03A792FB" w14:textId="77777777" w:rsidR="00C5415C" w:rsidRDefault="00C5415C" w:rsidP="00C5415C">
            <w:pPr>
              <w:pStyle w:val="RepTable"/>
            </w:pPr>
            <w:r>
              <w:t xml:space="preserve">Report No.: 1490203, </w:t>
            </w:r>
          </w:p>
          <w:p w14:paraId="4EBE5C9B" w14:textId="77777777" w:rsidR="00C5415C" w:rsidRDefault="00C5415C" w:rsidP="00C5415C">
            <w:pPr>
              <w:pStyle w:val="RepTable"/>
            </w:pPr>
            <w:r>
              <w:t>GLP/GEP: yes, unpublished</w:t>
            </w:r>
          </w:p>
        </w:tc>
        <w:tc>
          <w:tcPr>
            <w:tcW w:w="357" w:type="pct"/>
          </w:tcPr>
          <w:p w14:paraId="77F393B3" w14:textId="77777777" w:rsidR="00C5415C" w:rsidRDefault="00C5415C" w:rsidP="00C5415C">
            <w:pPr>
              <w:pStyle w:val="RepTable"/>
              <w:jc w:val="center"/>
            </w:pPr>
            <w:r>
              <w:lastRenderedPageBreak/>
              <w:t>N</w:t>
            </w:r>
          </w:p>
        </w:tc>
        <w:tc>
          <w:tcPr>
            <w:tcW w:w="402" w:type="pct"/>
          </w:tcPr>
          <w:p w14:paraId="567641B9" w14:textId="77777777" w:rsidR="00C5415C" w:rsidRDefault="00C5415C" w:rsidP="00C5415C">
            <w:pPr>
              <w:pStyle w:val="RepTable"/>
              <w:jc w:val="center"/>
            </w:pPr>
            <w:r>
              <w:t>Bayer CropScience</w:t>
            </w:r>
          </w:p>
        </w:tc>
      </w:tr>
      <w:tr w:rsidR="00A046A7" w:rsidRPr="008E45B5" w14:paraId="4E060B9D" w14:textId="77777777" w:rsidTr="00DA3955">
        <w:tc>
          <w:tcPr>
            <w:tcW w:w="440" w:type="pct"/>
          </w:tcPr>
          <w:p w14:paraId="2E2F1123" w14:textId="77777777" w:rsidR="00C5415C" w:rsidRDefault="00C5415C" w:rsidP="00C5415C">
            <w:pPr>
              <w:pStyle w:val="RepTable"/>
            </w:pPr>
            <w:r>
              <w:t>KCA 5.8.3 /01</w:t>
            </w:r>
          </w:p>
        </w:tc>
        <w:tc>
          <w:tcPr>
            <w:tcW w:w="618" w:type="pct"/>
          </w:tcPr>
          <w:p w14:paraId="501A8879" w14:textId="77777777" w:rsidR="00AA71FF" w:rsidRPr="00AA71FF" w:rsidRDefault="00AA71FF" w:rsidP="00C5415C">
            <w:pPr>
              <w:pStyle w:val="RepTable"/>
              <w:rPr>
                <w:highlight w:val="black"/>
              </w:rPr>
            </w:pPr>
            <w:r w:rsidRPr="00AA71FF">
              <w:rPr>
                <w:highlight w:val="black"/>
              </w:rPr>
              <w:t>xxxxxxxxxxx</w:t>
            </w:r>
            <w:r w:rsidR="00C5415C" w:rsidRPr="00AA71FF">
              <w:rPr>
                <w:highlight w:val="black"/>
              </w:rPr>
              <w:t xml:space="preserve"> </w:t>
            </w:r>
            <w:r w:rsidRPr="00AA71FF">
              <w:rPr>
                <w:highlight w:val="black"/>
              </w:rPr>
              <w:t>xxxxxx</w:t>
            </w:r>
          </w:p>
          <w:p w14:paraId="4E1448AC" w14:textId="77777777" w:rsidR="00AA71FF" w:rsidRPr="00AA71FF" w:rsidRDefault="00AA71FF" w:rsidP="00C5415C">
            <w:pPr>
              <w:pStyle w:val="RepTable"/>
              <w:rPr>
                <w:highlight w:val="black"/>
              </w:rPr>
            </w:pPr>
            <w:r w:rsidRPr="00AA71FF">
              <w:rPr>
                <w:highlight w:val="black"/>
              </w:rPr>
              <w:t>xxxxxxxxx</w:t>
            </w:r>
          </w:p>
          <w:p w14:paraId="3BE43221" w14:textId="5E42C112" w:rsidR="00AA71FF" w:rsidRDefault="00AA71FF" w:rsidP="00C5415C">
            <w:pPr>
              <w:pStyle w:val="RepTable"/>
            </w:pPr>
            <w:r w:rsidRPr="00AA71FF">
              <w:rPr>
                <w:highlight w:val="black"/>
              </w:rPr>
              <w:t>xxxxxxxxxxxxxx</w:t>
            </w:r>
          </w:p>
          <w:p w14:paraId="5EB134EB" w14:textId="41F5B751" w:rsidR="00C5415C" w:rsidRDefault="00C5415C" w:rsidP="00C5415C">
            <w:pPr>
              <w:pStyle w:val="RepTable"/>
            </w:pPr>
          </w:p>
        </w:tc>
        <w:tc>
          <w:tcPr>
            <w:tcW w:w="252" w:type="pct"/>
          </w:tcPr>
          <w:p w14:paraId="4F4806F8" w14:textId="31679C68" w:rsidR="00C5415C" w:rsidRDefault="00AA71FF" w:rsidP="00C5415C">
            <w:pPr>
              <w:pStyle w:val="RepTable"/>
              <w:jc w:val="center"/>
            </w:pPr>
            <w:r w:rsidRPr="00AA71FF">
              <w:rPr>
                <w:highlight w:val="black"/>
              </w:rPr>
              <w:t>xxxx</w:t>
            </w:r>
          </w:p>
        </w:tc>
        <w:tc>
          <w:tcPr>
            <w:tcW w:w="2931" w:type="pct"/>
          </w:tcPr>
          <w:p w14:paraId="19402BA4" w14:textId="77777777" w:rsidR="00946A0C" w:rsidRDefault="00946A0C" w:rsidP="00C5415C">
            <w:pPr>
              <w:pStyle w:val="RepTable"/>
            </w:pPr>
            <w:r>
              <w:t xml:space="preserve">Currently used pesticides and their mixtures affect the function of sex hormone receptors and aromatase enzyme activity. </w:t>
            </w:r>
          </w:p>
          <w:p w14:paraId="4DD6FA5C" w14:textId="77777777" w:rsidR="00946A0C" w:rsidRDefault="00946A0C" w:rsidP="00C5415C">
            <w:pPr>
              <w:pStyle w:val="RepTable"/>
            </w:pPr>
            <w:r>
              <w:t xml:space="preserve">Toxicology and Applied Pharmacology (2013), 272(2), 453-464. </w:t>
            </w:r>
          </w:p>
          <w:p w14:paraId="4B4F75B6" w14:textId="77777777" w:rsidR="00946A0C" w:rsidRDefault="00946A0C" w:rsidP="00C5415C">
            <w:pPr>
              <w:pStyle w:val="RepTable"/>
            </w:pPr>
            <w:r>
              <w:t xml:space="preserve">GLP/GEP: none. </w:t>
            </w:r>
          </w:p>
          <w:p w14:paraId="42639C3C" w14:textId="77777777" w:rsidR="00C5415C" w:rsidRDefault="00946A0C" w:rsidP="00C5415C">
            <w:pPr>
              <w:pStyle w:val="RepTable"/>
            </w:pPr>
            <w:r>
              <w:t>Published</w:t>
            </w:r>
          </w:p>
        </w:tc>
        <w:tc>
          <w:tcPr>
            <w:tcW w:w="357" w:type="pct"/>
          </w:tcPr>
          <w:p w14:paraId="026D90D4" w14:textId="77777777" w:rsidR="00C5415C" w:rsidRDefault="00946A0C" w:rsidP="00C5415C">
            <w:pPr>
              <w:pStyle w:val="RepTable"/>
              <w:jc w:val="center"/>
            </w:pPr>
            <w:r>
              <w:t>N</w:t>
            </w:r>
          </w:p>
        </w:tc>
        <w:tc>
          <w:tcPr>
            <w:tcW w:w="402" w:type="pct"/>
          </w:tcPr>
          <w:p w14:paraId="4059BF20" w14:textId="77777777" w:rsidR="00C5415C" w:rsidRDefault="00946A0C" w:rsidP="00C5415C">
            <w:pPr>
              <w:pStyle w:val="RepTable"/>
              <w:jc w:val="center"/>
            </w:pPr>
            <w:r>
              <w:t>N/A</w:t>
            </w:r>
          </w:p>
        </w:tc>
      </w:tr>
      <w:tr w:rsidR="00A046A7" w:rsidRPr="008E45B5" w14:paraId="676B55F6" w14:textId="77777777" w:rsidTr="00DA3955">
        <w:tc>
          <w:tcPr>
            <w:tcW w:w="440" w:type="pct"/>
          </w:tcPr>
          <w:p w14:paraId="58F86079" w14:textId="77777777" w:rsidR="00DD2545" w:rsidRDefault="00DD2545" w:rsidP="00DD2545">
            <w:pPr>
              <w:pStyle w:val="RepTable"/>
            </w:pPr>
            <w:r>
              <w:t>KCA 5.9.1 /01</w:t>
            </w:r>
          </w:p>
        </w:tc>
        <w:tc>
          <w:tcPr>
            <w:tcW w:w="618" w:type="pct"/>
          </w:tcPr>
          <w:p w14:paraId="4B99E503" w14:textId="2BC70D2D" w:rsidR="00DD2545" w:rsidRDefault="00AA71FF" w:rsidP="00DD2545">
            <w:pPr>
              <w:pStyle w:val="RepTable"/>
            </w:pPr>
            <w:r w:rsidRPr="00AA71FF">
              <w:rPr>
                <w:highlight w:val="black"/>
              </w:rPr>
              <w:t>xxxxxxx</w:t>
            </w:r>
            <w:r w:rsidR="00DD2545" w:rsidRPr="00AA71FF">
              <w:rPr>
                <w:highlight w:val="black"/>
              </w:rPr>
              <w:t>.</w:t>
            </w:r>
          </w:p>
        </w:tc>
        <w:tc>
          <w:tcPr>
            <w:tcW w:w="252" w:type="pct"/>
          </w:tcPr>
          <w:p w14:paraId="69F382DF" w14:textId="10799522" w:rsidR="00DD2545" w:rsidRDefault="00AA71FF" w:rsidP="00DD2545">
            <w:pPr>
              <w:pStyle w:val="RepTable"/>
              <w:jc w:val="center"/>
            </w:pPr>
            <w:r w:rsidRPr="00AA71FF">
              <w:rPr>
                <w:highlight w:val="black"/>
              </w:rPr>
              <w:t>xxxx</w:t>
            </w:r>
          </w:p>
        </w:tc>
        <w:tc>
          <w:tcPr>
            <w:tcW w:w="2931" w:type="pct"/>
          </w:tcPr>
          <w:p w14:paraId="3DF09C99" w14:textId="77777777" w:rsidR="00DD2545" w:rsidRDefault="00DD2545" w:rsidP="00DD2545">
            <w:pPr>
              <w:pStyle w:val="RepTable"/>
            </w:pPr>
            <w:r>
              <w:t xml:space="preserve">Medical surveillance of manufacturing plant personnel Medical data mesosulfuron-methyl Code: AE F130060 </w:t>
            </w:r>
          </w:p>
          <w:p w14:paraId="52B46F86" w14:textId="77777777" w:rsidR="00DD2545" w:rsidRPr="00281C2D" w:rsidRDefault="00DD2545" w:rsidP="00DD2545">
            <w:pPr>
              <w:pStyle w:val="RepTable"/>
              <w:rPr>
                <w:lang w:val="de-DE"/>
              </w:rPr>
            </w:pPr>
            <w:r w:rsidRPr="00281C2D">
              <w:rPr>
                <w:lang w:val="de-DE"/>
              </w:rPr>
              <w:t xml:space="preserve">InfraServ GmbH &amp; Co Hoechst KG, Frankfurt, Germany </w:t>
            </w:r>
          </w:p>
          <w:p w14:paraId="6F274EA1" w14:textId="77777777" w:rsidR="00DD2545" w:rsidRDefault="00DD2545" w:rsidP="00DD2545">
            <w:pPr>
              <w:pStyle w:val="RepTable"/>
            </w:pPr>
            <w:r>
              <w:t xml:space="preserve">Bayer CropScience, </w:t>
            </w:r>
          </w:p>
          <w:p w14:paraId="5200665B" w14:textId="77777777" w:rsidR="00DD2545" w:rsidRDefault="00DD2545" w:rsidP="00DD2545">
            <w:pPr>
              <w:pStyle w:val="RepTable"/>
            </w:pPr>
            <w:r>
              <w:t xml:space="preserve">Report No.: C009926, </w:t>
            </w:r>
          </w:p>
          <w:p w14:paraId="7463923D" w14:textId="77777777" w:rsidR="00DD2545" w:rsidRDefault="00DD2545" w:rsidP="00DD2545">
            <w:pPr>
              <w:pStyle w:val="RepTable"/>
            </w:pPr>
            <w:r>
              <w:t>GLP/GEP: no, unpublished</w:t>
            </w:r>
          </w:p>
        </w:tc>
        <w:tc>
          <w:tcPr>
            <w:tcW w:w="357" w:type="pct"/>
          </w:tcPr>
          <w:p w14:paraId="2AEE1E8E" w14:textId="77777777" w:rsidR="00DD2545" w:rsidRDefault="00DD2545" w:rsidP="00DD2545">
            <w:pPr>
              <w:pStyle w:val="RepTable"/>
              <w:jc w:val="center"/>
            </w:pPr>
            <w:r>
              <w:t>N</w:t>
            </w:r>
          </w:p>
        </w:tc>
        <w:tc>
          <w:tcPr>
            <w:tcW w:w="402" w:type="pct"/>
          </w:tcPr>
          <w:p w14:paraId="0C16F2C0" w14:textId="77777777" w:rsidR="00DD2545" w:rsidRDefault="00DD2545" w:rsidP="00DD2545">
            <w:pPr>
              <w:pStyle w:val="RepTable"/>
              <w:jc w:val="center"/>
            </w:pPr>
            <w:r>
              <w:t>Bayer CropScience</w:t>
            </w:r>
          </w:p>
        </w:tc>
      </w:tr>
      <w:tr w:rsidR="00792761" w:rsidRPr="008E45B5" w14:paraId="3CFE10C4" w14:textId="77777777" w:rsidTr="00792761">
        <w:tc>
          <w:tcPr>
            <w:tcW w:w="5000" w:type="pct"/>
            <w:gridSpan w:val="6"/>
          </w:tcPr>
          <w:p w14:paraId="1BCDB0A3" w14:textId="77777777" w:rsidR="00792761" w:rsidRPr="00792761" w:rsidRDefault="00792761" w:rsidP="00792761">
            <w:pPr>
              <w:pStyle w:val="RepTable"/>
              <w:rPr>
                <w:b/>
                <w:bCs/>
              </w:rPr>
            </w:pPr>
            <w:r w:rsidRPr="00792761">
              <w:rPr>
                <w:b/>
                <w:bCs/>
              </w:rPr>
              <w:t>Iodosulfuron-methyl-sodium</w:t>
            </w:r>
          </w:p>
        </w:tc>
      </w:tr>
      <w:tr w:rsidR="00A046A7" w:rsidRPr="008E45B5" w14:paraId="691D0C93" w14:textId="77777777" w:rsidTr="00DA3955">
        <w:tc>
          <w:tcPr>
            <w:tcW w:w="440" w:type="pct"/>
          </w:tcPr>
          <w:p w14:paraId="79D607D7" w14:textId="77777777" w:rsidR="00DD2545" w:rsidRDefault="00DD2545" w:rsidP="00DD2545">
            <w:pPr>
              <w:pStyle w:val="RepTable"/>
            </w:pPr>
            <w:r>
              <w:t>KCA 5.1.1/01</w:t>
            </w:r>
          </w:p>
        </w:tc>
        <w:tc>
          <w:tcPr>
            <w:tcW w:w="618" w:type="pct"/>
          </w:tcPr>
          <w:p w14:paraId="22F7BEBD" w14:textId="77777777" w:rsidR="00DD2545" w:rsidRDefault="00DD2545" w:rsidP="00DD2545">
            <w:pPr>
              <w:pStyle w:val="RepTable"/>
            </w:pPr>
            <w:r>
              <w:t>Anonymous</w:t>
            </w:r>
          </w:p>
        </w:tc>
        <w:tc>
          <w:tcPr>
            <w:tcW w:w="252" w:type="pct"/>
          </w:tcPr>
          <w:p w14:paraId="155D276A" w14:textId="77777777" w:rsidR="00DD2545" w:rsidRDefault="00DD2545" w:rsidP="00DD2545">
            <w:pPr>
              <w:pStyle w:val="RepTable"/>
              <w:jc w:val="center"/>
            </w:pPr>
            <w:r>
              <w:t>1996</w:t>
            </w:r>
          </w:p>
        </w:tc>
        <w:tc>
          <w:tcPr>
            <w:tcW w:w="2931" w:type="pct"/>
          </w:tcPr>
          <w:p w14:paraId="31BDBD50" w14:textId="77777777" w:rsidR="00DD2545" w:rsidRDefault="00DD2545" w:rsidP="00DD2545">
            <w:pPr>
              <w:pStyle w:val="RepTable"/>
            </w:pPr>
            <w:r>
              <w:t xml:space="preserve">Biostability after a single oral administration of 500 mg/kg body weight to a male and female rat (Phenyl-U-14C) Code: Hoe 115008 </w:t>
            </w:r>
          </w:p>
          <w:p w14:paraId="57147B8E" w14:textId="77777777" w:rsidR="00DD2545" w:rsidRDefault="00DD2545" w:rsidP="00DD2545">
            <w:pPr>
              <w:pStyle w:val="RepTable"/>
            </w:pPr>
            <w:r>
              <w:t xml:space="preserve">Bayer CropScience, </w:t>
            </w:r>
          </w:p>
          <w:p w14:paraId="47D4DA17" w14:textId="77777777" w:rsidR="00DD2545" w:rsidRDefault="00DD2545" w:rsidP="00DD2545">
            <w:pPr>
              <w:pStyle w:val="RepTable"/>
            </w:pPr>
            <w:r>
              <w:t xml:space="preserve">Report No.: A58314, </w:t>
            </w:r>
          </w:p>
          <w:p w14:paraId="4BBF8696" w14:textId="77777777" w:rsidR="00DD2545" w:rsidRDefault="00DD2545" w:rsidP="00DD2545">
            <w:pPr>
              <w:pStyle w:val="RepTable"/>
            </w:pPr>
            <w:r>
              <w:t xml:space="preserve">Edition Number: M-142006- 01-1 </w:t>
            </w:r>
          </w:p>
          <w:p w14:paraId="0D9B075B" w14:textId="77777777" w:rsidR="00DD2545" w:rsidRDefault="00DD2545" w:rsidP="00DD2545">
            <w:pPr>
              <w:pStyle w:val="RepTable"/>
            </w:pPr>
            <w:r>
              <w:t xml:space="preserve">Date: 1996-08-15 </w:t>
            </w:r>
          </w:p>
          <w:p w14:paraId="0F75DFE4" w14:textId="77777777" w:rsidR="002C492D" w:rsidRDefault="00DD2545" w:rsidP="00DD2545">
            <w:pPr>
              <w:pStyle w:val="RepTable"/>
            </w:pPr>
            <w:r>
              <w:t xml:space="preserve">GLP/GEP: yes, </w:t>
            </w:r>
          </w:p>
          <w:p w14:paraId="381AD94A" w14:textId="77777777" w:rsidR="00DD2545" w:rsidRDefault="00DD2545" w:rsidP="00DD2545">
            <w:pPr>
              <w:pStyle w:val="RepTable"/>
            </w:pPr>
            <w:r>
              <w:t>Unpublished</w:t>
            </w:r>
          </w:p>
        </w:tc>
        <w:tc>
          <w:tcPr>
            <w:tcW w:w="357" w:type="pct"/>
          </w:tcPr>
          <w:p w14:paraId="790EACD8" w14:textId="77777777" w:rsidR="00DD2545" w:rsidRDefault="00DD2545" w:rsidP="00DD2545">
            <w:pPr>
              <w:pStyle w:val="RepTable"/>
              <w:jc w:val="center"/>
            </w:pPr>
            <w:r>
              <w:t>Y</w:t>
            </w:r>
          </w:p>
        </w:tc>
        <w:tc>
          <w:tcPr>
            <w:tcW w:w="402" w:type="pct"/>
          </w:tcPr>
          <w:p w14:paraId="4309C6D1" w14:textId="77777777" w:rsidR="00DD2545" w:rsidRDefault="00DD2545" w:rsidP="00DD2545">
            <w:pPr>
              <w:pStyle w:val="RepTable"/>
              <w:jc w:val="center"/>
            </w:pPr>
            <w:r>
              <w:t>Bayer CropScience</w:t>
            </w:r>
          </w:p>
        </w:tc>
      </w:tr>
      <w:tr w:rsidR="00A046A7" w:rsidRPr="008E45B5" w14:paraId="135319D3" w14:textId="77777777" w:rsidTr="00DA3955">
        <w:tc>
          <w:tcPr>
            <w:tcW w:w="440" w:type="pct"/>
          </w:tcPr>
          <w:p w14:paraId="1A785CA4" w14:textId="77777777" w:rsidR="002C492D" w:rsidRDefault="002C492D" w:rsidP="002C492D">
            <w:pPr>
              <w:pStyle w:val="RepTable"/>
            </w:pPr>
            <w:r>
              <w:t>KCA 5.1.1/02</w:t>
            </w:r>
          </w:p>
        </w:tc>
        <w:tc>
          <w:tcPr>
            <w:tcW w:w="618" w:type="pct"/>
          </w:tcPr>
          <w:p w14:paraId="1686AF03" w14:textId="77777777" w:rsidR="002C492D" w:rsidRDefault="002C492D" w:rsidP="002C492D">
            <w:pPr>
              <w:pStyle w:val="RepTable"/>
            </w:pPr>
            <w:r>
              <w:t>Anonymous</w:t>
            </w:r>
          </w:p>
        </w:tc>
        <w:tc>
          <w:tcPr>
            <w:tcW w:w="252" w:type="pct"/>
          </w:tcPr>
          <w:p w14:paraId="47F4B8BE" w14:textId="77777777" w:rsidR="002C492D" w:rsidRDefault="002C492D" w:rsidP="002C492D">
            <w:pPr>
              <w:pStyle w:val="RepTable"/>
              <w:jc w:val="center"/>
            </w:pPr>
            <w:r>
              <w:t>1996</w:t>
            </w:r>
          </w:p>
        </w:tc>
        <w:tc>
          <w:tcPr>
            <w:tcW w:w="2931" w:type="pct"/>
          </w:tcPr>
          <w:p w14:paraId="126022C6" w14:textId="77777777" w:rsidR="002C492D" w:rsidRDefault="002C492D" w:rsidP="002C492D">
            <w:pPr>
              <w:pStyle w:val="RepTable"/>
            </w:pPr>
            <w:r>
              <w:t xml:space="preserve">Absorption, distribution and elimination - rat, oral high dose (500 mg/kg body weight) 14C-Hoe 115008 </w:t>
            </w:r>
          </w:p>
          <w:p w14:paraId="0D22BFED" w14:textId="77777777" w:rsidR="002C492D" w:rsidRDefault="002C492D" w:rsidP="002C492D">
            <w:pPr>
              <w:pStyle w:val="RepTable"/>
            </w:pPr>
            <w:r>
              <w:t xml:space="preserve">Bayer CropScience, </w:t>
            </w:r>
          </w:p>
          <w:p w14:paraId="0929B135" w14:textId="77777777" w:rsidR="002C492D" w:rsidRDefault="002C492D" w:rsidP="002C492D">
            <w:pPr>
              <w:pStyle w:val="RepTable"/>
            </w:pPr>
            <w:r>
              <w:t xml:space="preserve">Report No.: A56257, </w:t>
            </w:r>
          </w:p>
          <w:p w14:paraId="1F7FE405" w14:textId="77777777" w:rsidR="002C492D" w:rsidRDefault="002C492D" w:rsidP="002C492D">
            <w:pPr>
              <w:pStyle w:val="RepTable"/>
            </w:pPr>
            <w:r>
              <w:t xml:space="preserve">Edition Number: M-140088- 01-1 </w:t>
            </w:r>
          </w:p>
          <w:p w14:paraId="085B5C47" w14:textId="77777777" w:rsidR="002C492D" w:rsidRDefault="002C492D" w:rsidP="002C492D">
            <w:pPr>
              <w:pStyle w:val="RepTable"/>
            </w:pPr>
            <w:r>
              <w:t xml:space="preserve">EPA MRID No.: 45108727 </w:t>
            </w:r>
          </w:p>
          <w:p w14:paraId="33EFB5B5" w14:textId="77777777" w:rsidR="002C492D" w:rsidRDefault="002C492D" w:rsidP="002C492D">
            <w:pPr>
              <w:pStyle w:val="RepTable"/>
            </w:pPr>
            <w:r>
              <w:t xml:space="preserve">Date: 1996-01-29 </w:t>
            </w:r>
          </w:p>
          <w:p w14:paraId="0E1AB726" w14:textId="77777777" w:rsidR="002C492D" w:rsidRDefault="002C492D" w:rsidP="002C492D">
            <w:pPr>
              <w:pStyle w:val="RepTable"/>
            </w:pPr>
            <w:r>
              <w:lastRenderedPageBreak/>
              <w:t xml:space="preserve">GLP/GEP: yes </w:t>
            </w:r>
          </w:p>
          <w:p w14:paraId="31F0F0D7" w14:textId="77777777" w:rsidR="002C492D" w:rsidRDefault="002C492D" w:rsidP="002C492D">
            <w:pPr>
              <w:pStyle w:val="RepTable"/>
            </w:pPr>
            <w:r>
              <w:t>Unpublished</w:t>
            </w:r>
          </w:p>
        </w:tc>
        <w:tc>
          <w:tcPr>
            <w:tcW w:w="357" w:type="pct"/>
          </w:tcPr>
          <w:p w14:paraId="03543F40" w14:textId="77777777" w:rsidR="002C492D" w:rsidRDefault="002C492D" w:rsidP="002C492D">
            <w:pPr>
              <w:pStyle w:val="RepTable"/>
              <w:jc w:val="center"/>
            </w:pPr>
            <w:r>
              <w:lastRenderedPageBreak/>
              <w:t>Y</w:t>
            </w:r>
          </w:p>
        </w:tc>
        <w:tc>
          <w:tcPr>
            <w:tcW w:w="402" w:type="pct"/>
          </w:tcPr>
          <w:p w14:paraId="520B373E" w14:textId="77777777" w:rsidR="002C492D" w:rsidRDefault="002C492D" w:rsidP="002C492D">
            <w:pPr>
              <w:pStyle w:val="RepTable"/>
              <w:jc w:val="center"/>
            </w:pPr>
            <w:r>
              <w:t>Bayer CropScience</w:t>
            </w:r>
          </w:p>
        </w:tc>
      </w:tr>
      <w:tr w:rsidR="00A046A7" w:rsidRPr="008E45B5" w14:paraId="0DCFCD73" w14:textId="77777777" w:rsidTr="00DA3955">
        <w:tc>
          <w:tcPr>
            <w:tcW w:w="440" w:type="pct"/>
          </w:tcPr>
          <w:p w14:paraId="76126507" w14:textId="77777777" w:rsidR="00A45E91" w:rsidRDefault="00A45E91" w:rsidP="00A45E91">
            <w:pPr>
              <w:pStyle w:val="RepTable"/>
            </w:pPr>
            <w:r>
              <w:t>KCA 5.1.1/03</w:t>
            </w:r>
          </w:p>
        </w:tc>
        <w:tc>
          <w:tcPr>
            <w:tcW w:w="618" w:type="pct"/>
          </w:tcPr>
          <w:p w14:paraId="3ABAB248" w14:textId="77777777" w:rsidR="00A45E91" w:rsidRDefault="00A45E91" w:rsidP="00A45E91">
            <w:pPr>
              <w:pStyle w:val="RepTable"/>
            </w:pPr>
            <w:r>
              <w:t>Anonymous</w:t>
            </w:r>
          </w:p>
        </w:tc>
        <w:tc>
          <w:tcPr>
            <w:tcW w:w="252" w:type="pct"/>
          </w:tcPr>
          <w:p w14:paraId="27564DFF" w14:textId="77777777" w:rsidR="00A45E91" w:rsidRDefault="00A45E91" w:rsidP="00A45E91">
            <w:pPr>
              <w:pStyle w:val="RepTable"/>
              <w:jc w:val="center"/>
            </w:pPr>
            <w:r>
              <w:t>1996</w:t>
            </w:r>
          </w:p>
        </w:tc>
        <w:tc>
          <w:tcPr>
            <w:tcW w:w="2931" w:type="pct"/>
          </w:tcPr>
          <w:p w14:paraId="34FB014F" w14:textId="77777777" w:rsidR="00A45E91" w:rsidRDefault="00A45E91" w:rsidP="00A45E91">
            <w:pPr>
              <w:pStyle w:val="RepTable"/>
            </w:pPr>
            <w:r>
              <w:t xml:space="preserve">Blood levels following single oral administration of 500 mg/kg body weight to male and female rats 14C-Hoe 115008 </w:t>
            </w:r>
          </w:p>
          <w:p w14:paraId="1C6E0D17" w14:textId="77777777" w:rsidR="00A45E91" w:rsidRDefault="00A45E91" w:rsidP="00A45E91">
            <w:pPr>
              <w:pStyle w:val="RepTable"/>
            </w:pPr>
            <w:r>
              <w:t xml:space="preserve">Bayer CropScience, </w:t>
            </w:r>
          </w:p>
          <w:p w14:paraId="44F8F995" w14:textId="77777777" w:rsidR="00A45E91" w:rsidRDefault="00A45E91" w:rsidP="00A45E91">
            <w:pPr>
              <w:pStyle w:val="RepTable"/>
            </w:pPr>
            <w:r>
              <w:t xml:space="preserve">Report No.: A56258, </w:t>
            </w:r>
          </w:p>
          <w:p w14:paraId="1E8B94E2" w14:textId="77777777" w:rsidR="00A45E91" w:rsidRDefault="00A45E91" w:rsidP="00A45E91">
            <w:pPr>
              <w:pStyle w:val="RepTable"/>
            </w:pPr>
            <w:r>
              <w:t xml:space="preserve">Edition Number: M-140089- 01-1 </w:t>
            </w:r>
          </w:p>
          <w:p w14:paraId="6BDB6E14" w14:textId="77777777" w:rsidR="00A45E91" w:rsidRDefault="00A45E91" w:rsidP="00A45E91">
            <w:pPr>
              <w:pStyle w:val="RepTable"/>
            </w:pPr>
            <w:r>
              <w:t xml:space="preserve">EPA MRID No.: 45108728 </w:t>
            </w:r>
          </w:p>
          <w:p w14:paraId="5C1AD626" w14:textId="77777777" w:rsidR="00A45E91" w:rsidRDefault="00A45E91" w:rsidP="00A45E91">
            <w:pPr>
              <w:pStyle w:val="RepTable"/>
            </w:pPr>
            <w:r>
              <w:t xml:space="preserve">Date: 1996-01-29 </w:t>
            </w:r>
          </w:p>
          <w:p w14:paraId="0C964467" w14:textId="77777777" w:rsidR="00A45E91" w:rsidRDefault="00A45E91" w:rsidP="00A45E91">
            <w:pPr>
              <w:pStyle w:val="RepTable"/>
            </w:pPr>
            <w:r>
              <w:t xml:space="preserve">GLP/GEP: yes </w:t>
            </w:r>
          </w:p>
          <w:p w14:paraId="7BCAD9AA" w14:textId="77777777" w:rsidR="00A45E91" w:rsidRDefault="00A45E91" w:rsidP="00A45E91">
            <w:pPr>
              <w:pStyle w:val="RepTable"/>
            </w:pPr>
            <w:r>
              <w:t>Unpublished</w:t>
            </w:r>
          </w:p>
        </w:tc>
        <w:tc>
          <w:tcPr>
            <w:tcW w:w="357" w:type="pct"/>
          </w:tcPr>
          <w:p w14:paraId="300D3C14" w14:textId="77777777" w:rsidR="00A45E91" w:rsidRDefault="00A45E91" w:rsidP="00A45E91">
            <w:pPr>
              <w:pStyle w:val="RepTable"/>
              <w:jc w:val="center"/>
            </w:pPr>
            <w:r>
              <w:t>Y</w:t>
            </w:r>
          </w:p>
        </w:tc>
        <w:tc>
          <w:tcPr>
            <w:tcW w:w="402" w:type="pct"/>
          </w:tcPr>
          <w:p w14:paraId="06C6A5B5" w14:textId="77777777" w:rsidR="00A45E91" w:rsidRDefault="00A45E91" w:rsidP="00A45E91">
            <w:pPr>
              <w:pStyle w:val="RepTable"/>
              <w:jc w:val="center"/>
            </w:pPr>
            <w:r>
              <w:t>Bayer CropScience</w:t>
            </w:r>
          </w:p>
        </w:tc>
      </w:tr>
      <w:tr w:rsidR="00A046A7" w:rsidRPr="008E45B5" w14:paraId="270C6712" w14:textId="77777777" w:rsidTr="00DA3955">
        <w:tc>
          <w:tcPr>
            <w:tcW w:w="440" w:type="pct"/>
          </w:tcPr>
          <w:p w14:paraId="78096D32" w14:textId="77777777" w:rsidR="00A45E91" w:rsidRDefault="00A45E91" w:rsidP="00A45E91">
            <w:pPr>
              <w:pStyle w:val="RepTable"/>
            </w:pPr>
            <w:r>
              <w:t>KCA 5.1.1/04</w:t>
            </w:r>
          </w:p>
        </w:tc>
        <w:tc>
          <w:tcPr>
            <w:tcW w:w="618" w:type="pct"/>
          </w:tcPr>
          <w:p w14:paraId="1CAF0EC1" w14:textId="77777777" w:rsidR="00A45E91" w:rsidRDefault="00A45E91" w:rsidP="00A45E91">
            <w:pPr>
              <w:pStyle w:val="RepTable"/>
            </w:pPr>
            <w:r>
              <w:t>Anonymous</w:t>
            </w:r>
          </w:p>
        </w:tc>
        <w:tc>
          <w:tcPr>
            <w:tcW w:w="252" w:type="pct"/>
          </w:tcPr>
          <w:p w14:paraId="02D5B1B2" w14:textId="77777777" w:rsidR="00A45E91" w:rsidRDefault="00A45E91" w:rsidP="00A45E91">
            <w:pPr>
              <w:pStyle w:val="RepTable"/>
              <w:jc w:val="center"/>
            </w:pPr>
            <w:r>
              <w:t>1998</w:t>
            </w:r>
          </w:p>
        </w:tc>
        <w:tc>
          <w:tcPr>
            <w:tcW w:w="2931" w:type="pct"/>
          </w:tcPr>
          <w:p w14:paraId="5B0EBA40" w14:textId="77777777" w:rsidR="00A45E91" w:rsidRDefault="00A45E91" w:rsidP="00A45E91">
            <w:pPr>
              <w:pStyle w:val="RepTable"/>
            </w:pPr>
            <w:r>
              <w:t xml:space="preserve">Metabolism - rat, oral high dose (500 mg/kg body weight) 2-14C-triazinyl Code: Hoe 115008 </w:t>
            </w:r>
          </w:p>
          <w:p w14:paraId="5F0C191E" w14:textId="77777777" w:rsidR="00A45E91" w:rsidRDefault="00A45E91" w:rsidP="00A45E91">
            <w:pPr>
              <w:pStyle w:val="RepTable"/>
            </w:pPr>
            <w:r>
              <w:t xml:space="preserve">Bayer CropScience, </w:t>
            </w:r>
          </w:p>
          <w:p w14:paraId="6E2C8C02" w14:textId="77777777" w:rsidR="00A45E91" w:rsidRDefault="00A45E91" w:rsidP="00A45E91">
            <w:pPr>
              <w:pStyle w:val="RepTable"/>
            </w:pPr>
            <w:r>
              <w:t>Report No.: A57609,</w:t>
            </w:r>
          </w:p>
          <w:p w14:paraId="3E040916" w14:textId="77777777" w:rsidR="00A45E91" w:rsidRDefault="00A45E91" w:rsidP="00A45E91">
            <w:pPr>
              <w:pStyle w:val="RepTable"/>
            </w:pPr>
            <w:r>
              <w:t xml:space="preserve">Edition Number: M-141310- 01-1 </w:t>
            </w:r>
          </w:p>
          <w:p w14:paraId="3BDD5B3F" w14:textId="77777777" w:rsidR="00A45E91" w:rsidRDefault="00A45E91" w:rsidP="00A45E91">
            <w:pPr>
              <w:pStyle w:val="RepTable"/>
            </w:pPr>
            <w:r>
              <w:t xml:space="preserve">EPA MRID No.: 45108729 </w:t>
            </w:r>
          </w:p>
          <w:p w14:paraId="360259F4" w14:textId="77777777" w:rsidR="00A45E91" w:rsidRDefault="00A45E91" w:rsidP="00A45E91">
            <w:pPr>
              <w:pStyle w:val="RepTable"/>
            </w:pPr>
            <w:r>
              <w:t xml:space="preserve">Date: 1998-01-23 </w:t>
            </w:r>
          </w:p>
          <w:p w14:paraId="1341A5DB" w14:textId="77777777" w:rsidR="00A45E91" w:rsidRDefault="00A45E91" w:rsidP="00A45E91">
            <w:pPr>
              <w:pStyle w:val="RepTable"/>
            </w:pPr>
            <w:r>
              <w:t xml:space="preserve">GLP/GEP: yes </w:t>
            </w:r>
          </w:p>
          <w:p w14:paraId="58848F95" w14:textId="77777777" w:rsidR="00A45E91" w:rsidRDefault="00A45E91" w:rsidP="00A45E91">
            <w:pPr>
              <w:pStyle w:val="RepTable"/>
            </w:pPr>
            <w:r>
              <w:t>Unpublished</w:t>
            </w:r>
          </w:p>
        </w:tc>
        <w:tc>
          <w:tcPr>
            <w:tcW w:w="357" w:type="pct"/>
          </w:tcPr>
          <w:p w14:paraId="70853CD7" w14:textId="77777777" w:rsidR="00A45E91" w:rsidRDefault="00A45E91" w:rsidP="00A45E91">
            <w:pPr>
              <w:pStyle w:val="RepTable"/>
              <w:jc w:val="center"/>
            </w:pPr>
            <w:r>
              <w:t>Y</w:t>
            </w:r>
          </w:p>
        </w:tc>
        <w:tc>
          <w:tcPr>
            <w:tcW w:w="402" w:type="pct"/>
          </w:tcPr>
          <w:p w14:paraId="427BEBA8" w14:textId="77777777" w:rsidR="00A45E91" w:rsidRDefault="00A45E91" w:rsidP="00A45E91">
            <w:pPr>
              <w:pStyle w:val="RepTable"/>
              <w:jc w:val="center"/>
            </w:pPr>
            <w:r>
              <w:t>Bayer CropScience</w:t>
            </w:r>
          </w:p>
        </w:tc>
      </w:tr>
      <w:tr w:rsidR="00A046A7" w:rsidRPr="008E45B5" w14:paraId="30BA5F07" w14:textId="77777777" w:rsidTr="00DA3955">
        <w:tc>
          <w:tcPr>
            <w:tcW w:w="440" w:type="pct"/>
          </w:tcPr>
          <w:p w14:paraId="21DAEB9E" w14:textId="77777777" w:rsidR="00512544" w:rsidRDefault="00512544" w:rsidP="00512544">
            <w:pPr>
              <w:pStyle w:val="RepTable"/>
            </w:pPr>
            <w:r>
              <w:t>KCA 5.1.1/05</w:t>
            </w:r>
          </w:p>
        </w:tc>
        <w:tc>
          <w:tcPr>
            <w:tcW w:w="618" w:type="pct"/>
          </w:tcPr>
          <w:p w14:paraId="668DCA36" w14:textId="77777777" w:rsidR="00512544" w:rsidRDefault="00512544" w:rsidP="00512544">
            <w:pPr>
              <w:pStyle w:val="RepTable"/>
            </w:pPr>
            <w:r>
              <w:t>Anonymous</w:t>
            </w:r>
          </w:p>
        </w:tc>
        <w:tc>
          <w:tcPr>
            <w:tcW w:w="252" w:type="pct"/>
          </w:tcPr>
          <w:p w14:paraId="68937433" w14:textId="77777777" w:rsidR="00512544" w:rsidRDefault="00512544" w:rsidP="00512544">
            <w:pPr>
              <w:pStyle w:val="RepTable"/>
              <w:jc w:val="center"/>
            </w:pPr>
            <w:r>
              <w:t>1997</w:t>
            </w:r>
          </w:p>
        </w:tc>
        <w:tc>
          <w:tcPr>
            <w:tcW w:w="2931" w:type="pct"/>
          </w:tcPr>
          <w:p w14:paraId="7BDDA8A8" w14:textId="77777777" w:rsidR="00512544" w:rsidRDefault="00512544" w:rsidP="00512544">
            <w:pPr>
              <w:pStyle w:val="RepTable"/>
            </w:pPr>
            <w:r>
              <w:t xml:space="preserve">Metabolism - rat, oral high dose (500 mg/kg body weight) U-14C-phenyl Code: Hoe 115008 </w:t>
            </w:r>
          </w:p>
          <w:p w14:paraId="019C36F6" w14:textId="77777777" w:rsidR="00512544" w:rsidRDefault="00512544" w:rsidP="00512544">
            <w:pPr>
              <w:pStyle w:val="RepTable"/>
            </w:pPr>
            <w:r>
              <w:t xml:space="preserve">Bayer CropScience, </w:t>
            </w:r>
          </w:p>
          <w:p w14:paraId="60F52DA4" w14:textId="77777777" w:rsidR="00512544" w:rsidRDefault="00512544" w:rsidP="00512544">
            <w:pPr>
              <w:pStyle w:val="RepTable"/>
            </w:pPr>
            <w:r>
              <w:t xml:space="preserve">Report No.: A57610, </w:t>
            </w:r>
          </w:p>
          <w:p w14:paraId="38E4E836" w14:textId="77777777" w:rsidR="00512544" w:rsidRDefault="00512544" w:rsidP="00512544">
            <w:pPr>
              <w:pStyle w:val="RepTable"/>
            </w:pPr>
            <w:r>
              <w:t xml:space="preserve">Edition Number: M-141311- 01-1 </w:t>
            </w:r>
          </w:p>
          <w:p w14:paraId="40AD39AE" w14:textId="77777777" w:rsidR="00512544" w:rsidRDefault="00512544" w:rsidP="00512544">
            <w:pPr>
              <w:pStyle w:val="RepTable"/>
            </w:pPr>
            <w:r>
              <w:t xml:space="preserve">EPA MRID No.: 45108731 </w:t>
            </w:r>
          </w:p>
          <w:p w14:paraId="508AAEC9" w14:textId="77777777" w:rsidR="00512544" w:rsidRDefault="00512544" w:rsidP="00512544">
            <w:pPr>
              <w:pStyle w:val="RepTable"/>
            </w:pPr>
            <w:r>
              <w:t xml:space="preserve">Date: 1997-03-19 </w:t>
            </w:r>
          </w:p>
          <w:p w14:paraId="73604868" w14:textId="77777777" w:rsidR="00CC506B" w:rsidRDefault="00512544" w:rsidP="00512544">
            <w:pPr>
              <w:pStyle w:val="RepTable"/>
            </w:pPr>
            <w:r>
              <w:t xml:space="preserve">GLP/GEP: yes </w:t>
            </w:r>
          </w:p>
          <w:p w14:paraId="4FC6B37E" w14:textId="77777777" w:rsidR="00512544" w:rsidRDefault="00512544" w:rsidP="00512544">
            <w:pPr>
              <w:pStyle w:val="RepTable"/>
            </w:pPr>
            <w:r>
              <w:t>Unpublished</w:t>
            </w:r>
          </w:p>
        </w:tc>
        <w:tc>
          <w:tcPr>
            <w:tcW w:w="357" w:type="pct"/>
          </w:tcPr>
          <w:p w14:paraId="14E0D067" w14:textId="77777777" w:rsidR="00512544" w:rsidRDefault="00512544" w:rsidP="00512544">
            <w:pPr>
              <w:pStyle w:val="RepTable"/>
              <w:jc w:val="center"/>
            </w:pPr>
            <w:r>
              <w:t>Y</w:t>
            </w:r>
          </w:p>
        </w:tc>
        <w:tc>
          <w:tcPr>
            <w:tcW w:w="402" w:type="pct"/>
          </w:tcPr>
          <w:p w14:paraId="0FA7BAEA" w14:textId="77777777" w:rsidR="00512544" w:rsidRDefault="00512544" w:rsidP="00512544">
            <w:pPr>
              <w:pStyle w:val="RepTable"/>
              <w:jc w:val="center"/>
            </w:pPr>
            <w:r>
              <w:t>Bayer CropScience</w:t>
            </w:r>
          </w:p>
        </w:tc>
      </w:tr>
      <w:tr w:rsidR="00A046A7" w:rsidRPr="008E45B5" w14:paraId="2EE0866B" w14:textId="77777777" w:rsidTr="00DA3955">
        <w:tc>
          <w:tcPr>
            <w:tcW w:w="440" w:type="pct"/>
          </w:tcPr>
          <w:p w14:paraId="78DC55F9" w14:textId="77777777" w:rsidR="00002018" w:rsidRDefault="00002018" w:rsidP="00002018">
            <w:pPr>
              <w:pStyle w:val="RepTable"/>
            </w:pPr>
            <w:r>
              <w:t>KCA 5.1.1/06</w:t>
            </w:r>
          </w:p>
        </w:tc>
        <w:tc>
          <w:tcPr>
            <w:tcW w:w="618" w:type="pct"/>
          </w:tcPr>
          <w:p w14:paraId="37DB27C5" w14:textId="77777777" w:rsidR="00002018" w:rsidRDefault="00002018" w:rsidP="00002018">
            <w:pPr>
              <w:pStyle w:val="RepTable"/>
            </w:pPr>
            <w:r>
              <w:t>Anonymous</w:t>
            </w:r>
          </w:p>
        </w:tc>
        <w:tc>
          <w:tcPr>
            <w:tcW w:w="252" w:type="pct"/>
          </w:tcPr>
          <w:p w14:paraId="6D918336" w14:textId="77777777" w:rsidR="00002018" w:rsidRDefault="00002018" w:rsidP="00002018">
            <w:pPr>
              <w:pStyle w:val="RepTable"/>
              <w:jc w:val="center"/>
            </w:pPr>
            <w:r>
              <w:t>1996</w:t>
            </w:r>
          </w:p>
        </w:tc>
        <w:tc>
          <w:tcPr>
            <w:tcW w:w="2931" w:type="pct"/>
          </w:tcPr>
          <w:p w14:paraId="026395DF" w14:textId="77777777" w:rsidR="00002018" w:rsidRDefault="00002018" w:rsidP="00002018">
            <w:pPr>
              <w:pStyle w:val="RepTable"/>
            </w:pPr>
            <w:r>
              <w:t xml:space="preserve">Absorption, distribution and elimination - rat, oral low dose (10 mg/kg body weight) Triazinyl-2-14C Code: Hoe 115008 </w:t>
            </w:r>
          </w:p>
          <w:p w14:paraId="41794B2D" w14:textId="77777777" w:rsidR="00002018" w:rsidRDefault="00002018" w:rsidP="00002018">
            <w:pPr>
              <w:pStyle w:val="RepTable"/>
            </w:pPr>
            <w:r>
              <w:t xml:space="preserve">Bayer CropScience, </w:t>
            </w:r>
          </w:p>
          <w:p w14:paraId="6545DBE8" w14:textId="77777777" w:rsidR="00002018" w:rsidRDefault="00002018" w:rsidP="00002018">
            <w:pPr>
              <w:pStyle w:val="RepTable"/>
            </w:pPr>
            <w:r>
              <w:lastRenderedPageBreak/>
              <w:t xml:space="preserve">Report No.: A57608, </w:t>
            </w:r>
          </w:p>
          <w:p w14:paraId="44124CF7" w14:textId="77777777" w:rsidR="00002018" w:rsidRDefault="00002018" w:rsidP="00002018">
            <w:pPr>
              <w:pStyle w:val="RepTable"/>
            </w:pPr>
            <w:r>
              <w:t xml:space="preserve">Edition Number: M-141309- 01-1 </w:t>
            </w:r>
          </w:p>
          <w:p w14:paraId="0D1F78F9" w14:textId="77777777" w:rsidR="00002018" w:rsidRDefault="00002018" w:rsidP="00002018">
            <w:pPr>
              <w:pStyle w:val="RepTable"/>
            </w:pPr>
            <w:r>
              <w:t xml:space="preserve">EPA MRID No.: 45108732 </w:t>
            </w:r>
          </w:p>
          <w:p w14:paraId="0B70A8C0" w14:textId="77777777" w:rsidR="00002018" w:rsidRDefault="00002018" w:rsidP="00002018">
            <w:pPr>
              <w:pStyle w:val="RepTable"/>
            </w:pPr>
            <w:r>
              <w:t xml:space="preserve">Date: 1996-12-05 </w:t>
            </w:r>
          </w:p>
          <w:p w14:paraId="7C067B61" w14:textId="77777777" w:rsidR="00CC506B" w:rsidRDefault="00002018" w:rsidP="00002018">
            <w:pPr>
              <w:pStyle w:val="RepTable"/>
            </w:pPr>
            <w:r>
              <w:t xml:space="preserve">GLP/GEP: yes </w:t>
            </w:r>
          </w:p>
          <w:p w14:paraId="1FB829D5" w14:textId="77777777" w:rsidR="00002018" w:rsidRDefault="00002018" w:rsidP="00002018">
            <w:pPr>
              <w:pStyle w:val="RepTable"/>
            </w:pPr>
            <w:r>
              <w:t>Unpublished</w:t>
            </w:r>
          </w:p>
        </w:tc>
        <w:tc>
          <w:tcPr>
            <w:tcW w:w="357" w:type="pct"/>
          </w:tcPr>
          <w:p w14:paraId="772991F0" w14:textId="77777777" w:rsidR="00002018" w:rsidRDefault="00002018" w:rsidP="00002018">
            <w:pPr>
              <w:pStyle w:val="RepTable"/>
              <w:jc w:val="center"/>
            </w:pPr>
            <w:r>
              <w:lastRenderedPageBreak/>
              <w:t>Y</w:t>
            </w:r>
          </w:p>
        </w:tc>
        <w:tc>
          <w:tcPr>
            <w:tcW w:w="402" w:type="pct"/>
          </w:tcPr>
          <w:p w14:paraId="10D0A1EC" w14:textId="77777777" w:rsidR="00002018" w:rsidRDefault="00002018" w:rsidP="00002018">
            <w:pPr>
              <w:pStyle w:val="RepTable"/>
              <w:jc w:val="center"/>
            </w:pPr>
            <w:r>
              <w:t>Bayer CropScience</w:t>
            </w:r>
          </w:p>
        </w:tc>
      </w:tr>
      <w:tr w:rsidR="00A046A7" w:rsidRPr="008E45B5" w14:paraId="6D018587" w14:textId="77777777" w:rsidTr="00DA3955">
        <w:tc>
          <w:tcPr>
            <w:tcW w:w="440" w:type="pct"/>
          </w:tcPr>
          <w:p w14:paraId="76918CBC" w14:textId="77777777" w:rsidR="00CC506B" w:rsidRDefault="00CC506B" w:rsidP="00CC506B">
            <w:pPr>
              <w:pStyle w:val="RepTable"/>
            </w:pPr>
            <w:r>
              <w:t>KCA 5.1.1/07</w:t>
            </w:r>
          </w:p>
        </w:tc>
        <w:tc>
          <w:tcPr>
            <w:tcW w:w="618" w:type="pct"/>
          </w:tcPr>
          <w:p w14:paraId="48D10EA5" w14:textId="77777777" w:rsidR="00CC506B" w:rsidRDefault="00CC506B" w:rsidP="00CC506B">
            <w:pPr>
              <w:pStyle w:val="RepTable"/>
            </w:pPr>
            <w:r>
              <w:t>Anonymous</w:t>
            </w:r>
          </w:p>
        </w:tc>
        <w:tc>
          <w:tcPr>
            <w:tcW w:w="252" w:type="pct"/>
          </w:tcPr>
          <w:p w14:paraId="172B9DA5" w14:textId="77777777" w:rsidR="00CC506B" w:rsidRDefault="00CC506B" w:rsidP="00CC506B">
            <w:pPr>
              <w:pStyle w:val="RepTable"/>
              <w:jc w:val="center"/>
            </w:pPr>
            <w:r>
              <w:t>1996</w:t>
            </w:r>
          </w:p>
        </w:tc>
        <w:tc>
          <w:tcPr>
            <w:tcW w:w="2931" w:type="pct"/>
          </w:tcPr>
          <w:p w14:paraId="7F4B8446" w14:textId="77777777" w:rsidR="00CC506B" w:rsidRDefault="00CC506B" w:rsidP="00CC506B">
            <w:pPr>
              <w:pStyle w:val="RepTable"/>
            </w:pPr>
            <w:r>
              <w:t xml:space="preserve">Blood levels following single oral and intravenous administration of 10 mg/kg body weight to male and female rats 14C-Hoe 115008 </w:t>
            </w:r>
          </w:p>
          <w:p w14:paraId="0F1E809F" w14:textId="77777777" w:rsidR="00CC506B" w:rsidRDefault="00CC506B" w:rsidP="00CC506B">
            <w:pPr>
              <w:pStyle w:val="RepTable"/>
            </w:pPr>
            <w:r>
              <w:t xml:space="preserve">Bayer CropScience, </w:t>
            </w:r>
          </w:p>
          <w:p w14:paraId="20390BBC" w14:textId="77777777" w:rsidR="00CC506B" w:rsidRDefault="00CC506B" w:rsidP="00CC506B">
            <w:pPr>
              <w:pStyle w:val="RepTable"/>
            </w:pPr>
            <w:r>
              <w:t xml:space="preserve">Report No.: A58313, </w:t>
            </w:r>
          </w:p>
          <w:p w14:paraId="4783F913" w14:textId="77777777" w:rsidR="00CC506B" w:rsidRDefault="00CC506B" w:rsidP="00CC506B">
            <w:pPr>
              <w:pStyle w:val="RepTable"/>
            </w:pPr>
            <w:r>
              <w:t xml:space="preserve">Edition Number: M-142005- 01-1 </w:t>
            </w:r>
          </w:p>
          <w:p w14:paraId="2CF71636" w14:textId="77777777" w:rsidR="00CC506B" w:rsidRDefault="00CC506B" w:rsidP="00CC506B">
            <w:pPr>
              <w:pStyle w:val="RepTable"/>
            </w:pPr>
            <w:r>
              <w:t xml:space="preserve">EPA MRID No.: 45108733 </w:t>
            </w:r>
          </w:p>
          <w:p w14:paraId="1E1BD3F6" w14:textId="77777777" w:rsidR="00CC506B" w:rsidRDefault="00CC506B" w:rsidP="00CC506B">
            <w:pPr>
              <w:pStyle w:val="RepTable"/>
            </w:pPr>
            <w:r>
              <w:t xml:space="preserve">Date: 1996-08-20 </w:t>
            </w:r>
          </w:p>
          <w:p w14:paraId="2C9F3CA4" w14:textId="77777777" w:rsidR="00CC506B" w:rsidRDefault="00CC506B" w:rsidP="00CC506B">
            <w:pPr>
              <w:pStyle w:val="RepTable"/>
            </w:pPr>
            <w:r>
              <w:t xml:space="preserve">GLP/GEP: yes </w:t>
            </w:r>
          </w:p>
          <w:p w14:paraId="73E622DC" w14:textId="77777777" w:rsidR="00CC506B" w:rsidRDefault="00CC506B" w:rsidP="00CC506B">
            <w:pPr>
              <w:pStyle w:val="RepTable"/>
            </w:pPr>
            <w:r>
              <w:t>Unpublished</w:t>
            </w:r>
          </w:p>
        </w:tc>
        <w:tc>
          <w:tcPr>
            <w:tcW w:w="357" w:type="pct"/>
          </w:tcPr>
          <w:p w14:paraId="5ED45678" w14:textId="77777777" w:rsidR="00CC506B" w:rsidRDefault="00CC506B" w:rsidP="00CC506B">
            <w:pPr>
              <w:pStyle w:val="RepTable"/>
              <w:jc w:val="center"/>
            </w:pPr>
            <w:r>
              <w:t>Y</w:t>
            </w:r>
          </w:p>
        </w:tc>
        <w:tc>
          <w:tcPr>
            <w:tcW w:w="402" w:type="pct"/>
          </w:tcPr>
          <w:p w14:paraId="13061FE0" w14:textId="77777777" w:rsidR="00CC506B" w:rsidRDefault="00CC506B" w:rsidP="00CC506B">
            <w:pPr>
              <w:pStyle w:val="RepTable"/>
              <w:jc w:val="center"/>
            </w:pPr>
            <w:r>
              <w:t>Bayer CropScience</w:t>
            </w:r>
          </w:p>
        </w:tc>
      </w:tr>
      <w:tr w:rsidR="00A046A7" w:rsidRPr="008E45B5" w14:paraId="1C85B1D8" w14:textId="77777777" w:rsidTr="00DA3955">
        <w:tc>
          <w:tcPr>
            <w:tcW w:w="440" w:type="pct"/>
          </w:tcPr>
          <w:p w14:paraId="6E6C6BE0" w14:textId="77777777" w:rsidR="00371CDE" w:rsidRDefault="00371CDE" w:rsidP="00371CDE">
            <w:pPr>
              <w:pStyle w:val="RepTable"/>
            </w:pPr>
            <w:r>
              <w:t>KCA 5.1.1/08</w:t>
            </w:r>
          </w:p>
        </w:tc>
        <w:tc>
          <w:tcPr>
            <w:tcW w:w="618" w:type="pct"/>
          </w:tcPr>
          <w:p w14:paraId="50735680" w14:textId="77777777" w:rsidR="00371CDE" w:rsidRDefault="00371CDE" w:rsidP="00371CDE">
            <w:pPr>
              <w:pStyle w:val="RepTable"/>
            </w:pPr>
            <w:r>
              <w:t>Anonymous</w:t>
            </w:r>
          </w:p>
        </w:tc>
        <w:tc>
          <w:tcPr>
            <w:tcW w:w="252" w:type="pct"/>
          </w:tcPr>
          <w:p w14:paraId="73CA5C84" w14:textId="77777777" w:rsidR="00371CDE" w:rsidRDefault="00371CDE" w:rsidP="00371CDE">
            <w:pPr>
              <w:pStyle w:val="RepTable"/>
              <w:jc w:val="center"/>
            </w:pPr>
            <w:r>
              <w:t>1997</w:t>
            </w:r>
          </w:p>
        </w:tc>
        <w:tc>
          <w:tcPr>
            <w:tcW w:w="2931" w:type="pct"/>
          </w:tcPr>
          <w:p w14:paraId="354C22FF" w14:textId="77777777" w:rsidR="00371CDE" w:rsidRDefault="00371CDE" w:rsidP="00371CDE">
            <w:pPr>
              <w:pStyle w:val="RepTable"/>
            </w:pPr>
            <w:r>
              <w:t xml:space="preserve">Metabolism - rat, oral low dose (10 mg/kg body weight) 2-14C-triazinyl Code: Hoe 115008 Germany </w:t>
            </w:r>
          </w:p>
          <w:p w14:paraId="44E771F8" w14:textId="77777777" w:rsidR="00371CDE" w:rsidRDefault="00371CDE" w:rsidP="00371CDE">
            <w:pPr>
              <w:pStyle w:val="RepTable"/>
            </w:pPr>
            <w:r>
              <w:t>Bayer CropScience,</w:t>
            </w:r>
          </w:p>
          <w:p w14:paraId="7E0C0F0E" w14:textId="77777777" w:rsidR="00371CDE" w:rsidRDefault="00371CDE" w:rsidP="00371CDE">
            <w:pPr>
              <w:pStyle w:val="RepTable"/>
            </w:pPr>
            <w:r>
              <w:t xml:space="preserve">Report No.: A57611, </w:t>
            </w:r>
          </w:p>
          <w:p w14:paraId="2FAA95BB" w14:textId="77777777" w:rsidR="00371CDE" w:rsidRDefault="00371CDE" w:rsidP="00371CDE">
            <w:pPr>
              <w:pStyle w:val="RepTable"/>
            </w:pPr>
            <w:r>
              <w:t xml:space="preserve">Edition Number: M-141312- 01-1 </w:t>
            </w:r>
          </w:p>
          <w:p w14:paraId="3E3EF456" w14:textId="77777777" w:rsidR="00371CDE" w:rsidRDefault="00371CDE" w:rsidP="00371CDE">
            <w:pPr>
              <w:pStyle w:val="RepTable"/>
            </w:pPr>
            <w:r>
              <w:t xml:space="preserve">EPA MRID No.: 45108801 </w:t>
            </w:r>
          </w:p>
          <w:p w14:paraId="10305313" w14:textId="77777777" w:rsidR="00371CDE" w:rsidRDefault="00371CDE" w:rsidP="00371CDE">
            <w:pPr>
              <w:pStyle w:val="RepTable"/>
            </w:pPr>
            <w:r>
              <w:t xml:space="preserve">Date: 1997-05-06 </w:t>
            </w:r>
          </w:p>
          <w:p w14:paraId="28EFAC7D" w14:textId="77777777" w:rsidR="00371CDE" w:rsidRDefault="00371CDE" w:rsidP="00371CDE">
            <w:pPr>
              <w:pStyle w:val="RepTable"/>
            </w:pPr>
            <w:r>
              <w:t>GLP/GEP: yes</w:t>
            </w:r>
          </w:p>
        </w:tc>
        <w:tc>
          <w:tcPr>
            <w:tcW w:w="357" w:type="pct"/>
          </w:tcPr>
          <w:p w14:paraId="0DB8EDD0" w14:textId="77777777" w:rsidR="00371CDE" w:rsidRDefault="00371CDE" w:rsidP="00371CDE">
            <w:pPr>
              <w:pStyle w:val="RepTable"/>
              <w:jc w:val="center"/>
            </w:pPr>
            <w:r>
              <w:t>Y</w:t>
            </w:r>
          </w:p>
        </w:tc>
        <w:tc>
          <w:tcPr>
            <w:tcW w:w="402" w:type="pct"/>
          </w:tcPr>
          <w:p w14:paraId="0A87F319" w14:textId="77777777" w:rsidR="00371CDE" w:rsidRDefault="00371CDE" w:rsidP="00371CDE">
            <w:pPr>
              <w:pStyle w:val="RepTable"/>
              <w:jc w:val="center"/>
            </w:pPr>
            <w:r>
              <w:t>Bayer CropScience</w:t>
            </w:r>
          </w:p>
        </w:tc>
      </w:tr>
      <w:tr w:rsidR="00A046A7" w:rsidRPr="008E45B5" w14:paraId="0329067B" w14:textId="77777777" w:rsidTr="00DA3955">
        <w:tc>
          <w:tcPr>
            <w:tcW w:w="440" w:type="pct"/>
          </w:tcPr>
          <w:p w14:paraId="500461F1" w14:textId="77777777" w:rsidR="00371CDE" w:rsidRDefault="00371CDE" w:rsidP="00371CDE">
            <w:pPr>
              <w:pStyle w:val="RepTable"/>
            </w:pPr>
            <w:r>
              <w:t>KCA 5.1.1/09</w:t>
            </w:r>
          </w:p>
        </w:tc>
        <w:tc>
          <w:tcPr>
            <w:tcW w:w="618" w:type="pct"/>
          </w:tcPr>
          <w:p w14:paraId="532E3669" w14:textId="77777777" w:rsidR="00371CDE" w:rsidRDefault="00371CDE" w:rsidP="00371CDE">
            <w:pPr>
              <w:pStyle w:val="RepTable"/>
            </w:pPr>
            <w:r>
              <w:t>Anonymous</w:t>
            </w:r>
          </w:p>
        </w:tc>
        <w:tc>
          <w:tcPr>
            <w:tcW w:w="252" w:type="pct"/>
          </w:tcPr>
          <w:p w14:paraId="2EEA4E82" w14:textId="77777777" w:rsidR="00371CDE" w:rsidRDefault="00371CDE" w:rsidP="00371CDE">
            <w:pPr>
              <w:pStyle w:val="RepTable"/>
              <w:jc w:val="center"/>
            </w:pPr>
            <w:r>
              <w:t>1998</w:t>
            </w:r>
          </w:p>
        </w:tc>
        <w:tc>
          <w:tcPr>
            <w:tcW w:w="2931" w:type="pct"/>
          </w:tcPr>
          <w:p w14:paraId="6DD2AE6F" w14:textId="77777777" w:rsidR="00371CDE" w:rsidRDefault="00371CDE" w:rsidP="00371CDE">
            <w:pPr>
              <w:pStyle w:val="RepTable"/>
            </w:pPr>
            <w:r>
              <w:t xml:space="preserve">Dog absorption, distribution, elimination - oral low (6 mg/kg b.w.) and high (200 mg/kg b.w.) dose (Phenyl-U-14C)-AE F115008 </w:t>
            </w:r>
          </w:p>
          <w:p w14:paraId="467AD707" w14:textId="77777777" w:rsidR="00371CDE" w:rsidRDefault="00371CDE" w:rsidP="00371CDE">
            <w:pPr>
              <w:pStyle w:val="RepTable"/>
            </w:pPr>
            <w:r>
              <w:t xml:space="preserve">Bayer CropScience, </w:t>
            </w:r>
          </w:p>
          <w:p w14:paraId="71980760" w14:textId="77777777" w:rsidR="00371CDE" w:rsidRDefault="00371CDE" w:rsidP="00371CDE">
            <w:pPr>
              <w:pStyle w:val="RepTable"/>
            </w:pPr>
            <w:r>
              <w:t xml:space="preserve">Report No.: C000382, </w:t>
            </w:r>
          </w:p>
          <w:p w14:paraId="705FD3ED" w14:textId="77777777" w:rsidR="00371CDE" w:rsidRDefault="00371CDE" w:rsidP="00371CDE">
            <w:pPr>
              <w:pStyle w:val="RepTable"/>
            </w:pPr>
            <w:r>
              <w:t xml:space="preserve">Edition Number: M-180570- 01-1 </w:t>
            </w:r>
          </w:p>
          <w:p w14:paraId="27521439" w14:textId="77777777" w:rsidR="00371CDE" w:rsidRDefault="00371CDE" w:rsidP="00371CDE">
            <w:pPr>
              <w:pStyle w:val="RepTable"/>
            </w:pPr>
            <w:r>
              <w:t xml:space="preserve">Date: 1998-01-21 </w:t>
            </w:r>
          </w:p>
          <w:p w14:paraId="12DEA28E" w14:textId="77777777" w:rsidR="00371CDE" w:rsidRDefault="00371CDE" w:rsidP="00371CDE">
            <w:pPr>
              <w:pStyle w:val="RepTable"/>
            </w:pPr>
            <w:r>
              <w:t xml:space="preserve">GLP/GEP: yes </w:t>
            </w:r>
          </w:p>
          <w:p w14:paraId="020EDEE2" w14:textId="77777777" w:rsidR="00371CDE" w:rsidRDefault="00371CDE" w:rsidP="00371CDE">
            <w:pPr>
              <w:pStyle w:val="RepTable"/>
            </w:pPr>
            <w:r>
              <w:t>Unpublished</w:t>
            </w:r>
          </w:p>
        </w:tc>
        <w:tc>
          <w:tcPr>
            <w:tcW w:w="357" w:type="pct"/>
          </w:tcPr>
          <w:p w14:paraId="0F89278C" w14:textId="77777777" w:rsidR="00371CDE" w:rsidRDefault="00371CDE" w:rsidP="00371CDE">
            <w:pPr>
              <w:pStyle w:val="RepTable"/>
              <w:jc w:val="center"/>
            </w:pPr>
            <w:r>
              <w:t>Y</w:t>
            </w:r>
          </w:p>
        </w:tc>
        <w:tc>
          <w:tcPr>
            <w:tcW w:w="402" w:type="pct"/>
          </w:tcPr>
          <w:p w14:paraId="1BBED61E" w14:textId="77777777" w:rsidR="00371CDE" w:rsidRDefault="00371CDE" w:rsidP="00371CDE">
            <w:pPr>
              <w:pStyle w:val="RepTable"/>
              <w:jc w:val="center"/>
            </w:pPr>
            <w:r>
              <w:t>Bayer CropScience</w:t>
            </w:r>
          </w:p>
        </w:tc>
      </w:tr>
      <w:tr w:rsidR="00A046A7" w:rsidRPr="008E45B5" w14:paraId="38727822" w14:textId="77777777" w:rsidTr="00DA3955">
        <w:tc>
          <w:tcPr>
            <w:tcW w:w="440" w:type="pct"/>
          </w:tcPr>
          <w:p w14:paraId="57EA5E65" w14:textId="77777777" w:rsidR="00833787" w:rsidRDefault="00833787" w:rsidP="00833787">
            <w:pPr>
              <w:pStyle w:val="RepTable"/>
            </w:pPr>
            <w:r>
              <w:lastRenderedPageBreak/>
              <w:t>KCA 5.1.1/10</w:t>
            </w:r>
          </w:p>
        </w:tc>
        <w:tc>
          <w:tcPr>
            <w:tcW w:w="618" w:type="pct"/>
          </w:tcPr>
          <w:p w14:paraId="55342DFF" w14:textId="77777777" w:rsidR="00833787" w:rsidRDefault="00833787" w:rsidP="00833787">
            <w:pPr>
              <w:pStyle w:val="RepTable"/>
            </w:pPr>
            <w:r>
              <w:t>Anonymous</w:t>
            </w:r>
          </w:p>
        </w:tc>
        <w:tc>
          <w:tcPr>
            <w:tcW w:w="252" w:type="pct"/>
          </w:tcPr>
          <w:p w14:paraId="4DD5704B" w14:textId="77777777" w:rsidR="00833787" w:rsidRDefault="00833787" w:rsidP="00833787">
            <w:pPr>
              <w:pStyle w:val="RepTable"/>
              <w:jc w:val="center"/>
            </w:pPr>
            <w:r>
              <w:t>1998</w:t>
            </w:r>
          </w:p>
        </w:tc>
        <w:tc>
          <w:tcPr>
            <w:tcW w:w="2931" w:type="pct"/>
          </w:tcPr>
          <w:p w14:paraId="1041D33A" w14:textId="77777777" w:rsidR="00833787" w:rsidRDefault="00833787" w:rsidP="00833787">
            <w:pPr>
              <w:pStyle w:val="RepTable"/>
            </w:pPr>
            <w:r>
              <w:t xml:space="preserve">Dog metabolism - oral high (200 mg/kg body weight) and low dose (6 mg/kg body weight) U-14C-phenyl-AE F115008 </w:t>
            </w:r>
          </w:p>
          <w:p w14:paraId="485113B7" w14:textId="77777777" w:rsidR="00833787" w:rsidRDefault="00833787" w:rsidP="00833787">
            <w:pPr>
              <w:pStyle w:val="RepTable"/>
            </w:pPr>
            <w:r>
              <w:t xml:space="preserve">Bayer CropScience, </w:t>
            </w:r>
          </w:p>
          <w:p w14:paraId="696E1D6F" w14:textId="77777777" w:rsidR="00833787" w:rsidRDefault="00833787" w:rsidP="00833787">
            <w:pPr>
              <w:pStyle w:val="RepTable"/>
            </w:pPr>
            <w:r>
              <w:t xml:space="preserve">Report No.: A67649, </w:t>
            </w:r>
          </w:p>
          <w:p w14:paraId="406C0FE1" w14:textId="77777777" w:rsidR="00833787" w:rsidRDefault="00833787" w:rsidP="00833787">
            <w:pPr>
              <w:pStyle w:val="RepTable"/>
            </w:pPr>
            <w:r>
              <w:t xml:space="preserve">Edition Number: M-148018- 01-1 </w:t>
            </w:r>
          </w:p>
          <w:p w14:paraId="0CA9FB71" w14:textId="77777777" w:rsidR="00833787" w:rsidRDefault="00833787" w:rsidP="00833787">
            <w:pPr>
              <w:pStyle w:val="RepTable"/>
            </w:pPr>
            <w:r>
              <w:t xml:space="preserve">EPA MRID No.: 45108804 </w:t>
            </w:r>
          </w:p>
          <w:p w14:paraId="701FC336" w14:textId="77777777" w:rsidR="00833787" w:rsidRDefault="00833787" w:rsidP="00833787">
            <w:pPr>
              <w:pStyle w:val="RepTable"/>
            </w:pPr>
            <w:r>
              <w:t xml:space="preserve">Date: 1998-06-15 </w:t>
            </w:r>
          </w:p>
          <w:p w14:paraId="0D90F26B" w14:textId="77777777" w:rsidR="00833787" w:rsidRDefault="00833787" w:rsidP="00833787">
            <w:pPr>
              <w:pStyle w:val="RepTable"/>
            </w:pPr>
            <w:r>
              <w:t xml:space="preserve">GLP/GEP: yes </w:t>
            </w:r>
          </w:p>
          <w:p w14:paraId="0CB0B9D5" w14:textId="77777777" w:rsidR="00833787" w:rsidRDefault="00833787" w:rsidP="00833787">
            <w:pPr>
              <w:pStyle w:val="RepTable"/>
            </w:pPr>
            <w:r>
              <w:t>Unpublished</w:t>
            </w:r>
          </w:p>
        </w:tc>
        <w:tc>
          <w:tcPr>
            <w:tcW w:w="357" w:type="pct"/>
          </w:tcPr>
          <w:p w14:paraId="72D5D460" w14:textId="77777777" w:rsidR="00833787" w:rsidRDefault="00833787" w:rsidP="00833787">
            <w:pPr>
              <w:pStyle w:val="RepTable"/>
              <w:jc w:val="center"/>
            </w:pPr>
            <w:r>
              <w:t>Y</w:t>
            </w:r>
          </w:p>
        </w:tc>
        <w:tc>
          <w:tcPr>
            <w:tcW w:w="402" w:type="pct"/>
          </w:tcPr>
          <w:p w14:paraId="10416954" w14:textId="77777777" w:rsidR="00833787" w:rsidRDefault="00833787" w:rsidP="00833787">
            <w:pPr>
              <w:pStyle w:val="RepTable"/>
              <w:jc w:val="center"/>
            </w:pPr>
            <w:r>
              <w:t>Bayer CropScience</w:t>
            </w:r>
          </w:p>
        </w:tc>
      </w:tr>
      <w:tr w:rsidR="00A046A7" w:rsidRPr="008E45B5" w14:paraId="18C7631F" w14:textId="77777777" w:rsidTr="00DA3955">
        <w:tc>
          <w:tcPr>
            <w:tcW w:w="440" w:type="pct"/>
          </w:tcPr>
          <w:p w14:paraId="1A77882C" w14:textId="77777777" w:rsidR="005300B0" w:rsidRDefault="005300B0" w:rsidP="005300B0">
            <w:pPr>
              <w:pStyle w:val="RepTable"/>
            </w:pPr>
            <w:r>
              <w:t>KCA 5.1.1/11</w:t>
            </w:r>
          </w:p>
        </w:tc>
        <w:tc>
          <w:tcPr>
            <w:tcW w:w="618" w:type="pct"/>
          </w:tcPr>
          <w:p w14:paraId="76AFAEF6" w14:textId="77777777" w:rsidR="005300B0" w:rsidRDefault="005300B0" w:rsidP="005300B0">
            <w:pPr>
              <w:pStyle w:val="RepTable"/>
            </w:pPr>
            <w:r>
              <w:t>Anonymous</w:t>
            </w:r>
          </w:p>
        </w:tc>
        <w:tc>
          <w:tcPr>
            <w:tcW w:w="252" w:type="pct"/>
          </w:tcPr>
          <w:p w14:paraId="4CD80F4C" w14:textId="77777777" w:rsidR="005300B0" w:rsidRDefault="005300B0" w:rsidP="005300B0">
            <w:pPr>
              <w:pStyle w:val="RepTable"/>
              <w:jc w:val="center"/>
            </w:pPr>
            <w:r>
              <w:t>1998</w:t>
            </w:r>
          </w:p>
        </w:tc>
        <w:tc>
          <w:tcPr>
            <w:tcW w:w="2931" w:type="pct"/>
          </w:tcPr>
          <w:p w14:paraId="17CFC13C" w14:textId="77777777" w:rsidR="005300B0" w:rsidRDefault="005300B0" w:rsidP="005300B0">
            <w:pPr>
              <w:pStyle w:val="RepTable"/>
            </w:pPr>
            <w:r>
              <w:t>Rat absorption, distribution, elimination - repeated oral dose (7 x 100 mg/kg bw) (Phenyl-U-14C) Code: AE F115008</w:t>
            </w:r>
          </w:p>
          <w:p w14:paraId="1834E07C" w14:textId="77777777" w:rsidR="005300B0" w:rsidRDefault="005300B0" w:rsidP="005300B0">
            <w:pPr>
              <w:pStyle w:val="RepTable"/>
            </w:pPr>
            <w:r>
              <w:t xml:space="preserve">Bayer CropScience, </w:t>
            </w:r>
          </w:p>
          <w:p w14:paraId="3F94A5AD" w14:textId="77777777" w:rsidR="005300B0" w:rsidRDefault="005300B0" w:rsidP="005300B0">
            <w:pPr>
              <w:pStyle w:val="RepTable"/>
            </w:pPr>
            <w:r>
              <w:t xml:space="preserve">Report No.: C000383, </w:t>
            </w:r>
          </w:p>
          <w:p w14:paraId="44A4B344" w14:textId="77777777" w:rsidR="005300B0" w:rsidRDefault="005300B0" w:rsidP="005300B0">
            <w:pPr>
              <w:pStyle w:val="RepTable"/>
            </w:pPr>
            <w:r>
              <w:t xml:space="preserve">Edition Number: M-180572- 01-1 </w:t>
            </w:r>
          </w:p>
          <w:p w14:paraId="7D7E143C" w14:textId="77777777" w:rsidR="005300B0" w:rsidRDefault="005300B0" w:rsidP="005300B0">
            <w:pPr>
              <w:pStyle w:val="RepTable"/>
            </w:pPr>
            <w:r>
              <w:t xml:space="preserve">EPA MRID No.: 45108802 </w:t>
            </w:r>
          </w:p>
          <w:p w14:paraId="68DB4E83" w14:textId="77777777" w:rsidR="005300B0" w:rsidRDefault="005300B0" w:rsidP="005300B0">
            <w:pPr>
              <w:pStyle w:val="RepTable"/>
            </w:pPr>
            <w:r>
              <w:t xml:space="preserve">Date: 1998-03-27 </w:t>
            </w:r>
          </w:p>
          <w:p w14:paraId="405FD639" w14:textId="77777777" w:rsidR="005300B0" w:rsidRDefault="005300B0" w:rsidP="005300B0">
            <w:pPr>
              <w:pStyle w:val="RepTable"/>
            </w:pPr>
            <w:r>
              <w:t xml:space="preserve">GLP/GEP: yes </w:t>
            </w:r>
          </w:p>
          <w:p w14:paraId="37AA325B" w14:textId="77777777" w:rsidR="005300B0" w:rsidRDefault="005300B0" w:rsidP="005300B0">
            <w:pPr>
              <w:pStyle w:val="RepTable"/>
            </w:pPr>
            <w:r>
              <w:t>Unpublished</w:t>
            </w:r>
          </w:p>
        </w:tc>
        <w:tc>
          <w:tcPr>
            <w:tcW w:w="357" w:type="pct"/>
          </w:tcPr>
          <w:p w14:paraId="175AAB3F" w14:textId="77777777" w:rsidR="005300B0" w:rsidRDefault="005300B0" w:rsidP="005300B0">
            <w:pPr>
              <w:pStyle w:val="RepTable"/>
              <w:jc w:val="center"/>
            </w:pPr>
            <w:r>
              <w:t>Y</w:t>
            </w:r>
          </w:p>
        </w:tc>
        <w:tc>
          <w:tcPr>
            <w:tcW w:w="402" w:type="pct"/>
          </w:tcPr>
          <w:p w14:paraId="0C684FBB" w14:textId="77777777" w:rsidR="005300B0" w:rsidRDefault="005300B0" w:rsidP="005300B0">
            <w:pPr>
              <w:pStyle w:val="RepTable"/>
              <w:jc w:val="center"/>
            </w:pPr>
            <w:r>
              <w:t>Bayer CropScience</w:t>
            </w:r>
          </w:p>
        </w:tc>
      </w:tr>
      <w:tr w:rsidR="00A046A7" w:rsidRPr="008E45B5" w14:paraId="599F0DC3" w14:textId="77777777" w:rsidTr="00DA3955">
        <w:tc>
          <w:tcPr>
            <w:tcW w:w="440" w:type="pct"/>
          </w:tcPr>
          <w:p w14:paraId="343259DB" w14:textId="77777777" w:rsidR="008C199C" w:rsidRDefault="008C199C" w:rsidP="008C199C">
            <w:pPr>
              <w:pStyle w:val="RepTable"/>
            </w:pPr>
            <w:r>
              <w:t>KCA 5.1.1/12</w:t>
            </w:r>
          </w:p>
        </w:tc>
        <w:tc>
          <w:tcPr>
            <w:tcW w:w="618" w:type="pct"/>
          </w:tcPr>
          <w:p w14:paraId="0AADE5E0" w14:textId="77777777" w:rsidR="008C199C" w:rsidRDefault="008C199C" w:rsidP="008C199C">
            <w:pPr>
              <w:pStyle w:val="RepTable"/>
            </w:pPr>
            <w:r>
              <w:t>Anonymous</w:t>
            </w:r>
          </w:p>
        </w:tc>
        <w:tc>
          <w:tcPr>
            <w:tcW w:w="252" w:type="pct"/>
          </w:tcPr>
          <w:p w14:paraId="4C588882" w14:textId="77777777" w:rsidR="008C199C" w:rsidRDefault="008C199C" w:rsidP="008C199C">
            <w:pPr>
              <w:pStyle w:val="RepTable"/>
              <w:jc w:val="center"/>
            </w:pPr>
            <w:r>
              <w:t>1998</w:t>
            </w:r>
          </w:p>
        </w:tc>
        <w:tc>
          <w:tcPr>
            <w:tcW w:w="2931" w:type="pct"/>
          </w:tcPr>
          <w:p w14:paraId="7B79BDA9" w14:textId="77777777" w:rsidR="008C199C" w:rsidRDefault="008C199C" w:rsidP="008C199C">
            <w:pPr>
              <w:pStyle w:val="RepTable"/>
            </w:pPr>
            <w:r>
              <w:t xml:space="preserve">Rat metabolism - Repeated oral dose (7 x 100 mg/kg body weight) U-14C-phenyl-AE F115008 </w:t>
            </w:r>
          </w:p>
          <w:p w14:paraId="086E05D1" w14:textId="77777777" w:rsidR="008C199C" w:rsidRDefault="008C199C" w:rsidP="008C199C">
            <w:pPr>
              <w:pStyle w:val="RepTable"/>
            </w:pPr>
            <w:r>
              <w:t xml:space="preserve">Bayer CropScience, </w:t>
            </w:r>
          </w:p>
          <w:p w14:paraId="7FE1DB7E" w14:textId="77777777" w:rsidR="008C199C" w:rsidRDefault="008C199C" w:rsidP="008C199C">
            <w:pPr>
              <w:pStyle w:val="RepTable"/>
            </w:pPr>
            <w:r>
              <w:t xml:space="preserve">Report No.: C000362, </w:t>
            </w:r>
          </w:p>
          <w:p w14:paraId="16AE764C" w14:textId="77777777" w:rsidR="008C199C" w:rsidRDefault="008C199C" w:rsidP="008C199C">
            <w:pPr>
              <w:pStyle w:val="RepTable"/>
            </w:pPr>
            <w:r>
              <w:t xml:space="preserve">Edition Number: M-180530- 01-1 </w:t>
            </w:r>
          </w:p>
          <w:p w14:paraId="3DFD0F76" w14:textId="77777777" w:rsidR="008C199C" w:rsidRDefault="008C199C" w:rsidP="008C199C">
            <w:pPr>
              <w:pStyle w:val="RepTable"/>
            </w:pPr>
            <w:r>
              <w:t xml:space="preserve">EPA MRID No.: 45108803 </w:t>
            </w:r>
          </w:p>
          <w:p w14:paraId="3046F125" w14:textId="77777777" w:rsidR="008C199C" w:rsidRDefault="008C199C" w:rsidP="008C199C">
            <w:pPr>
              <w:pStyle w:val="RepTable"/>
            </w:pPr>
            <w:r>
              <w:t xml:space="preserve">Date: 1998-07-31 </w:t>
            </w:r>
          </w:p>
          <w:p w14:paraId="2C9DD2AA" w14:textId="77777777" w:rsidR="008C199C" w:rsidRDefault="008C199C" w:rsidP="008C199C">
            <w:pPr>
              <w:pStyle w:val="RepTable"/>
            </w:pPr>
            <w:r>
              <w:t xml:space="preserve">GLP/GEP: yes </w:t>
            </w:r>
          </w:p>
          <w:p w14:paraId="3DA77C67" w14:textId="77777777" w:rsidR="008C199C" w:rsidRDefault="008C199C" w:rsidP="008C199C">
            <w:pPr>
              <w:pStyle w:val="RepTable"/>
            </w:pPr>
            <w:r>
              <w:t>Unpublished</w:t>
            </w:r>
          </w:p>
        </w:tc>
        <w:tc>
          <w:tcPr>
            <w:tcW w:w="357" w:type="pct"/>
          </w:tcPr>
          <w:p w14:paraId="5D5C618B" w14:textId="77777777" w:rsidR="008C199C" w:rsidRDefault="008C199C" w:rsidP="008C199C">
            <w:pPr>
              <w:pStyle w:val="RepTable"/>
              <w:jc w:val="center"/>
            </w:pPr>
            <w:r>
              <w:t>Y</w:t>
            </w:r>
          </w:p>
        </w:tc>
        <w:tc>
          <w:tcPr>
            <w:tcW w:w="402" w:type="pct"/>
          </w:tcPr>
          <w:p w14:paraId="3C170171" w14:textId="77777777" w:rsidR="008C199C" w:rsidRDefault="008C199C" w:rsidP="008C199C">
            <w:pPr>
              <w:pStyle w:val="RepTable"/>
              <w:jc w:val="center"/>
            </w:pPr>
            <w:r>
              <w:t>Bayer CropScience</w:t>
            </w:r>
          </w:p>
        </w:tc>
      </w:tr>
      <w:tr w:rsidR="00A046A7" w:rsidRPr="008E45B5" w14:paraId="6D4C9939" w14:textId="77777777" w:rsidTr="00DA3955">
        <w:tc>
          <w:tcPr>
            <w:tcW w:w="440" w:type="pct"/>
          </w:tcPr>
          <w:p w14:paraId="45DFD725" w14:textId="77777777" w:rsidR="008C199C" w:rsidRDefault="008C199C" w:rsidP="008C199C">
            <w:pPr>
              <w:pStyle w:val="RepTable"/>
            </w:pPr>
            <w:r>
              <w:t>KCA 5.1.1/13</w:t>
            </w:r>
          </w:p>
        </w:tc>
        <w:tc>
          <w:tcPr>
            <w:tcW w:w="618" w:type="pct"/>
          </w:tcPr>
          <w:p w14:paraId="374D7019" w14:textId="77777777" w:rsidR="008C199C" w:rsidRDefault="008C199C" w:rsidP="008C199C">
            <w:pPr>
              <w:pStyle w:val="RepTable"/>
            </w:pPr>
            <w:r>
              <w:t>Anonymous</w:t>
            </w:r>
          </w:p>
        </w:tc>
        <w:tc>
          <w:tcPr>
            <w:tcW w:w="252" w:type="pct"/>
          </w:tcPr>
          <w:p w14:paraId="30D237C4" w14:textId="77777777" w:rsidR="008C199C" w:rsidRDefault="008C199C" w:rsidP="008C199C">
            <w:pPr>
              <w:pStyle w:val="RepTable"/>
              <w:jc w:val="center"/>
            </w:pPr>
            <w:r>
              <w:t>2013</w:t>
            </w:r>
          </w:p>
        </w:tc>
        <w:tc>
          <w:tcPr>
            <w:tcW w:w="2931" w:type="pct"/>
          </w:tcPr>
          <w:p w14:paraId="0BB21506" w14:textId="77777777" w:rsidR="008C199C" w:rsidRDefault="008C199C" w:rsidP="008C199C">
            <w:pPr>
              <w:pStyle w:val="RepTable"/>
            </w:pPr>
            <w:r>
              <w:t xml:space="preserve">[Triazinyl-2- 14C]iodosulfuron-methyl-sodium: Metabolic stability and profiling in liver microsomes from rats and humans for inter-species comparison </w:t>
            </w:r>
          </w:p>
          <w:p w14:paraId="49DD5135" w14:textId="77777777" w:rsidR="008C199C" w:rsidRDefault="008C199C" w:rsidP="008C199C">
            <w:pPr>
              <w:pStyle w:val="RepTable"/>
            </w:pPr>
            <w:r>
              <w:t xml:space="preserve">Bayer CropScience, </w:t>
            </w:r>
          </w:p>
          <w:p w14:paraId="4A8149C7" w14:textId="77777777" w:rsidR="008C199C" w:rsidRDefault="008C199C" w:rsidP="008C199C">
            <w:pPr>
              <w:pStyle w:val="RepTable"/>
            </w:pPr>
            <w:r>
              <w:t xml:space="preserve">Report No.: EnSa-13-0828, </w:t>
            </w:r>
          </w:p>
          <w:p w14:paraId="5CF823DE" w14:textId="77777777" w:rsidR="008C199C" w:rsidRDefault="008C199C" w:rsidP="008C199C">
            <w:pPr>
              <w:pStyle w:val="RepTable"/>
            </w:pPr>
            <w:r>
              <w:t xml:space="preserve">Edition Number: M-470475- 01-1 </w:t>
            </w:r>
          </w:p>
          <w:p w14:paraId="3684EDEA" w14:textId="77777777" w:rsidR="008C199C" w:rsidRDefault="008C199C" w:rsidP="008C199C">
            <w:pPr>
              <w:pStyle w:val="RepTable"/>
            </w:pPr>
            <w:r>
              <w:lastRenderedPageBreak/>
              <w:t xml:space="preserve">Date: 2013-11-15 </w:t>
            </w:r>
          </w:p>
          <w:p w14:paraId="24A803EC" w14:textId="77777777" w:rsidR="008C199C" w:rsidRDefault="008C199C" w:rsidP="008C199C">
            <w:pPr>
              <w:pStyle w:val="RepTable"/>
            </w:pPr>
            <w:r>
              <w:t xml:space="preserve">GLP/GEP: yes </w:t>
            </w:r>
          </w:p>
          <w:p w14:paraId="5CAB4D60" w14:textId="77777777" w:rsidR="008C199C" w:rsidRDefault="008C199C" w:rsidP="008C199C">
            <w:pPr>
              <w:pStyle w:val="RepTable"/>
            </w:pPr>
            <w:r>
              <w:t>Unpublished</w:t>
            </w:r>
          </w:p>
        </w:tc>
        <w:tc>
          <w:tcPr>
            <w:tcW w:w="357" w:type="pct"/>
          </w:tcPr>
          <w:p w14:paraId="32C43125" w14:textId="77777777" w:rsidR="008C199C" w:rsidRDefault="008C199C" w:rsidP="008C199C">
            <w:pPr>
              <w:pStyle w:val="RepTable"/>
              <w:jc w:val="center"/>
            </w:pPr>
            <w:r>
              <w:lastRenderedPageBreak/>
              <w:t>Y</w:t>
            </w:r>
          </w:p>
        </w:tc>
        <w:tc>
          <w:tcPr>
            <w:tcW w:w="402" w:type="pct"/>
          </w:tcPr>
          <w:p w14:paraId="2B9E270B" w14:textId="77777777" w:rsidR="008C199C" w:rsidRDefault="008C199C" w:rsidP="008C199C">
            <w:pPr>
              <w:pStyle w:val="RepTable"/>
              <w:jc w:val="center"/>
            </w:pPr>
            <w:r>
              <w:t>Bayer CropScience</w:t>
            </w:r>
          </w:p>
        </w:tc>
      </w:tr>
      <w:tr w:rsidR="00A046A7" w:rsidRPr="008E45B5" w14:paraId="4D4DA23D" w14:textId="77777777" w:rsidTr="00DA3955">
        <w:tc>
          <w:tcPr>
            <w:tcW w:w="440" w:type="pct"/>
          </w:tcPr>
          <w:p w14:paraId="2E9F23CF" w14:textId="77777777" w:rsidR="00F73C04" w:rsidRDefault="00F73C04" w:rsidP="00F73C04">
            <w:pPr>
              <w:pStyle w:val="RepTable"/>
            </w:pPr>
            <w:r>
              <w:t>KCA 5.1.1/14</w:t>
            </w:r>
          </w:p>
        </w:tc>
        <w:tc>
          <w:tcPr>
            <w:tcW w:w="618" w:type="pct"/>
          </w:tcPr>
          <w:p w14:paraId="2A2D78AB" w14:textId="77777777" w:rsidR="00F73C04" w:rsidRDefault="00F73C04" w:rsidP="00F73C04">
            <w:pPr>
              <w:pStyle w:val="RepTable"/>
            </w:pPr>
            <w:r>
              <w:t>Koester, J.</w:t>
            </w:r>
          </w:p>
        </w:tc>
        <w:tc>
          <w:tcPr>
            <w:tcW w:w="252" w:type="pct"/>
          </w:tcPr>
          <w:p w14:paraId="2D7B0200" w14:textId="77777777" w:rsidR="00F73C04" w:rsidRDefault="00F73C04" w:rsidP="00F73C04">
            <w:pPr>
              <w:pStyle w:val="RepTable"/>
              <w:jc w:val="center"/>
            </w:pPr>
            <w:r>
              <w:t>2013</w:t>
            </w:r>
          </w:p>
        </w:tc>
        <w:tc>
          <w:tcPr>
            <w:tcW w:w="2931" w:type="pct"/>
          </w:tcPr>
          <w:p w14:paraId="63089795" w14:textId="77777777" w:rsidR="00F73C04" w:rsidRDefault="00F73C04" w:rsidP="00F73C04">
            <w:pPr>
              <w:pStyle w:val="RepTable"/>
            </w:pPr>
            <w:r>
              <w:t xml:space="preserve">[Triazinyl-2- 14C]Iodosulfuron-methyl-sodium :Isolation and identification of metabolite(s) from an in-vitro study with human liver microsomes </w:t>
            </w:r>
          </w:p>
          <w:p w14:paraId="5BAC2A4F" w14:textId="77777777" w:rsidR="00F73C04" w:rsidRDefault="00F73C04" w:rsidP="00F73C04">
            <w:pPr>
              <w:pStyle w:val="RepTable"/>
            </w:pPr>
            <w:r>
              <w:t xml:space="preserve">Bayer CropScience, </w:t>
            </w:r>
          </w:p>
          <w:p w14:paraId="76E00A36" w14:textId="77777777" w:rsidR="00F73C04" w:rsidRDefault="00F73C04" w:rsidP="00F73C04">
            <w:pPr>
              <w:pStyle w:val="RepTable"/>
            </w:pPr>
            <w:r>
              <w:t xml:space="preserve">Report No.: EnSa-13-0692, </w:t>
            </w:r>
          </w:p>
          <w:p w14:paraId="0BF4C0F1" w14:textId="77777777" w:rsidR="00F73C04" w:rsidRDefault="00F73C04" w:rsidP="00F73C04">
            <w:pPr>
              <w:pStyle w:val="RepTable"/>
            </w:pPr>
            <w:r>
              <w:t xml:space="preserve">Edition Number: M-465993- 01-1 </w:t>
            </w:r>
          </w:p>
          <w:p w14:paraId="479A92D3" w14:textId="77777777" w:rsidR="00F73C04" w:rsidRDefault="00F73C04" w:rsidP="00F73C04">
            <w:pPr>
              <w:pStyle w:val="RepTable"/>
            </w:pPr>
            <w:r>
              <w:t xml:space="preserve">Date: 2013-10-01 </w:t>
            </w:r>
          </w:p>
          <w:p w14:paraId="0FFF881D" w14:textId="77777777" w:rsidR="00F73C04" w:rsidRDefault="00F73C04" w:rsidP="00F73C04">
            <w:pPr>
              <w:pStyle w:val="RepTable"/>
            </w:pPr>
            <w:r>
              <w:t xml:space="preserve">GLP/GEP: yes </w:t>
            </w:r>
          </w:p>
          <w:p w14:paraId="591583BF" w14:textId="77777777" w:rsidR="00F73C04" w:rsidRDefault="00F73C04" w:rsidP="00F73C04">
            <w:pPr>
              <w:pStyle w:val="RepTable"/>
            </w:pPr>
            <w:r>
              <w:t>Unpublished</w:t>
            </w:r>
          </w:p>
        </w:tc>
        <w:tc>
          <w:tcPr>
            <w:tcW w:w="357" w:type="pct"/>
          </w:tcPr>
          <w:p w14:paraId="296C0D9B" w14:textId="77777777" w:rsidR="00F73C04" w:rsidRDefault="00F73C04" w:rsidP="00F73C04">
            <w:pPr>
              <w:pStyle w:val="RepTable"/>
              <w:jc w:val="center"/>
            </w:pPr>
            <w:r>
              <w:t>Y</w:t>
            </w:r>
          </w:p>
        </w:tc>
        <w:tc>
          <w:tcPr>
            <w:tcW w:w="402" w:type="pct"/>
          </w:tcPr>
          <w:p w14:paraId="3152B745" w14:textId="77777777" w:rsidR="00F73C04" w:rsidRDefault="00F73C04" w:rsidP="00F73C04">
            <w:pPr>
              <w:pStyle w:val="RepTable"/>
              <w:jc w:val="center"/>
            </w:pPr>
            <w:r>
              <w:t>Bayer CropScience</w:t>
            </w:r>
          </w:p>
        </w:tc>
      </w:tr>
      <w:tr w:rsidR="00A046A7" w:rsidRPr="008E45B5" w14:paraId="39F6F3B3" w14:textId="77777777" w:rsidTr="00DA3955">
        <w:tc>
          <w:tcPr>
            <w:tcW w:w="440" w:type="pct"/>
          </w:tcPr>
          <w:p w14:paraId="3655E5A3" w14:textId="77777777" w:rsidR="00EB2AB6" w:rsidRDefault="00EB2AB6" w:rsidP="00EB2AB6">
            <w:pPr>
              <w:pStyle w:val="RepTable"/>
            </w:pPr>
            <w:r>
              <w:t>KCA 5.1.2/01</w:t>
            </w:r>
          </w:p>
        </w:tc>
        <w:tc>
          <w:tcPr>
            <w:tcW w:w="618" w:type="pct"/>
          </w:tcPr>
          <w:p w14:paraId="18577223" w14:textId="77777777" w:rsidR="00EB2AB6" w:rsidRDefault="00EB2AB6" w:rsidP="00EB2AB6">
            <w:pPr>
              <w:pStyle w:val="RepTable"/>
            </w:pPr>
            <w:r>
              <w:t>Anonymous</w:t>
            </w:r>
          </w:p>
        </w:tc>
        <w:tc>
          <w:tcPr>
            <w:tcW w:w="252" w:type="pct"/>
          </w:tcPr>
          <w:p w14:paraId="6DC26CF9" w14:textId="77777777" w:rsidR="00EB2AB6" w:rsidRDefault="00EB2AB6" w:rsidP="00EB2AB6">
            <w:pPr>
              <w:pStyle w:val="RepTable"/>
              <w:jc w:val="center"/>
            </w:pPr>
            <w:r>
              <w:t>1998</w:t>
            </w:r>
          </w:p>
        </w:tc>
        <w:tc>
          <w:tcPr>
            <w:tcW w:w="2931" w:type="pct"/>
          </w:tcPr>
          <w:p w14:paraId="56DB7881" w14:textId="77777777" w:rsidR="00EB2AB6" w:rsidRDefault="00EB2AB6" w:rsidP="00EB2AB6">
            <w:pPr>
              <w:pStyle w:val="RepTable"/>
            </w:pPr>
            <w:r>
              <w:t xml:space="preserve">Dermal absorption in the rat (14C)-AE F115008 </w:t>
            </w:r>
          </w:p>
          <w:p w14:paraId="3CAAC401" w14:textId="77777777" w:rsidR="00EB2AB6" w:rsidRDefault="00EB2AB6" w:rsidP="00EB2AB6">
            <w:pPr>
              <w:pStyle w:val="RepTable"/>
            </w:pPr>
            <w:r>
              <w:t xml:space="preserve">Bayer CropScience, </w:t>
            </w:r>
          </w:p>
          <w:p w14:paraId="7E2E3DB7" w14:textId="77777777" w:rsidR="00EB2AB6" w:rsidRDefault="00EB2AB6" w:rsidP="00EB2AB6">
            <w:pPr>
              <w:pStyle w:val="RepTable"/>
            </w:pPr>
            <w:r>
              <w:t xml:space="preserve">Report No.: C001303, </w:t>
            </w:r>
          </w:p>
          <w:p w14:paraId="4F029023" w14:textId="77777777" w:rsidR="00EB2AB6" w:rsidRDefault="00EB2AB6" w:rsidP="00EB2AB6">
            <w:pPr>
              <w:pStyle w:val="RepTable"/>
            </w:pPr>
            <w:r>
              <w:t xml:space="preserve">Report includes Trial Nos.: TOX98090 </w:t>
            </w:r>
          </w:p>
          <w:p w14:paraId="306075E4" w14:textId="77777777" w:rsidR="00EB2AB6" w:rsidRDefault="00EB2AB6" w:rsidP="00EB2AB6">
            <w:pPr>
              <w:pStyle w:val="RepTable"/>
            </w:pPr>
            <w:r>
              <w:t xml:space="preserve">Edition Number: M-182308- 01-1 </w:t>
            </w:r>
          </w:p>
          <w:p w14:paraId="7F978A3C" w14:textId="77777777" w:rsidR="00EB2AB6" w:rsidRDefault="00EB2AB6" w:rsidP="00EB2AB6">
            <w:pPr>
              <w:pStyle w:val="RepTable"/>
            </w:pPr>
            <w:r>
              <w:t xml:space="preserve">EPA MRID No.: 45108915 </w:t>
            </w:r>
          </w:p>
          <w:p w14:paraId="739F1AE7" w14:textId="77777777" w:rsidR="00EB2AB6" w:rsidRDefault="00EB2AB6" w:rsidP="00EB2AB6">
            <w:pPr>
              <w:pStyle w:val="RepTable"/>
            </w:pPr>
            <w:r>
              <w:t xml:space="preserve">Date: 1998-10-28 </w:t>
            </w:r>
          </w:p>
          <w:p w14:paraId="39D7FA8B" w14:textId="77777777" w:rsidR="00EB2AB6" w:rsidRDefault="00EB2AB6" w:rsidP="00EB2AB6">
            <w:pPr>
              <w:pStyle w:val="RepTable"/>
            </w:pPr>
            <w:r>
              <w:t>GLP/GEP: yes, unpublished</w:t>
            </w:r>
          </w:p>
        </w:tc>
        <w:tc>
          <w:tcPr>
            <w:tcW w:w="357" w:type="pct"/>
          </w:tcPr>
          <w:p w14:paraId="2DB36C41" w14:textId="77777777" w:rsidR="00EB2AB6" w:rsidRDefault="00EB2AB6" w:rsidP="00EB2AB6">
            <w:pPr>
              <w:pStyle w:val="RepTable"/>
              <w:jc w:val="center"/>
            </w:pPr>
            <w:r>
              <w:t>Y</w:t>
            </w:r>
          </w:p>
        </w:tc>
        <w:tc>
          <w:tcPr>
            <w:tcW w:w="402" w:type="pct"/>
          </w:tcPr>
          <w:p w14:paraId="574CD792" w14:textId="77777777" w:rsidR="00EB2AB6" w:rsidRDefault="00EB2AB6" w:rsidP="00EB2AB6">
            <w:pPr>
              <w:pStyle w:val="RepTable"/>
              <w:jc w:val="center"/>
            </w:pPr>
            <w:r>
              <w:t>Bayer CropScience</w:t>
            </w:r>
          </w:p>
        </w:tc>
      </w:tr>
      <w:tr w:rsidR="00A046A7" w:rsidRPr="008E45B5" w14:paraId="305BC4F9" w14:textId="77777777" w:rsidTr="00DA3955">
        <w:tc>
          <w:tcPr>
            <w:tcW w:w="440" w:type="pct"/>
          </w:tcPr>
          <w:p w14:paraId="51EFF6F0" w14:textId="77777777" w:rsidR="00D6046C" w:rsidRDefault="00D6046C" w:rsidP="00D6046C">
            <w:pPr>
              <w:pStyle w:val="RepTable"/>
            </w:pPr>
            <w:r>
              <w:t>KCA 5.2.1/01</w:t>
            </w:r>
          </w:p>
        </w:tc>
        <w:tc>
          <w:tcPr>
            <w:tcW w:w="618" w:type="pct"/>
          </w:tcPr>
          <w:p w14:paraId="7DE13804" w14:textId="77777777" w:rsidR="00D6046C" w:rsidRDefault="00D6046C" w:rsidP="00D6046C">
            <w:pPr>
              <w:pStyle w:val="RepTable"/>
            </w:pPr>
            <w:r>
              <w:t>Anonymous</w:t>
            </w:r>
          </w:p>
        </w:tc>
        <w:tc>
          <w:tcPr>
            <w:tcW w:w="252" w:type="pct"/>
          </w:tcPr>
          <w:p w14:paraId="442EE1B2" w14:textId="77777777" w:rsidR="00D6046C" w:rsidRDefault="00D6046C" w:rsidP="00D6046C">
            <w:pPr>
              <w:pStyle w:val="RepTable"/>
              <w:jc w:val="center"/>
            </w:pPr>
            <w:r>
              <w:t>1993</w:t>
            </w:r>
          </w:p>
        </w:tc>
        <w:tc>
          <w:tcPr>
            <w:tcW w:w="2931" w:type="pct"/>
          </w:tcPr>
          <w:p w14:paraId="55954766" w14:textId="77777777" w:rsidR="00D6046C" w:rsidRDefault="00D6046C" w:rsidP="00D6046C">
            <w:pPr>
              <w:pStyle w:val="RepTable"/>
            </w:pPr>
            <w:r>
              <w:t xml:space="preserve">Acute oral toxicity in the male and female Wistar rat Hoe 115008 substance, technical Code: Hoe 115008 00 ZC97 0001 </w:t>
            </w:r>
          </w:p>
          <w:p w14:paraId="5AE0F6CF" w14:textId="77777777" w:rsidR="00D6046C" w:rsidRDefault="00D6046C" w:rsidP="00D6046C">
            <w:pPr>
              <w:pStyle w:val="RepTable"/>
            </w:pPr>
            <w:r>
              <w:t xml:space="preserve">Bayer CropScience, </w:t>
            </w:r>
          </w:p>
          <w:p w14:paraId="03694C7A" w14:textId="77777777" w:rsidR="00D6046C" w:rsidRDefault="00D6046C" w:rsidP="00D6046C">
            <w:pPr>
              <w:pStyle w:val="RepTable"/>
            </w:pPr>
            <w:r>
              <w:t xml:space="preserve">Report No.: A51192, </w:t>
            </w:r>
          </w:p>
          <w:p w14:paraId="79A79FA9" w14:textId="77777777" w:rsidR="00D6046C" w:rsidRDefault="00D6046C" w:rsidP="00D6046C">
            <w:pPr>
              <w:pStyle w:val="RepTable"/>
            </w:pPr>
            <w:r>
              <w:t xml:space="preserve">Edition Number: M-132162- 01-1 </w:t>
            </w:r>
          </w:p>
          <w:p w14:paraId="2EA51134" w14:textId="77777777" w:rsidR="00D6046C" w:rsidRDefault="00D6046C" w:rsidP="00D6046C">
            <w:pPr>
              <w:pStyle w:val="RepTable"/>
            </w:pPr>
            <w:r>
              <w:t xml:space="preserve">EPA MRID No.: 45133404 </w:t>
            </w:r>
          </w:p>
          <w:p w14:paraId="0D91C6A5" w14:textId="77777777" w:rsidR="00D6046C" w:rsidRDefault="00D6046C" w:rsidP="00D6046C">
            <w:pPr>
              <w:pStyle w:val="RepTable"/>
            </w:pPr>
            <w:r>
              <w:t xml:space="preserve">Date: 1993-08-10 </w:t>
            </w:r>
          </w:p>
          <w:p w14:paraId="2C7E57BF" w14:textId="77777777" w:rsidR="00D6046C" w:rsidRDefault="00D6046C" w:rsidP="00D6046C">
            <w:pPr>
              <w:pStyle w:val="RepTable"/>
            </w:pPr>
            <w:r>
              <w:t xml:space="preserve">GLP/GEP: yes </w:t>
            </w:r>
          </w:p>
          <w:p w14:paraId="05F90FE2" w14:textId="77777777" w:rsidR="00D6046C" w:rsidRDefault="00D6046C" w:rsidP="00D6046C">
            <w:pPr>
              <w:pStyle w:val="RepTable"/>
            </w:pPr>
            <w:r>
              <w:t>Unpublished</w:t>
            </w:r>
          </w:p>
        </w:tc>
        <w:tc>
          <w:tcPr>
            <w:tcW w:w="357" w:type="pct"/>
          </w:tcPr>
          <w:p w14:paraId="3EE30E3E" w14:textId="77777777" w:rsidR="00D6046C" w:rsidRDefault="00D6046C" w:rsidP="00D6046C">
            <w:pPr>
              <w:pStyle w:val="RepTable"/>
              <w:jc w:val="center"/>
            </w:pPr>
            <w:r>
              <w:t>Y</w:t>
            </w:r>
          </w:p>
        </w:tc>
        <w:tc>
          <w:tcPr>
            <w:tcW w:w="402" w:type="pct"/>
          </w:tcPr>
          <w:p w14:paraId="27A642C2" w14:textId="77777777" w:rsidR="00D6046C" w:rsidRDefault="00D6046C" w:rsidP="00D6046C">
            <w:pPr>
              <w:pStyle w:val="RepTable"/>
              <w:jc w:val="center"/>
            </w:pPr>
            <w:r>
              <w:t>Bayer CropScience</w:t>
            </w:r>
          </w:p>
        </w:tc>
      </w:tr>
      <w:tr w:rsidR="00A046A7" w:rsidRPr="008E45B5" w14:paraId="063A0C20" w14:textId="77777777" w:rsidTr="00DA3955">
        <w:tc>
          <w:tcPr>
            <w:tcW w:w="440" w:type="pct"/>
          </w:tcPr>
          <w:p w14:paraId="4BA05CA6" w14:textId="77777777" w:rsidR="00D6046C" w:rsidRDefault="00D6046C" w:rsidP="00D6046C">
            <w:pPr>
              <w:pStyle w:val="RepTable"/>
            </w:pPr>
            <w:r>
              <w:t>KCA 5.2.2/01</w:t>
            </w:r>
          </w:p>
        </w:tc>
        <w:tc>
          <w:tcPr>
            <w:tcW w:w="618" w:type="pct"/>
          </w:tcPr>
          <w:p w14:paraId="620F1E20" w14:textId="77777777" w:rsidR="00D6046C" w:rsidRDefault="00D6046C" w:rsidP="00D6046C">
            <w:pPr>
              <w:pStyle w:val="RepTable"/>
            </w:pPr>
            <w:r>
              <w:t>Anonymous</w:t>
            </w:r>
          </w:p>
        </w:tc>
        <w:tc>
          <w:tcPr>
            <w:tcW w:w="252" w:type="pct"/>
          </w:tcPr>
          <w:p w14:paraId="790398F3" w14:textId="77777777" w:rsidR="00D6046C" w:rsidRDefault="00D6046C" w:rsidP="00D6046C">
            <w:pPr>
              <w:pStyle w:val="RepTable"/>
              <w:jc w:val="center"/>
            </w:pPr>
            <w:r>
              <w:t>1993</w:t>
            </w:r>
          </w:p>
        </w:tc>
        <w:tc>
          <w:tcPr>
            <w:tcW w:w="2931" w:type="pct"/>
          </w:tcPr>
          <w:p w14:paraId="1A0F8EA0" w14:textId="77777777" w:rsidR="00D6046C" w:rsidRDefault="00D6046C" w:rsidP="00D6046C">
            <w:pPr>
              <w:pStyle w:val="RepTable"/>
            </w:pPr>
            <w:r>
              <w:t xml:space="preserve">Acute dermal toxicity in the male and female Wistar rat Hoe 115008 substance, technical Code: Hoe 115008 00 ZC97 0001 </w:t>
            </w:r>
          </w:p>
          <w:p w14:paraId="61DF5CC6" w14:textId="77777777" w:rsidR="00D6046C" w:rsidRDefault="00D6046C" w:rsidP="00D6046C">
            <w:pPr>
              <w:pStyle w:val="RepTable"/>
            </w:pPr>
            <w:r>
              <w:lastRenderedPageBreak/>
              <w:t xml:space="preserve">Bayer CropScience, </w:t>
            </w:r>
          </w:p>
          <w:p w14:paraId="50F7112A" w14:textId="77777777" w:rsidR="00D6046C" w:rsidRDefault="00D6046C" w:rsidP="00D6046C">
            <w:pPr>
              <w:pStyle w:val="RepTable"/>
            </w:pPr>
            <w:r>
              <w:t xml:space="preserve">Report No.: A51142, </w:t>
            </w:r>
          </w:p>
          <w:p w14:paraId="315A4E0D" w14:textId="77777777" w:rsidR="00D6046C" w:rsidRDefault="00D6046C" w:rsidP="00D6046C">
            <w:pPr>
              <w:pStyle w:val="RepTable"/>
            </w:pPr>
            <w:r>
              <w:t xml:space="preserve">Edition Number: M-132113- 01-1 </w:t>
            </w:r>
          </w:p>
          <w:p w14:paraId="707121BC" w14:textId="77777777" w:rsidR="00D6046C" w:rsidRDefault="00D6046C" w:rsidP="00D6046C">
            <w:pPr>
              <w:pStyle w:val="RepTable"/>
            </w:pPr>
            <w:r>
              <w:t xml:space="preserve">EPA MRID No.: 45133405 </w:t>
            </w:r>
          </w:p>
          <w:p w14:paraId="3F282168" w14:textId="77777777" w:rsidR="00D6046C" w:rsidRDefault="00D6046C" w:rsidP="00D6046C">
            <w:pPr>
              <w:pStyle w:val="RepTable"/>
            </w:pPr>
            <w:r>
              <w:t xml:space="preserve">Date: 1993-07-21 </w:t>
            </w:r>
          </w:p>
          <w:p w14:paraId="01967338" w14:textId="77777777" w:rsidR="00D6046C" w:rsidRDefault="00D6046C" w:rsidP="00D6046C">
            <w:pPr>
              <w:pStyle w:val="RepTable"/>
            </w:pPr>
            <w:r>
              <w:t xml:space="preserve">GLP/GEP: yes </w:t>
            </w:r>
          </w:p>
          <w:p w14:paraId="03CED60F" w14:textId="77777777" w:rsidR="00D6046C" w:rsidRDefault="00D6046C" w:rsidP="00D6046C">
            <w:pPr>
              <w:pStyle w:val="RepTable"/>
            </w:pPr>
            <w:r>
              <w:t>Unpublished</w:t>
            </w:r>
          </w:p>
        </w:tc>
        <w:tc>
          <w:tcPr>
            <w:tcW w:w="357" w:type="pct"/>
          </w:tcPr>
          <w:p w14:paraId="30F69F18" w14:textId="77777777" w:rsidR="00D6046C" w:rsidRDefault="00D6046C" w:rsidP="00D6046C">
            <w:pPr>
              <w:pStyle w:val="RepTable"/>
              <w:jc w:val="center"/>
            </w:pPr>
            <w:r>
              <w:lastRenderedPageBreak/>
              <w:t>Y</w:t>
            </w:r>
          </w:p>
        </w:tc>
        <w:tc>
          <w:tcPr>
            <w:tcW w:w="402" w:type="pct"/>
          </w:tcPr>
          <w:p w14:paraId="0042300D" w14:textId="77777777" w:rsidR="00D6046C" w:rsidRDefault="00D6046C" w:rsidP="00D6046C">
            <w:pPr>
              <w:pStyle w:val="RepTable"/>
              <w:jc w:val="center"/>
            </w:pPr>
            <w:r>
              <w:t>Bayer CropScience</w:t>
            </w:r>
          </w:p>
        </w:tc>
      </w:tr>
      <w:tr w:rsidR="00A046A7" w:rsidRPr="008E45B5" w14:paraId="03F0E273" w14:textId="77777777" w:rsidTr="00DA3955">
        <w:tc>
          <w:tcPr>
            <w:tcW w:w="440" w:type="pct"/>
          </w:tcPr>
          <w:p w14:paraId="7BEFD597" w14:textId="77777777" w:rsidR="00D93B27" w:rsidRDefault="00D93B27" w:rsidP="00D93B27">
            <w:pPr>
              <w:pStyle w:val="RepTable"/>
            </w:pPr>
            <w:r>
              <w:t>KCA 5.2.3/01</w:t>
            </w:r>
          </w:p>
        </w:tc>
        <w:tc>
          <w:tcPr>
            <w:tcW w:w="618" w:type="pct"/>
          </w:tcPr>
          <w:p w14:paraId="3AE20DFF" w14:textId="77777777" w:rsidR="00D93B27" w:rsidRDefault="00D93B27" w:rsidP="00D93B27">
            <w:pPr>
              <w:pStyle w:val="RepTable"/>
            </w:pPr>
            <w:r>
              <w:t>Anonymous</w:t>
            </w:r>
          </w:p>
        </w:tc>
        <w:tc>
          <w:tcPr>
            <w:tcW w:w="252" w:type="pct"/>
          </w:tcPr>
          <w:p w14:paraId="0D3FBC97" w14:textId="77777777" w:rsidR="00D93B27" w:rsidRDefault="00D93B27" w:rsidP="00D93B27">
            <w:pPr>
              <w:pStyle w:val="RepTable"/>
              <w:jc w:val="center"/>
            </w:pPr>
            <w:r>
              <w:t>1996</w:t>
            </w:r>
          </w:p>
        </w:tc>
        <w:tc>
          <w:tcPr>
            <w:tcW w:w="2931" w:type="pct"/>
          </w:tcPr>
          <w:p w14:paraId="6132B53C" w14:textId="77777777" w:rsidR="00D93B27" w:rsidRDefault="00D93B27" w:rsidP="00D93B27">
            <w:pPr>
              <w:pStyle w:val="RepTable"/>
            </w:pPr>
            <w:r>
              <w:t xml:space="preserve">Acute aerosol inhalation toxicity in the male and female SPF Wistar rat 4-hour LC50 Code: Hoe 115008 00 ZC89 0001 </w:t>
            </w:r>
          </w:p>
          <w:p w14:paraId="715FAA77" w14:textId="77777777" w:rsidR="00D93B27" w:rsidRDefault="00D93B27" w:rsidP="00D93B27">
            <w:pPr>
              <w:pStyle w:val="RepTable"/>
            </w:pPr>
            <w:r>
              <w:t xml:space="preserve">Bayer CropScience, </w:t>
            </w:r>
          </w:p>
          <w:p w14:paraId="7E1B981B" w14:textId="77777777" w:rsidR="00D93B27" w:rsidRDefault="00D93B27" w:rsidP="00D93B27">
            <w:pPr>
              <w:pStyle w:val="RepTable"/>
            </w:pPr>
            <w:r>
              <w:t xml:space="preserve">Report No.: A57043, </w:t>
            </w:r>
          </w:p>
          <w:p w14:paraId="03A72DD6" w14:textId="77777777" w:rsidR="00D93B27" w:rsidRDefault="00D93B27" w:rsidP="00D93B27">
            <w:pPr>
              <w:pStyle w:val="RepTable"/>
            </w:pPr>
            <w:r>
              <w:t>Report includes Trial Nos.: 95.0516</w:t>
            </w:r>
          </w:p>
          <w:p w14:paraId="3F961F1E" w14:textId="77777777" w:rsidR="00D93B27" w:rsidRDefault="00D93B27" w:rsidP="00D93B27">
            <w:pPr>
              <w:pStyle w:val="RepTable"/>
            </w:pPr>
            <w:r>
              <w:t xml:space="preserve"> Edition Number: M-140802- 01-1 </w:t>
            </w:r>
          </w:p>
          <w:p w14:paraId="7D349A76" w14:textId="77777777" w:rsidR="00D93B27" w:rsidRDefault="00D93B27" w:rsidP="00D93B27">
            <w:pPr>
              <w:pStyle w:val="RepTable"/>
            </w:pPr>
            <w:r>
              <w:t xml:space="preserve">EPA MRID No.: 45108805 </w:t>
            </w:r>
          </w:p>
          <w:p w14:paraId="66169587" w14:textId="77777777" w:rsidR="00D93B27" w:rsidRDefault="00D93B27" w:rsidP="00D93B27">
            <w:pPr>
              <w:pStyle w:val="RepTable"/>
            </w:pPr>
            <w:r>
              <w:t xml:space="preserve">Date: 1996-05-29 </w:t>
            </w:r>
          </w:p>
          <w:p w14:paraId="0B735535" w14:textId="77777777" w:rsidR="00D93B27" w:rsidRDefault="00D93B27" w:rsidP="00D93B27">
            <w:pPr>
              <w:pStyle w:val="RepTable"/>
            </w:pPr>
            <w:r>
              <w:t xml:space="preserve">GLP/GEP: yes </w:t>
            </w:r>
          </w:p>
          <w:p w14:paraId="62987AB7" w14:textId="77777777" w:rsidR="00D93B27" w:rsidRDefault="00D93B27" w:rsidP="00D93B27">
            <w:pPr>
              <w:pStyle w:val="RepTable"/>
            </w:pPr>
            <w:r>
              <w:t>Unpublished</w:t>
            </w:r>
          </w:p>
        </w:tc>
        <w:tc>
          <w:tcPr>
            <w:tcW w:w="357" w:type="pct"/>
          </w:tcPr>
          <w:p w14:paraId="0EA89B9F" w14:textId="77777777" w:rsidR="00D93B27" w:rsidRDefault="00D93B27" w:rsidP="00D93B27">
            <w:pPr>
              <w:pStyle w:val="RepTable"/>
              <w:jc w:val="center"/>
            </w:pPr>
            <w:r>
              <w:t>Y</w:t>
            </w:r>
          </w:p>
        </w:tc>
        <w:tc>
          <w:tcPr>
            <w:tcW w:w="402" w:type="pct"/>
          </w:tcPr>
          <w:p w14:paraId="7566CDC5" w14:textId="77777777" w:rsidR="00D93B27" w:rsidRDefault="00D93B27" w:rsidP="00D93B27">
            <w:pPr>
              <w:pStyle w:val="RepTable"/>
              <w:jc w:val="center"/>
            </w:pPr>
            <w:r>
              <w:t>Bayer CropScience</w:t>
            </w:r>
          </w:p>
        </w:tc>
      </w:tr>
      <w:tr w:rsidR="00A046A7" w:rsidRPr="008E45B5" w14:paraId="7EB5A528" w14:textId="77777777" w:rsidTr="00DA3955">
        <w:tc>
          <w:tcPr>
            <w:tcW w:w="440" w:type="pct"/>
          </w:tcPr>
          <w:p w14:paraId="4B2C0E33" w14:textId="77777777" w:rsidR="00A71FFC" w:rsidRDefault="00A71FFC" w:rsidP="00A71FFC">
            <w:pPr>
              <w:pStyle w:val="RepTable"/>
            </w:pPr>
            <w:r>
              <w:t>KCA 5.2.4/01</w:t>
            </w:r>
          </w:p>
        </w:tc>
        <w:tc>
          <w:tcPr>
            <w:tcW w:w="618" w:type="pct"/>
          </w:tcPr>
          <w:p w14:paraId="74298BBF" w14:textId="77777777" w:rsidR="00A71FFC" w:rsidRDefault="00A71FFC" w:rsidP="00A71FFC">
            <w:pPr>
              <w:pStyle w:val="RepTable"/>
            </w:pPr>
            <w:r>
              <w:t>Anonymous</w:t>
            </w:r>
          </w:p>
        </w:tc>
        <w:tc>
          <w:tcPr>
            <w:tcW w:w="252" w:type="pct"/>
          </w:tcPr>
          <w:p w14:paraId="78E31AB1" w14:textId="77777777" w:rsidR="00A71FFC" w:rsidRDefault="00A71FFC" w:rsidP="00A71FFC">
            <w:pPr>
              <w:pStyle w:val="RepTable"/>
              <w:jc w:val="center"/>
            </w:pPr>
            <w:r>
              <w:t>1993</w:t>
            </w:r>
          </w:p>
        </w:tc>
        <w:tc>
          <w:tcPr>
            <w:tcW w:w="2931" w:type="pct"/>
          </w:tcPr>
          <w:p w14:paraId="3B83DF54" w14:textId="77777777" w:rsidR="00A71FFC" w:rsidRDefault="00A71FFC" w:rsidP="00A71FFC">
            <w:pPr>
              <w:pStyle w:val="RepTable"/>
            </w:pPr>
            <w:r>
              <w:t xml:space="preserve">Primary dermal irritation in the rabbit Hoe 115008 substance, technical Code: Hoe 115008 00 ZC97 0001 </w:t>
            </w:r>
          </w:p>
          <w:p w14:paraId="4D1B6A10" w14:textId="77777777" w:rsidR="00A71FFC" w:rsidRDefault="00A71FFC" w:rsidP="00A71FFC">
            <w:pPr>
              <w:pStyle w:val="RepTable"/>
            </w:pPr>
            <w:r>
              <w:t xml:space="preserve">Bayer CropScience, </w:t>
            </w:r>
          </w:p>
          <w:p w14:paraId="2FC0CBC5" w14:textId="77777777" w:rsidR="00A71FFC" w:rsidRDefault="00A71FFC" w:rsidP="00A71FFC">
            <w:pPr>
              <w:pStyle w:val="RepTable"/>
            </w:pPr>
            <w:r>
              <w:t xml:space="preserve">Report No.: A51143, </w:t>
            </w:r>
          </w:p>
          <w:p w14:paraId="125603E2" w14:textId="77777777" w:rsidR="00A71FFC" w:rsidRDefault="00A71FFC" w:rsidP="00A71FFC">
            <w:pPr>
              <w:pStyle w:val="RepTable"/>
            </w:pPr>
            <w:r>
              <w:t xml:space="preserve">Edition Number: M-132114- 01-1 </w:t>
            </w:r>
          </w:p>
          <w:p w14:paraId="08DFBB3D" w14:textId="77777777" w:rsidR="00A71FFC" w:rsidRDefault="00A71FFC" w:rsidP="00A71FFC">
            <w:pPr>
              <w:pStyle w:val="RepTable"/>
            </w:pPr>
            <w:r>
              <w:t xml:space="preserve">EPA MRID No.: 45133406 </w:t>
            </w:r>
          </w:p>
          <w:p w14:paraId="0A1EC73D" w14:textId="77777777" w:rsidR="00A71FFC" w:rsidRDefault="00A71FFC" w:rsidP="00A71FFC">
            <w:pPr>
              <w:pStyle w:val="RepTable"/>
            </w:pPr>
            <w:r>
              <w:t xml:space="preserve">Date: 1993-07-26 </w:t>
            </w:r>
          </w:p>
          <w:p w14:paraId="59CE2BDA" w14:textId="77777777" w:rsidR="00A71FFC" w:rsidRDefault="00A71FFC" w:rsidP="00A71FFC">
            <w:pPr>
              <w:pStyle w:val="RepTable"/>
            </w:pPr>
            <w:r>
              <w:t xml:space="preserve">GLP/GEP: yes </w:t>
            </w:r>
          </w:p>
          <w:p w14:paraId="557528FB" w14:textId="77777777" w:rsidR="00A71FFC" w:rsidRDefault="00A71FFC" w:rsidP="00A71FFC">
            <w:pPr>
              <w:pStyle w:val="RepTable"/>
            </w:pPr>
            <w:r>
              <w:t>Unpublished</w:t>
            </w:r>
          </w:p>
        </w:tc>
        <w:tc>
          <w:tcPr>
            <w:tcW w:w="357" w:type="pct"/>
          </w:tcPr>
          <w:p w14:paraId="0AB1F669" w14:textId="77777777" w:rsidR="00A71FFC" w:rsidRDefault="00A71FFC" w:rsidP="00A71FFC">
            <w:pPr>
              <w:pStyle w:val="RepTable"/>
              <w:jc w:val="center"/>
            </w:pPr>
            <w:r>
              <w:t>Y</w:t>
            </w:r>
          </w:p>
        </w:tc>
        <w:tc>
          <w:tcPr>
            <w:tcW w:w="402" w:type="pct"/>
          </w:tcPr>
          <w:p w14:paraId="6846C9B9" w14:textId="77777777" w:rsidR="00A71FFC" w:rsidRDefault="00A71FFC" w:rsidP="00A71FFC">
            <w:pPr>
              <w:pStyle w:val="RepTable"/>
              <w:jc w:val="center"/>
            </w:pPr>
            <w:r>
              <w:t>Bayer CropScience</w:t>
            </w:r>
          </w:p>
        </w:tc>
      </w:tr>
      <w:tr w:rsidR="00A046A7" w:rsidRPr="008E45B5" w14:paraId="33A7B739" w14:textId="77777777" w:rsidTr="00DA3955">
        <w:tc>
          <w:tcPr>
            <w:tcW w:w="440" w:type="pct"/>
          </w:tcPr>
          <w:p w14:paraId="198DDF67" w14:textId="77777777" w:rsidR="00A71FFC" w:rsidRDefault="00A71FFC" w:rsidP="00A71FFC">
            <w:pPr>
              <w:pStyle w:val="RepTable"/>
            </w:pPr>
            <w:r>
              <w:t>KCA 5.2.5/01</w:t>
            </w:r>
          </w:p>
        </w:tc>
        <w:tc>
          <w:tcPr>
            <w:tcW w:w="618" w:type="pct"/>
          </w:tcPr>
          <w:p w14:paraId="72C02D3C" w14:textId="77777777" w:rsidR="00A71FFC" w:rsidRDefault="00A71FFC" w:rsidP="00A71FFC">
            <w:pPr>
              <w:pStyle w:val="RepTable"/>
            </w:pPr>
            <w:r>
              <w:t>Anonymous</w:t>
            </w:r>
          </w:p>
        </w:tc>
        <w:tc>
          <w:tcPr>
            <w:tcW w:w="252" w:type="pct"/>
          </w:tcPr>
          <w:p w14:paraId="51944730" w14:textId="77777777" w:rsidR="00A71FFC" w:rsidRDefault="00A71FFC" w:rsidP="00A71FFC">
            <w:pPr>
              <w:pStyle w:val="RepTable"/>
              <w:jc w:val="center"/>
            </w:pPr>
            <w:r>
              <w:t>1993</w:t>
            </w:r>
          </w:p>
        </w:tc>
        <w:tc>
          <w:tcPr>
            <w:tcW w:w="2931" w:type="pct"/>
          </w:tcPr>
          <w:p w14:paraId="407BE7F6" w14:textId="77777777" w:rsidR="00A71FFC" w:rsidRDefault="00A71FFC" w:rsidP="00A71FFC">
            <w:pPr>
              <w:pStyle w:val="RepTable"/>
            </w:pPr>
            <w:r>
              <w:t xml:space="preserve">Primary eye irritation in the rabbit Hoe 115008 substance, technical Code: Hoe 115008 00 ZC97 0001 </w:t>
            </w:r>
          </w:p>
          <w:p w14:paraId="6C7E94F1" w14:textId="77777777" w:rsidR="00A71FFC" w:rsidRDefault="00A71FFC" w:rsidP="00A71FFC">
            <w:pPr>
              <w:pStyle w:val="RepTable"/>
            </w:pPr>
            <w:r>
              <w:t xml:space="preserve">Bayer CropScience, </w:t>
            </w:r>
          </w:p>
          <w:p w14:paraId="4F24D3D1" w14:textId="77777777" w:rsidR="00A71FFC" w:rsidRDefault="00A71FFC" w:rsidP="00A71FFC">
            <w:pPr>
              <w:pStyle w:val="RepTable"/>
            </w:pPr>
            <w:r>
              <w:t xml:space="preserve">Report No.: A51144, </w:t>
            </w:r>
          </w:p>
          <w:p w14:paraId="52DED2EA" w14:textId="77777777" w:rsidR="00A71FFC" w:rsidRDefault="00A71FFC" w:rsidP="00A71FFC">
            <w:pPr>
              <w:pStyle w:val="RepTable"/>
            </w:pPr>
            <w:r>
              <w:t>Edition Number: M-132115- 01-1</w:t>
            </w:r>
          </w:p>
          <w:p w14:paraId="494E3A9E" w14:textId="77777777" w:rsidR="00A71FFC" w:rsidRDefault="00A71FFC" w:rsidP="00A71FFC">
            <w:pPr>
              <w:pStyle w:val="RepTable"/>
            </w:pPr>
            <w:r>
              <w:t xml:space="preserve">EPA MRID No.: 45133407 </w:t>
            </w:r>
          </w:p>
          <w:p w14:paraId="592B908B" w14:textId="77777777" w:rsidR="00A71FFC" w:rsidRDefault="00A71FFC" w:rsidP="00A71FFC">
            <w:pPr>
              <w:pStyle w:val="RepTable"/>
            </w:pPr>
            <w:r>
              <w:t xml:space="preserve">Date: 1993-07-22 </w:t>
            </w:r>
          </w:p>
          <w:p w14:paraId="775519D5" w14:textId="77777777" w:rsidR="00A71FFC" w:rsidRDefault="00A71FFC" w:rsidP="00A71FFC">
            <w:pPr>
              <w:pStyle w:val="RepTable"/>
            </w:pPr>
            <w:r>
              <w:lastRenderedPageBreak/>
              <w:t xml:space="preserve">GLP/GEP: yes </w:t>
            </w:r>
          </w:p>
          <w:p w14:paraId="16CCEB74" w14:textId="77777777" w:rsidR="00A71FFC" w:rsidRDefault="00A71FFC" w:rsidP="00A71FFC">
            <w:pPr>
              <w:pStyle w:val="RepTable"/>
            </w:pPr>
            <w:r>
              <w:t>Unpublished</w:t>
            </w:r>
          </w:p>
        </w:tc>
        <w:tc>
          <w:tcPr>
            <w:tcW w:w="357" w:type="pct"/>
          </w:tcPr>
          <w:p w14:paraId="4E718A58" w14:textId="77777777" w:rsidR="00A71FFC" w:rsidRDefault="00A71FFC" w:rsidP="00A71FFC">
            <w:pPr>
              <w:pStyle w:val="RepTable"/>
              <w:jc w:val="center"/>
            </w:pPr>
            <w:r>
              <w:lastRenderedPageBreak/>
              <w:t>Y</w:t>
            </w:r>
          </w:p>
        </w:tc>
        <w:tc>
          <w:tcPr>
            <w:tcW w:w="402" w:type="pct"/>
          </w:tcPr>
          <w:p w14:paraId="74D53D90" w14:textId="77777777" w:rsidR="00A71FFC" w:rsidRDefault="00A71FFC" w:rsidP="00A71FFC">
            <w:pPr>
              <w:pStyle w:val="RepTable"/>
              <w:jc w:val="center"/>
            </w:pPr>
            <w:r>
              <w:t>Bayer CropScience</w:t>
            </w:r>
          </w:p>
        </w:tc>
      </w:tr>
      <w:tr w:rsidR="00A046A7" w:rsidRPr="008E45B5" w14:paraId="5A82F34C" w14:textId="77777777" w:rsidTr="00DA3955">
        <w:tc>
          <w:tcPr>
            <w:tcW w:w="440" w:type="pct"/>
          </w:tcPr>
          <w:p w14:paraId="442CCD90" w14:textId="77777777" w:rsidR="00D064C8" w:rsidRDefault="00D064C8" w:rsidP="00D064C8">
            <w:pPr>
              <w:pStyle w:val="RepTable"/>
            </w:pPr>
            <w:r>
              <w:t>KCA 5.2.6/01</w:t>
            </w:r>
          </w:p>
        </w:tc>
        <w:tc>
          <w:tcPr>
            <w:tcW w:w="618" w:type="pct"/>
          </w:tcPr>
          <w:p w14:paraId="05D6EE93" w14:textId="77777777" w:rsidR="00D064C8" w:rsidRDefault="00D064C8" w:rsidP="00D064C8">
            <w:pPr>
              <w:pStyle w:val="RepTable"/>
            </w:pPr>
            <w:r>
              <w:t>Anonymous</w:t>
            </w:r>
          </w:p>
        </w:tc>
        <w:tc>
          <w:tcPr>
            <w:tcW w:w="252" w:type="pct"/>
          </w:tcPr>
          <w:p w14:paraId="218B280A" w14:textId="77777777" w:rsidR="00D064C8" w:rsidRDefault="00D064C8" w:rsidP="00D064C8">
            <w:pPr>
              <w:pStyle w:val="RepTable"/>
              <w:jc w:val="center"/>
            </w:pPr>
            <w:r>
              <w:t>1996</w:t>
            </w:r>
          </w:p>
        </w:tc>
        <w:tc>
          <w:tcPr>
            <w:tcW w:w="2931" w:type="pct"/>
          </w:tcPr>
          <w:p w14:paraId="728BC8AB" w14:textId="77777777" w:rsidR="00D064C8" w:rsidRDefault="00D064C8" w:rsidP="00D064C8">
            <w:pPr>
              <w:pStyle w:val="RepTable"/>
            </w:pPr>
            <w:r>
              <w:t xml:space="preserve">Sensitizing properties in the Pirbright-White guinea pig in a maximization test Hoe 115008 substance, technical Code: Hoe 115008 00 ZC89 0001 </w:t>
            </w:r>
          </w:p>
          <w:p w14:paraId="779E3B6F" w14:textId="77777777" w:rsidR="00D064C8" w:rsidRDefault="00D064C8" w:rsidP="00D064C8">
            <w:pPr>
              <w:pStyle w:val="RepTable"/>
            </w:pPr>
            <w:r>
              <w:t xml:space="preserve">Bayer CropScience, </w:t>
            </w:r>
          </w:p>
          <w:p w14:paraId="0C5B0026" w14:textId="77777777" w:rsidR="00D064C8" w:rsidRDefault="00D064C8" w:rsidP="00D064C8">
            <w:pPr>
              <w:pStyle w:val="RepTable"/>
            </w:pPr>
            <w:r>
              <w:t xml:space="preserve">Report No.: A57254, </w:t>
            </w:r>
          </w:p>
          <w:p w14:paraId="1A2157CC" w14:textId="77777777" w:rsidR="00D064C8" w:rsidRDefault="00D064C8" w:rsidP="00D064C8">
            <w:pPr>
              <w:pStyle w:val="RepTable"/>
            </w:pPr>
            <w:r>
              <w:t xml:space="preserve">Report includes Trial Nos.: 96.0122 </w:t>
            </w:r>
          </w:p>
          <w:p w14:paraId="0C31E41C" w14:textId="77777777" w:rsidR="00D064C8" w:rsidRDefault="00D064C8" w:rsidP="00D064C8">
            <w:pPr>
              <w:pStyle w:val="RepTable"/>
            </w:pPr>
            <w:r>
              <w:t xml:space="preserve">Edition Number: M-140993- 01-1 </w:t>
            </w:r>
          </w:p>
          <w:p w14:paraId="7108C615" w14:textId="77777777" w:rsidR="00D064C8" w:rsidRDefault="00D064C8" w:rsidP="00D064C8">
            <w:pPr>
              <w:pStyle w:val="RepTable"/>
            </w:pPr>
            <w:r>
              <w:t xml:space="preserve">EPA MRID No.: 45108806 </w:t>
            </w:r>
          </w:p>
          <w:p w14:paraId="78A41181" w14:textId="77777777" w:rsidR="00D064C8" w:rsidRDefault="00D064C8" w:rsidP="00D064C8">
            <w:pPr>
              <w:pStyle w:val="RepTable"/>
            </w:pPr>
            <w:r>
              <w:t xml:space="preserve">Date: 1996-07-22 </w:t>
            </w:r>
          </w:p>
          <w:p w14:paraId="4940880F" w14:textId="77777777" w:rsidR="00D064C8" w:rsidRDefault="00D064C8" w:rsidP="00D064C8">
            <w:pPr>
              <w:pStyle w:val="RepTable"/>
            </w:pPr>
            <w:r>
              <w:t xml:space="preserve">GLP/GEP: yes </w:t>
            </w:r>
          </w:p>
          <w:p w14:paraId="4BB08D93" w14:textId="77777777" w:rsidR="00D064C8" w:rsidRDefault="00D064C8" w:rsidP="00D064C8">
            <w:pPr>
              <w:pStyle w:val="RepTable"/>
            </w:pPr>
            <w:r>
              <w:t>Unpublished</w:t>
            </w:r>
          </w:p>
        </w:tc>
        <w:tc>
          <w:tcPr>
            <w:tcW w:w="357" w:type="pct"/>
          </w:tcPr>
          <w:p w14:paraId="4F343058" w14:textId="77777777" w:rsidR="00D064C8" w:rsidRDefault="00D064C8" w:rsidP="00D064C8">
            <w:pPr>
              <w:pStyle w:val="RepTable"/>
              <w:jc w:val="center"/>
            </w:pPr>
            <w:r>
              <w:t>Y</w:t>
            </w:r>
          </w:p>
        </w:tc>
        <w:tc>
          <w:tcPr>
            <w:tcW w:w="402" w:type="pct"/>
          </w:tcPr>
          <w:p w14:paraId="202F880C" w14:textId="77777777" w:rsidR="00D064C8" w:rsidRDefault="00D064C8" w:rsidP="00D064C8">
            <w:pPr>
              <w:pStyle w:val="RepTable"/>
              <w:jc w:val="center"/>
            </w:pPr>
            <w:r>
              <w:t>Bayer CropScience</w:t>
            </w:r>
          </w:p>
        </w:tc>
      </w:tr>
      <w:tr w:rsidR="00A046A7" w:rsidRPr="008E45B5" w14:paraId="05C6E53E" w14:textId="77777777" w:rsidTr="00DA3955">
        <w:tc>
          <w:tcPr>
            <w:tcW w:w="440" w:type="pct"/>
          </w:tcPr>
          <w:p w14:paraId="6CBC9AA0" w14:textId="77777777" w:rsidR="00D064C8" w:rsidRDefault="00D064C8" w:rsidP="00D064C8">
            <w:pPr>
              <w:pStyle w:val="RepTable"/>
            </w:pPr>
            <w:r>
              <w:t>KCA 5.2.7/01</w:t>
            </w:r>
          </w:p>
        </w:tc>
        <w:tc>
          <w:tcPr>
            <w:tcW w:w="618" w:type="pct"/>
          </w:tcPr>
          <w:p w14:paraId="1A84DB2C" w14:textId="32DB6D8F" w:rsidR="00D064C8" w:rsidRDefault="00A046A7" w:rsidP="00D064C8">
            <w:pPr>
              <w:pStyle w:val="RepTable"/>
            </w:pPr>
            <w:r w:rsidRPr="00A046A7">
              <w:rPr>
                <w:highlight w:val="black"/>
              </w:rPr>
              <w:t>xxxxxxxxxxxxxxx</w:t>
            </w:r>
          </w:p>
        </w:tc>
        <w:tc>
          <w:tcPr>
            <w:tcW w:w="252" w:type="pct"/>
          </w:tcPr>
          <w:p w14:paraId="75D8E1F3" w14:textId="3D5593C1" w:rsidR="00D064C8" w:rsidRDefault="00A046A7" w:rsidP="00D064C8">
            <w:pPr>
              <w:pStyle w:val="RepTable"/>
              <w:jc w:val="center"/>
            </w:pPr>
            <w:r w:rsidRPr="00A046A7">
              <w:rPr>
                <w:highlight w:val="black"/>
              </w:rPr>
              <w:t>xxxx</w:t>
            </w:r>
          </w:p>
        </w:tc>
        <w:tc>
          <w:tcPr>
            <w:tcW w:w="2931" w:type="pct"/>
          </w:tcPr>
          <w:p w14:paraId="1C61259C" w14:textId="77777777" w:rsidR="00E17905" w:rsidRDefault="00E17905" w:rsidP="00D064C8">
            <w:pPr>
              <w:pStyle w:val="RepTable"/>
            </w:pPr>
            <w:r>
              <w:t xml:space="preserve">Iodosulfuron-methyl sodium TC: Cytotoxicity assay in vitro with BALB/c 3T3 cells: Neutral Red (NR) test during simultaneous irradiation with artificial sunlight </w:t>
            </w:r>
          </w:p>
          <w:p w14:paraId="55EC8EBD" w14:textId="77777777" w:rsidR="00E17905" w:rsidRDefault="00E17905" w:rsidP="00D064C8">
            <w:pPr>
              <w:pStyle w:val="RepTable"/>
            </w:pPr>
            <w:r>
              <w:t xml:space="preserve">Harlan Cytotest Cell Research GmbH (Harlan CCR), Rossdorf, Germany </w:t>
            </w:r>
          </w:p>
          <w:p w14:paraId="6F2CC3EC" w14:textId="77777777" w:rsidR="00E17905" w:rsidRDefault="00E17905" w:rsidP="00D064C8">
            <w:pPr>
              <w:pStyle w:val="RepTable"/>
            </w:pPr>
            <w:r>
              <w:t xml:space="preserve">Bayer CropScience, </w:t>
            </w:r>
          </w:p>
          <w:p w14:paraId="236517B7" w14:textId="77777777" w:rsidR="00E17905" w:rsidRDefault="00E17905" w:rsidP="00D064C8">
            <w:pPr>
              <w:pStyle w:val="RepTable"/>
            </w:pPr>
            <w:r>
              <w:t xml:space="preserve">Report No.: 1579600, </w:t>
            </w:r>
          </w:p>
          <w:p w14:paraId="784B9F5E" w14:textId="77777777" w:rsidR="00E17905" w:rsidRDefault="00E17905" w:rsidP="00D064C8">
            <w:pPr>
              <w:pStyle w:val="RepTable"/>
            </w:pPr>
            <w:r>
              <w:t xml:space="preserve">Edition Number: M-479598- 01-1 </w:t>
            </w:r>
          </w:p>
          <w:p w14:paraId="082DDBD4" w14:textId="77777777" w:rsidR="00E17905" w:rsidRDefault="00E17905" w:rsidP="00D064C8">
            <w:pPr>
              <w:pStyle w:val="RepTable"/>
            </w:pPr>
            <w:r>
              <w:t xml:space="preserve">Date: 2013-12-03 </w:t>
            </w:r>
          </w:p>
          <w:p w14:paraId="6256FF19" w14:textId="77777777" w:rsidR="00E17905" w:rsidRDefault="00E17905" w:rsidP="00D064C8">
            <w:pPr>
              <w:pStyle w:val="RepTable"/>
            </w:pPr>
            <w:r>
              <w:t xml:space="preserve">GLP/GEP: yes </w:t>
            </w:r>
          </w:p>
          <w:p w14:paraId="3E854CEE" w14:textId="77777777" w:rsidR="00D064C8" w:rsidRDefault="00E17905" w:rsidP="00D064C8">
            <w:pPr>
              <w:pStyle w:val="RepTable"/>
            </w:pPr>
            <w:r>
              <w:t>Unpublished</w:t>
            </w:r>
          </w:p>
        </w:tc>
        <w:tc>
          <w:tcPr>
            <w:tcW w:w="357" w:type="pct"/>
          </w:tcPr>
          <w:p w14:paraId="1AE5210D" w14:textId="77777777" w:rsidR="00D064C8" w:rsidRDefault="00E17905" w:rsidP="00D064C8">
            <w:pPr>
              <w:pStyle w:val="RepTable"/>
              <w:jc w:val="center"/>
            </w:pPr>
            <w:r>
              <w:t>N</w:t>
            </w:r>
          </w:p>
        </w:tc>
        <w:tc>
          <w:tcPr>
            <w:tcW w:w="402" w:type="pct"/>
          </w:tcPr>
          <w:p w14:paraId="6331BA59" w14:textId="77777777" w:rsidR="00D064C8" w:rsidRDefault="00E17905" w:rsidP="00D064C8">
            <w:pPr>
              <w:pStyle w:val="RepTable"/>
              <w:jc w:val="center"/>
            </w:pPr>
            <w:r>
              <w:t>Bayer CropScience</w:t>
            </w:r>
          </w:p>
        </w:tc>
      </w:tr>
      <w:tr w:rsidR="00A046A7" w:rsidRPr="008E45B5" w14:paraId="47C4D42F" w14:textId="77777777" w:rsidTr="00DA3955">
        <w:tc>
          <w:tcPr>
            <w:tcW w:w="440" w:type="pct"/>
          </w:tcPr>
          <w:p w14:paraId="3A552722" w14:textId="77777777" w:rsidR="0034107C" w:rsidRDefault="0034107C" w:rsidP="0034107C">
            <w:pPr>
              <w:pStyle w:val="RepTable"/>
            </w:pPr>
            <w:r>
              <w:t>KCA 5.3/01</w:t>
            </w:r>
          </w:p>
        </w:tc>
        <w:tc>
          <w:tcPr>
            <w:tcW w:w="618" w:type="pct"/>
          </w:tcPr>
          <w:p w14:paraId="6FCB1240" w14:textId="77777777" w:rsidR="0034107C" w:rsidRDefault="0034107C" w:rsidP="0034107C">
            <w:pPr>
              <w:pStyle w:val="RepTable"/>
            </w:pPr>
            <w:r>
              <w:t>Anonymous</w:t>
            </w:r>
          </w:p>
        </w:tc>
        <w:tc>
          <w:tcPr>
            <w:tcW w:w="252" w:type="pct"/>
          </w:tcPr>
          <w:p w14:paraId="5C88055A" w14:textId="77777777" w:rsidR="0034107C" w:rsidRDefault="0034107C" w:rsidP="0034107C">
            <w:pPr>
              <w:pStyle w:val="RepTable"/>
              <w:jc w:val="center"/>
            </w:pPr>
            <w:r>
              <w:t>1998</w:t>
            </w:r>
          </w:p>
        </w:tc>
        <w:tc>
          <w:tcPr>
            <w:tcW w:w="2931" w:type="pct"/>
          </w:tcPr>
          <w:p w14:paraId="6942414F" w14:textId="77777777" w:rsidR="0034107C" w:rsidRDefault="0034107C" w:rsidP="0034107C">
            <w:pPr>
              <w:pStyle w:val="RepTable"/>
            </w:pPr>
            <w:r>
              <w:t xml:space="preserve">Dog 12 month oral (dietary) toxicity study AE F115008 (Hoe 115008) code:AE F115008 00 1C89 0001 </w:t>
            </w:r>
          </w:p>
          <w:p w14:paraId="2DD057F4" w14:textId="77777777" w:rsidR="0034107C" w:rsidRDefault="0034107C" w:rsidP="0034107C">
            <w:pPr>
              <w:pStyle w:val="RepTable"/>
            </w:pPr>
            <w:r>
              <w:t xml:space="preserve">Bayer CropScience, </w:t>
            </w:r>
          </w:p>
          <w:p w14:paraId="2CCB06D4" w14:textId="77777777" w:rsidR="0034107C" w:rsidRDefault="0034107C" w:rsidP="0034107C">
            <w:pPr>
              <w:pStyle w:val="RepTable"/>
            </w:pPr>
            <w:r>
              <w:t xml:space="preserve">Report No.: C000689, </w:t>
            </w:r>
          </w:p>
          <w:p w14:paraId="03D1CF08" w14:textId="77777777" w:rsidR="0034107C" w:rsidRDefault="0034107C" w:rsidP="0034107C">
            <w:pPr>
              <w:pStyle w:val="RepTable"/>
            </w:pPr>
            <w:r>
              <w:t xml:space="preserve">Report includes Trial Nos.: TOX94466 </w:t>
            </w:r>
          </w:p>
          <w:p w14:paraId="23001B7B" w14:textId="77777777" w:rsidR="0034107C" w:rsidRDefault="0034107C" w:rsidP="0034107C">
            <w:pPr>
              <w:pStyle w:val="RepTable"/>
            </w:pPr>
            <w:r>
              <w:t xml:space="preserve">Edition Number: M-181091- 01-1 </w:t>
            </w:r>
          </w:p>
          <w:p w14:paraId="562B12A7" w14:textId="77777777" w:rsidR="0034107C" w:rsidRDefault="0034107C" w:rsidP="0034107C">
            <w:pPr>
              <w:pStyle w:val="RepTable"/>
            </w:pPr>
            <w:r>
              <w:t xml:space="preserve">EPA MRID No.: 45108810 </w:t>
            </w:r>
          </w:p>
          <w:p w14:paraId="4D7769C2" w14:textId="77777777" w:rsidR="0034107C" w:rsidRDefault="0034107C" w:rsidP="0034107C">
            <w:pPr>
              <w:pStyle w:val="RepTable"/>
            </w:pPr>
            <w:r>
              <w:t xml:space="preserve">Date: 1998-08-20 </w:t>
            </w:r>
          </w:p>
          <w:p w14:paraId="79211030" w14:textId="77777777" w:rsidR="0034107C" w:rsidRDefault="0034107C" w:rsidP="0034107C">
            <w:pPr>
              <w:pStyle w:val="RepTable"/>
            </w:pPr>
            <w:r>
              <w:t xml:space="preserve">GLP/GEP: yes </w:t>
            </w:r>
          </w:p>
          <w:p w14:paraId="0477040B" w14:textId="77777777" w:rsidR="0034107C" w:rsidRDefault="0034107C" w:rsidP="0034107C">
            <w:pPr>
              <w:pStyle w:val="RepTable"/>
            </w:pPr>
            <w:r>
              <w:t>Unpublished</w:t>
            </w:r>
          </w:p>
        </w:tc>
        <w:tc>
          <w:tcPr>
            <w:tcW w:w="357" w:type="pct"/>
          </w:tcPr>
          <w:p w14:paraId="64E2BE2F" w14:textId="77777777" w:rsidR="0034107C" w:rsidRDefault="0034107C" w:rsidP="0034107C">
            <w:pPr>
              <w:pStyle w:val="RepTable"/>
              <w:jc w:val="center"/>
            </w:pPr>
            <w:r>
              <w:t>Y</w:t>
            </w:r>
          </w:p>
        </w:tc>
        <w:tc>
          <w:tcPr>
            <w:tcW w:w="402" w:type="pct"/>
          </w:tcPr>
          <w:p w14:paraId="69A70702" w14:textId="77777777" w:rsidR="0034107C" w:rsidRDefault="0034107C" w:rsidP="0034107C">
            <w:pPr>
              <w:pStyle w:val="RepTable"/>
              <w:jc w:val="center"/>
            </w:pPr>
            <w:r>
              <w:t>Bayer CropScience</w:t>
            </w:r>
          </w:p>
        </w:tc>
      </w:tr>
      <w:tr w:rsidR="00A046A7" w:rsidRPr="008E45B5" w14:paraId="229C79D0" w14:textId="77777777" w:rsidTr="00DA3955">
        <w:tc>
          <w:tcPr>
            <w:tcW w:w="440" w:type="pct"/>
          </w:tcPr>
          <w:p w14:paraId="650CDD99" w14:textId="77777777" w:rsidR="008F47CC" w:rsidRDefault="008F47CC" w:rsidP="008F47CC">
            <w:pPr>
              <w:pStyle w:val="RepTable"/>
            </w:pPr>
            <w:r>
              <w:lastRenderedPageBreak/>
              <w:t>KCA 5.3.1/01</w:t>
            </w:r>
          </w:p>
        </w:tc>
        <w:tc>
          <w:tcPr>
            <w:tcW w:w="618" w:type="pct"/>
          </w:tcPr>
          <w:p w14:paraId="399E1E35" w14:textId="77777777" w:rsidR="008F47CC" w:rsidRDefault="008F47CC" w:rsidP="008F47CC">
            <w:pPr>
              <w:pStyle w:val="RepTable"/>
            </w:pPr>
            <w:r>
              <w:t>Anonymous</w:t>
            </w:r>
          </w:p>
        </w:tc>
        <w:tc>
          <w:tcPr>
            <w:tcW w:w="252" w:type="pct"/>
          </w:tcPr>
          <w:p w14:paraId="01F9B91D" w14:textId="77777777" w:rsidR="008F47CC" w:rsidRDefault="008F47CC" w:rsidP="008F47CC">
            <w:pPr>
              <w:pStyle w:val="RepTable"/>
              <w:jc w:val="center"/>
            </w:pPr>
            <w:r>
              <w:t>1998</w:t>
            </w:r>
          </w:p>
        </w:tc>
        <w:tc>
          <w:tcPr>
            <w:tcW w:w="2931" w:type="pct"/>
          </w:tcPr>
          <w:p w14:paraId="643F498D" w14:textId="77777777" w:rsidR="008F47CC" w:rsidRDefault="008F47CC" w:rsidP="008F47CC">
            <w:pPr>
              <w:pStyle w:val="RepTable"/>
            </w:pPr>
            <w:r>
              <w:t>Dog 28-day dietary range-finding study Hoe 115008 (AE F115008) technical substances Code: Hoe 115008 00 ZC93 0001</w:t>
            </w:r>
          </w:p>
          <w:p w14:paraId="6AF59305" w14:textId="77777777" w:rsidR="008F47CC" w:rsidRDefault="008F47CC" w:rsidP="008F47CC">
            <w:pPr>
              <w:pStyle w:val="RepTable"/>
            </w:pPr>
            <w:r>
              <w:t xml:space="preserve">Bayer CropScience, </w:t>
            </w:r>
          </w:p>
          <w:p w14:paraId="6A160DC4" w14:textId="77777777" w:rsidR="008F47CC" w:rsidRDefault="008F47CC" w:rsidP="008F47CC">
            <w:pPr>
              <w:pStyle w:val="RepTable"/>
            </w:pPr>
            <w:r>
              <w:t xml:space="preserve">Report No.: C000688, </w:t>
            </w:r>
          </w:p>
          <w:p w14:paraId="6B1B0838" w14:textId="77777777" w:rsidR="008F47CC" w:rsidRDefault="008F47CC" w:rsidP="008F47CC">
            <w:pPr>
              <w:pStyle w:val="RepTable"/>
            </w:pPr>
            <w:r>
              <w:t xml:space="preserve">Report includes Trial Nos.: TOX94463 </w:t>
            </w:r>
          </w:p>
          <w:p w14:paraId="07173B64" w14:textId="77777777" w:rsidR="008F47CC" w:rsidRDefault="008F47CC" w:rsidP="008F47CC">
            <w:pPr>
              <w:pStyle w:val="RepTable"/>
            </w:pPr>
            <w:r>
              <w:t xml:space="preserve">Edition Number: M-181089- 01-1 </w:t>
            </w:r>
          </w:p>
          <w:p w14:paraId="214E264D" w14:textId="77777777" w:rsidR="008F47CC" w:rsidRDefault="008F47CC" w:rsidP="008F47CC">
            <w:pPr>
              <w:pStyle w:val="RepTable"/>
            </w:pPr>
            <w:r>
              <w:t xml:space="preserve">EPA MRID No.: 45108807 </w:t>
            </w:r>
          </w:p>
          <w:p w14:paraId="4E200993" w14:textId="77777777" w:rsidR="008F47CC" w:rsidRDefault="008F47CC" w:rsidP="008F47CC">
            <w:pPr>
              <w:pStyle w:val="RepTable"/>
            </w:pPr>
            <w:r>
              <w:t xml:space="preserve">Date: 1998-08-20 </w:t>
            </w:r>
          </w:p>
          <w:p w14:paraId="3E1C2FAF" w14:textId="77777777" w:rsidR="008F47CC" w:rsidRDefault="008F47CC" w:rsidP="008F47CC">
            <w:pPr>
              <w:pStyle w:val="RepTable"/>
            </w:pPr>
            <w:r>
              <w:t xml:space="preserve">GLP/GEP: yes </w:t>
            </w:r>
          </w:p>
          <w:p w14:paraId="5A5E19E6" w14:textId="77777777" w:rsidR="008F47CC" w:rsidRDefault="008F47CC" w:rsidP="008F47CC">
            <w:pPr>
              <w:pStyle w:val="RepTable"/>
            </w:pPr>
            <w:r>
              <w:t>Unpublished</w:t>
            </w:r>
          </w:p>
        </w:tc>
        <w:tc>
          <w:tcPr>
            <w:tcW w:w="357" w:type="pct"/>
          </w:tcPr>
          <w:p w14:paraId="671477C6" w14:textId="77777777" w:rsidR="008F47CC" w:rsidRDefault="008F47CC" w:rsidP="008F47CC">
            <w:pPr>
              <w:pStyle w:val="RepTable"/>
              <w:jc w:val="center"/>
            </w:pPr>
            <w:r>
              <w:t>Y</w:t>
            </w:r>
          </w:p>
        </w:tc>
        <w:tc>
          <w:tcPr>
            <w:tcW w:w="402" w:type="pct"/>
          </w:tcPr>
          <w:p w14:paraId="1743E45D" w14:textId="77777777" w:rsidR="008F47CC" w:rsidRDefault="008F47CC" w:rsidP="008F47CC">
            <w:pPr>
              <w:pStyle w:val="RepTable"/>
              <w:jc w:val="center"/>
            </w:pPr>
            <w:r>
              <w:t>Bayer CropScience</w:t>
            </w:r>
          </w:p>
        </w:tc>
      </w:tr>
      <w:tr w:rsidR="00A046A7" w:rsidRPr="008E45B5" w14:paraId="7D72A8BE" w14:textId="77777777" w:rsidTr="00DA3955">
        <w:tc>
          <w:tcPr>
            <w:tcW w:w="440" w:type="pct"/>
          </w:tcPr>
          <w:p w14:paraId="67F9D29D" w14:textId="77777777" w:rsidR="00274FB3" w:rsidRDefault="00274FB3" w:rsidP="00274FB3">
            <w:pPr>
              <w:pStyle w:val="RepTable"/>
            </w:pPr>
            <w:r>
              <w:t>KCA 5.3.2/01</w:t>
            </w:r>
          </w:p>
        </w:tc>
        <w:tc>
          <w:tcPr>
            <w:tcW w:w="618" w:type="pct"/>
          </w:tcPr>
          <w:p w14:paraId="7611B7C2" w14:textId="77777777" w:rsidR="00274FB3" w:rsidRDefault="00274FB3" w:rsidP="00274FB3">
            <w:pPr>
              <w:pStyle w:val="RepTable"/>
            </w:pPr>
            <w:r>
              <w:t>Anonymous</w:t>
            </w:r>
          </w:p>
        </w:tc>
        <w:tc>
          <w:tcPr>
            <w:tcW w:w="252" w:type="pct"/>
          </w:tcPr>
          <w:p w14:paraId="20C38ECE" w14:textId="77777777" w:rsidR="00274FB3" w:rsidRDefault="00274FB3" w:rsidP="00274FB3">
            <w:pPr>
              <w:pStyle w:val="RepTable"/>
              <w:jc w:val="center"/>
            </w:pPr>
            <w:r>
              <w:t>1997</w:t>
            </w:r>
          </w:p>
        </w:tc>
        <w:tc>
          <w:tcPr>
            <w:tcW w:w="2931" w:type="pct"/>
          </w:tcPr>
          <w:p w14:paraId="094A3C19" w14:textId="77777777" w:rsidR="00274FB3" w:rsidRDefault="00274FB3" w:rsidP="00274FB3">
            <w:pPr>
              <w:pStyle w:val="RepTable"/>
            </w:pPr>
            <w:r>
              <w:t xml:space="preserve">90-day dietary repeat dose study on rat with 4 week regression Hoe 115008 93.8 % w/w Code: Hoe 115008 00 ZC93 0001 </w:t>
            </w:r>
          </w:p>
          <w:p w14:paraId="7FF03497" w14:textId="77777777" w:rsidR="00274FB3" w:rsidRDefault="00274FB3" w:rsidP="00274FB3">
            <w:pPr>
              <w:pStyle w:val="RepTable"/>
            </w:pPr>
            <w:r>
              <w:t xml:space="preserve">Bayer CropScience, </w:t>
            </w:r>
          </w:p>
          <w:p w14:paraId="3D1E76D2" w14:textId="77777777" w:rsidR="00274FB3" w:rsidRDefault="00274FB3" w:rsidP="00274FB3">
            <w:pPr>
              <w:pStyle w:val="RepTable"/>
            </w:pPr>
            <w:r>
              <w:t xml:space="preserve">Report No.: A58942, </w:t>
            </w:r>
          </w:p>
          <w:p w14:paraId="54C13AC4" w14:textId="77777777" w:rsidR="00274FB3" w:rsidRDefault="00274FB3" w:rsidP="00274FB3">
            <w:pPr>
              <w:pStyle w:val="RepTable"/>
            </w:pPr>
            <w:r>
              <w:t xml:space="preserve">Report includes Trial Nos.: TOX94238 </w:t>
            </w:r>
          </w:p>
          <w:p w14:paraId="13F8614D" w14:textId="77777777" w:rsidR="00274FB3" w:rsidRDefault="00274FB3" w:rsidP="00274FB3">
            <w:pPr>
              <w:pStyle w:val="RepTable"/>
            </w:pPr>
            <w:r>
              <w:t xml:space="preserve">Edition Number: M-142651- 01-1 </w:t>
            </w:r>
          </w:p>
          <w:p w14:paraId="3AB97042" w14:textId="77777777" w:rsidR="00274FB3" w:rsidRDefault="00274FB3" w:rsidP="00274FB3">
            <w:pPr>
              <w:pStyle w:val="RepTable"/>
            </w:pPr>
            <w:r>
              <w:t xml:space="preserve">EPA MRID No.: 45133408 </w:t>
            </w:r>
          </w:p>
          <w:p w14:paraId="77147109" w14:textId="77777777" w:rsidR="00274FB3" w:rsidRDefault="00274FB3" w:rsidP="00274FB3">
            <w:pPr>
              <w:pStyle w:val="RepTable"/>
            </w:pPr>
            <w:r>
              <w:t xml:space="preserve">Date: 1997-06-19 </w:t>
            </w:r>
          </w:p>
          <w:p w14:paraId="66415709" w14:textId="77777777" w:rsidR="00274FB3" w:rsidRDefault="00274FB3" w:rsidP="00274FB3">
            <w:pPr>
              <w:pStyle w:val="RepTable"/>
            </w:pPr>
            <w:r>
              <w:t xml:space="preserve">GLP/GEP: yes </w:t>
            </w:r>
          </w:p>
          <w:p w14:paraId="73B4DC58" w14:textId="77777777" w:rsidR="00274FB3" w:rsidRDefault="00274FB3" w:rsidP="00274FB3">
            <w:pPr>
              <w:pStyle w:val="RepTable"/>
            </w:pPr>
            <w:r>
              <w:t>Unpublished</w:t>
            </w:r>
          </w:p>
        </w:tc>
        <w:tc>
          <w:tcPr>
            <w:tcW w:w="357" w:type="pct"/>
          </w:tcPr>
          <w:p w14:paraId="7C760145" w14:textId="77777777" w:rsidR="00274FB3" w:rsidRDefault="00274FB3" w:rsidP="00274FB3">
            <w:pPr>
              <w:pStyle w:val="RepTable"/>
              <w:jc w:val="center"/>
            </w:pPr>
            <w:r>
              <w:t>Y</w:t>
            </w:r>
          </w:p>
        </w:tc>
        <w:tc>
          <w:tcPr>
            <w:tcW w:w="402" w:type="pct"/>
          </w:tcPr>
          <w:p w14:paraId="561BA415" w14:textId="77777777" w:rsidR="00274FB3" w:rsidRDefault="00274FB3" w:rsidP="00274FB3">
            <w:pPr>
              <w:pStyle w:val="RepTable"/>
              <w:jc w:val="center"/>
            </w:pPr>
            <w:r>
              <w:t>Bayer CropScience</w:t>
            </w:r>
          </w:p>
        </w:tc>
      </w:tr>
      <w:tr w:rsidR="00A046A7" w:rsidRPr="008E45B5" w14:paraId="596BB4B9" w14:textId="77777777" w:rsidTr="00DA3955">
        <w:tc>
          <w:tcPr>
            <w:tcW w:w="440" w:type="pct"/>
          </w:tcPr>
          <w:p w14:paraId="32C08F8A" w14:textId="77777777" w:rsidR="00274FB3" w:rsidRDefault="00274FB3" w:rsidP="00274FB3">
            <w:pPr>
              <w:pStyle w:val="RepTable"/>
            </w:pPr>
            <w:r>
              <w:t>KCA 5.3.2/02</w:t>
            </w:r>
          </w:p>
        </w:tc>
        <w:tc>
          <w:tcPr>
            <w:tcW w:w="618" w:type="pct"/>
          </w:tcPr>
          <w:p w14:paraId="204F6731" w14:textId="77777777" w:rsidR="00274FB3" w:rsidRDefault="00274FB3" w:rsidP="00274FB3">
            <w:pPr>
              <w:pStyle w:val="RepTable"/>
            </w:pPr>
            <w:r>
              <w:t>Anonymous</w:t>
            </w:r>
          </w:p>
        </w:tc>
        <w:tc>
          <w:tcPr>
            <w:tcW w:w="252" w:type="pct"/>
          </w:tcPr>
          <w:p w14:paraId="21369646" w14:textId="77777777" w:rsidR="00274FB3" w:rsidRDefault="00274FB3" w:rsidP="00274FB3">
            <w:pPr>
              <w:pStyle w:val="RepTable"/>
              <w:jc w:val="center"/>
            </w:pPr>
            <w:r>
              <w:t>1998</w:t>
            </w:r>
          </w:p>
        </w:tc>
        <w:tc>
          <w:tcPr>
            <w:tcW w:w="2931" w:type="pct"/>
          </w:tcPr>
          <w:p w14:paraId="462FBC3E" w14:textId="77777777" w:rsidR="00274FB3" w:rsidRDefault="00274FB3" w:rsidP="00274FB3">
            <w:pPr>
              <w:pStyle w:val="RepTable"/>
            </w:pPr>
            <w:r>
              <w:t xml:space="preserve">Dog 90-day oral (dietary ) toxicity study Hoe 115008 (AE F115008) technical substance Code: Hoe 115008 00 ZC89 0001 </w:t>
            </w:r>
          </w:p>
          <w:p w14:paraId="305574EF" w14:textId="77777777" w:rsidR="00274FB3" w:rsidRDefault="00274FB3" w:rsidP="00274FB3">
            <w:pPr>
              <w:pStyle w:val="RepTable"/>
            </w:pPr>
            <w:r>
              <w:t xml:space="preserve">Bayer CropScience, </w:t>
            </w:r>
          </w:p>
          <w:p w14:paraId="5973C991" w14:textId="77777777" w:rsidR="00274FB3" w:rsidRDefault="00274FB3" w:rsidP="00274FB3">
            <w:pPr>
              <w:pStyle w:val="RepTable"/>
            </w:pPr>
            <w:r>
              <w:t xml:space="preserve">Report No.: C000173, </w:t>
            </w:r>
          </w:p>
          <w:p w14:paraId="4A08AA39" w14:textId="77777777" w:rsidR="00274FB3" w:rsidRDefault="00274FB3" w:rsidP="00274FB3">
            <w:pPr>
              <w:pStyle w:val="RepTable"/>
            </w:pPr>
            <w:r>
              <w:t xml:space="preserve">Report includes Trial Nos.: Tox94465 </w:t>
            </w:r>
          </w:p>
          <w:p w14:paraId="497731C9" w14:textId="77777777" w:rsidR="00274FB3" w:rsidRDefault="00274FB3" w:rsidP="00274FB3">
            <w:pPr>
              <w:pStyle w:val="RepTable"/>
            </w:pPr>
            <w:r>
              <w:t xml:space="preserve">Edition Number: M-180321- 01-1 </w:t>
            </w:r>
          </w:p>
          <w:p w14:paraId="7CBDC721" w14:textId="77777777" w:rsidR="00274FB3" w:rsidRDefault="00274FB3" w:rsidP="00274FB3">
            <w:pPr>
              <w:pStyle w:val="RepTable"/>
            </w:pPr>
            <w:r>
              <w:t xml:space="preserve">EPA MRID No.: 45108809 </w:t>
            </w:r>
          </w:p>
          <w:p w14:paraId="178D3866" w14:textId="77777777" w:rsidR="00274FB3" w:rsidRDefault="00274FB3" w:rsidP="00274FB3">
            <w:pPr>
              <w:pStyle w:val="RepTable"/>
            </w:pPr>
            <w:r>
              <w:t xml:space="preserve">Date: 1998-07-14 </w:t>
            </w:r>
          </w:p>
          <w:p w14:paraId="1FB95AD4" w14:textId="77777777" w:rsidR="00274FB3" w:rsidRDefault="00274FB3" w:rsidP="00274FB3">
            <w:pPr>
              <w:pStyle w:val="RepTable"/>
            </w:pPr>
            <w:r>
              <w:t xml:space="preserve">GLP/GEP: yes </w:t>
            </w:r>
          </w:p>
          <w:p w14:paraId="24DE2C37" w14:textId="77777777" w:rsidR="00274FB3" w:rsidRDefault="00274FB3" w:rsidP="00274FB3">
            <w:pPr>
              <w:pStyle w:val="RepTable"/>
            </w:pPr>
            <w:r>
              <w:t>Unpublished</w:t>
            </w:r>
          </w:p>
        </w:tc>
        <w:tc>
          <w:tcPr>
            <w:tcW w:w="357" w:type="pct"/>
          </w:tcPr>
          <w:p w14:paraId="7A531278" w14:textId="77777777" w:rsidR="00274FB3" w:rsidRDefault="00274FB3" w:rsidP="00274FB3">
            <w:pPr>
              <w:pStyle w:val="RepTable"/>
              <w:jc w:val="center"/>
            </w:pPr>
            <w:r>
              <w:t>Y</w:t>
            </w:r>
          </w:p>
        </w:tc>
        <w:tc>
          <w:tcPr>
            <w:tcW w:w="402" w:type="pct"/>
          </w:tcPr>
          <w:p w14:paraId="5FF8734A" w14:textId="77777777" w:rsidR="00274FB3" w:rsidRDefault="00274FB3" w:rsidP="00274FB3">
            <w:pPr>
              <w:pStyle w:val="RepTable"/>
              <w:jc w:val="center"/>
            </w:pPr>
            <w:r>
              <w:t>Bayer CropScience</w:t>
            </w:r>
          </w:p>
        </w:tc>
      </w:tr>
      <w:tr w:rsidR="00A046A7" w:rsidRPr="008E45B5" w14:paraId="09A99366" w14:textId="77777777" w:rsidTr="00DA3955">
        <w:tc>
          <w:tcPr>
            <w:tcW w:w="440" w:type="pct"/>
          </w:tcPr>
          <w:p w14:paraId="14010B0E" w14:textId="77777777" w:rsidR="00CC7F44" w:rsidRDefault="00CC7F44" w:rsidP="00CC7F44">
            <w:pPr>
              <w:pStyle w:val="RepTable"/>
            </w:pPr>
            <w:r>
              <w:t>KCA 5.3.2 /02</w:t>
            </w:r>
          </w:p>
        </w:tc>
        <w:tc>
          <w:tcPr>
            <w:tcW w:w="618" w:type="pct"/>
          </w:tcPr>
          <w:p w14:paraId="0711D681" w14:textId="77777777" w:rsidR="00CC7F44" w:rsidRDefault="00CC7F44" w:rsidP="00CC7F44">
            <w:pPr>
              <w:pStyle w:val="RepTable"/>
            </w:pPr>
            <w:r>
              <w:t>Anonymous</w:t>
            </w:r>
          </w:p>
        </w:tc>
        <w:tc>
          <w:tcPr>
            <w:tcW w:w="252" w:type="pct"/>
          </w:tcPr>
          <w:p w14:paraId="525ED21A" w14:textId="77777777" w:rsidR="00CC7F44" w:rsidRDefault="00CC7F44" w:rsidP="00CC7F44">
            <w:pPr>
              <w:pStyle w:val="RepTable"/>
              <w:jc w:val="center"/>
            </w:pPr>
            <w:r>
              <w:t>1998</w:t>
            </w:r>
          </w:p>
        </w:tc>
        <w:tc>
          <w:tcPr>
            <w:tcW w:w="2931" w:type="pct"/>
          </w:tcPr>
          <w:p w14:paraId="1AAF14FA" w14:textId="77777777" w:rsidR="00CC7F44" w:rsidRDefault="00CC7F44" w:rsidP="00CC7F44">
            <w:pPr>
              <w:pStyle w:val="RepTable"/>
            </w:pPr>
            <w:r>
              <w:t xml:space="preserve">Dog 90-day oral (dietary ) toxicity study Hoe 115008 (AE F115008) technical substance Code: Hoe </w:t>
            </w:r>
            <w:r>
              <w:lastRenderedPageBreak/>
              <w:t xml:space="preserve">115008 00 ZC89 0001 </w:t>
            </w:r>
          </w:p>
          <w:p w14:paraId="49C47304" w14:textId="77777777" w:rsidR="00CC7F44" w:rsidRDefault="00CC7F44" w:rsidP="00CC7F44">
            <w:pPr>
              <w:pStyle w:val="RepTable"/>
            </w:pPr>
            <w:r>
              <w:t xml:space="preserve">Bayer CropScience, </w:t>
            </w:r>
          </w:p>
          <w:p w14:paraId="107D4323" w14:textId="77777777" w:rsidR="00CC7F44" w:rsidRDefault="00CC7F44" w:rsidP="00CC7F44">
            <w:pPr>
              <w:pStyle w:val="RepTable"/>
            </w:pPr>
            <w:r>
              <w:t xml:space="preserve">Report No.: C000173, </w:t>
            </w:r>
          </w:p>
          <w:p w14:paraId="308551A9" w14:textId="77777777" w:rsidR="00CC7F44" w:rsidRDefault="00CC7F44" w:rsidP="00CC7F44">
            <w:pPr>
              <w:pStyle w:val="RepTable"/>
            </w:pPr>
            <w:r>
              <w:t xml:space="preserve">Report includes Trial Nos.: Tox94465 </w:t>
            </w:r>
          </w:p>
          <w:p w14:paraId="059A7FDD" w14:textId="77777777" w:rsidR="00CC7F44" w:rsidRDefault="00CC7F44" w:rsidP="00CC7F44">
            <w:pPr>
              <w:pStyle w:val="RepTable"/>
            </w:pPr>
            <w:r>
              <w:t xml:space="preserve">Edition Number: M-180321- 01-1 </w:t>
            </w:r>
          </w:p>
          <w:p w14:paraId="1327EEFF" w14:textId="77777777" w:rsidR="00CC7F44" w:rsidRDefault="00CC7F44" w:rsidP="00CC7F44">
            <w:pPr>
              <w:pStyle w:val="RepTable"/>
            </w:pPr>
            <w:r>
              <w:t xml:space="preserve">EPA MRID No.: 45108809 </w:t>
            </w:r>
          </w:p>
          <w:p w14:paraId="7E085877" w14:textId="77777777" w:rsidR="00CC7F44" w:rsidRDefault="00CC7F44" w:rsidP="00CC7F44">
            <w:pPr>
              <w:pStyle w:val="RepTable"/>
            </w:pPr>
            <w:r>
              <w:t xml:space="preserve">Date: 1998-07-14 </w:t>
            </w:r>
          </w:p>
          <w:p w14:paraId="2136D767" w14:textId="77777777" w:rsidR="00CC7F44" w:rsidRDefault="00CC7F44" w:rsidP="00CC7F44">
            <w:pPr>
              <w:pStyle w:val="RepTable"/>
            </w:pPr>
            <w:r>
              <w:t xml:space="preserve">GLP/GEP: yes </w:t>
            </w:r>
          </w:p>
          <w:p w14:paraId="4FF23BCC" w14:textId="77777777" w:rsidR="00CC7F44" w:rsidRDefault="00CC7F44" w:rsidP="00CC7F44">
            <w:pPr>
              <w:pStyle w:val="RepTable"/>
            </w:pPr>
            <w:r>
              <w:t>Unpublished</w:t>
            </w:r>
          </w:p>
        </w:tc>
        <w:tc>
          <w:tcPr>
            <w:tcW w:w="357" w:type="pct"/>
          </w:tcPr>
          <w:p w14:paraId="1AECCF7D" w14:textId="77777777" w:rsidR="00CC7F44" w:rsidRDefault="00CC7F44" w:rsidP="00CC7F44">
            <w:pPr>
              <w:pStyle w:val="RepTable"/>
              <w:jc w:val="center"/>
            </w:pPr>
            <w:r>
              <w:lastRenderedPageBreak/>
              <w:t>Y</w:t>
            </w:r>
          </w:p>
        </w:tc>
        <w:tc>
          <w:tcPr>
            <w:tcW w:w="402" w:type="pct"/>
          </w:tcPr>
          <w:p w14:paraId="09E0A1BD" w14:textId="77777777" w:rsidR="00CC7F44" w:rsidRDefault="00CC7F44" w:rsidP="00CC7F44">
            <w:pPr>
              <w:pStyle w:val="RepTable"/>
              <w:jc w:val="center"/>
            </w:pPr>
            <w:r>
              <w:t xml:space="preserve">Bayer </w:t>
            </w:r>
            <w:r>
              <w:lastRenderedPageBreak/>
              <w:t>CropScience</w:t>
            </w:r>
          </w:p>
        </w:tc>
      </w:tr>
      <w:tr w:rsidR="00A046A7" w:rsidRPr="008E45B5" w14:paraId="7FFEAA4A" w14:textId="77777777" w:rsidTr="00DA3955">
        <w:tc>
          <w:tcPr>
            <w:tcW w:w="440" w:type="pct"/>
          </w:tcPr>
          <w:p w14:paraId="49886B53" w14:textId="77777777" w:rsidR="00613F8C" w:rsidRDefault="00613F8C" w:rsidP="00613F8C">
            <w:pPr>
              <w:pStyle w:val="RepTable"/>
            </w:pPr>
            <w:r>
              <w:lastRenderedPageBreak/>
              <w:t>KCA 5.3.2 /03</w:t>
            </w:r>
          </w:p>
        </w:tc>
        <w:tc>
          <w:tcPr>
            <w:tcW w:w="618" w:type="pct"/>
          </w:tcPr>
          <w:p w14:paraId="118A1CA2" w14:textId="77777777" w:rsidR="00613F8C" w:rsidRDefault="00613F8C" w:rsidP="00613F8C">
            <w:pPr>
              <w:pStyle w:val="RepTable"/>
            </w:pPr>
            <w:r>
              <w:t>Anonymous</w:t>
            </w:r>
          </w:p>
        </w:tc>
        <w:tc>
          <w:tcPr>
            <w:tcW w:w="252" w:type="pct"/>
          </w:tcPr>
          <w:p w14:paraId="7A791F48" w14:textId="77777777" w:rsidR="00613F8C" w:rsidRDefault="00613F8C" w:rsidP="00613F8C">
            <w:pPr>
              <w:pStyle w:val="RepTable"/>
              <w:jc w:val="center"/>
            </w:pPr>
            <w:r>
              <w:t>1997</w:t>
            </w:r>
          </w:p>
        </w:tc>
        <w:tc>
          <w:tcPr>
            <w:tcW w:w="2931" w:type="pct"/>
          </w:tcPr>
          <w:p w14:paraId="13B20259" w14:textId="77777777" w:rsidR="00613F8C" w:rsidRDefault="00613F8C" w:rsidP="00613F8C">
            <w:pPr>
              <w:pStyle w:val="RepTable"/>
            </w:pPr>
            <w:r>
              <w:t xml:space="preserve">Mouse 90-day dietary repeat dose study (report and addendum) Hoe 115008 93.8 % w/w Code: Hoe 115008 00 ZC93 0001 </w:t>
            </w:r>
          </w:p>
          <w:p w14:paraId="2F10C71B" w14:textId="77777777" w:rsidR="00613F8C" w:rsidRDefault="00613F8C" w:rsidP="00613F8C">
            <w:pPr>
              <w:pStyle w:val="RepTable"/>
            </w:pPr>
            <w:r>
              <w:t xml:space="preserve">Bayer CropScience, </w:t>
            </w:r>
          </w:p>
          <w:p w14:paraId="31B3282F" w14:textId="77777777" w:rsidR="00613F8C" w:rsidRDefault="00613F8C" w:rsidP="00613F8C">
            <w:pPr>
              <w:pStyle w:val="RepTable"/>
            </w:pPr>
            <w:r>
              <w:t xml:space="preserve">Report No.: A59401, </w:t>
            </w:r>
          </w:p>
          <w:p w14:paraId="41195097" w14:textId="77777777" w:rsidR="00613F8C" w:rsidRDefault="00613F8C" w:rsidP="00613F8C">
            <w:pPr>
              <w:pStyle w:val="RepTable"/>
            </w:pPr>
            <w:r>
              <w:t xml:space="preserve">Report includes Trial Nos.: TOX/94236 </w:t>
            </w:r>
          </w:p>
          <w:p w14:paraId="03358F92" w14:textId="77777777" w:rsidR="00613F8C" w:rsidRDefault="00613F8C" w:rsidP="00613F8C">
            <w:pPr>
              <w:pStyle w:val="RepTable"/>
            </w:pPr>
            <w:r>
              <w:t xml:space="preserve">Edition Number: M-143075- 01-1 </w:t>
            </w:r>
          </w:p>
          <w:p w14:paraId="38D177EE" w14:textId="77777777" w:rsidR="00613F8C" w:rsidRDefault="00613F8C" w:rsidP="00613F8C">
            <w:pPr>
              <w:pStyle w:val="RepTable"/>
            </w:pPr>
            <w:r>
              <w:t xml:space="preserve">EPA MRID No.: 45108808 </w:t>
            </w:r>
          </w:p>
          <w:p w14:paraId="56F2BF87" w14:textId="77777777" w:rsidR="00613F8C" w:rsidRDefault="00613F8C" w:rsidP="00613F8C">
            <w:pPr>
              <w:pStyle w:val="RepTable"/>
            </w:pPr>
            <w:r>
              <w:t xml:space="preserve">Date: 1997-10-07 </w:t>
            </w:r>
          </w:p>
          <w:p w14:paraId="39AA7543" w14:textId="77777777" w:rsidR="00613F8C" w:rsidRDefault="00613F8C" w:rsidP="00613F8C">
            <w:pPr>
              <w:pStyle w:val="RepTable"/>
            </w:pPr>
            <w:r>
              <w:t xml:space="preserve">GLP/GEP: yes </w:t>
            </w:r>
          </w:p>
          <w:p w14:paraId="5B614F4C" w14:textId="77777777" w:rsidR="00613F8C" w:rsidRDefault="00613F8C" w:rsidP="00613F8C">
            <w:pPr>
              <w:pStyle w:val="RepTable"/>
            </w:pPr>
            <w:r>
              <w:t>Unpublished</w:t>
            </w:r>
          </w:p>
        </w:tc>
        <w:tc>
          <w:tcPr>
            <w:tcW w:w="357" w:type="pct"/>
          </w:tcPr>
          <w:p w14:paraId="3F2C0D25" w14:textId="77777777" w:rsidR="00613F8C" w:rsidRDefault="00613F8C" w:rsidP="00613F8C">
            <w:pPr>
              <w:pStyle w:val="RepTable"/>
              <w:jc w:val="center"/>
            </w:pPr>
            <w:r>
              <w:t>Y</w:t>
            </w:r>
          </w:p>
        </w:tc>
        <w:tc>
          <w:tcPr>
            <w:tcW w:w="402" w:type="pct"/>
          </w:tcPr>
          <w:p w14:paraId="18012BEC" w14:textId="77777777" w:rsidR="00613F8C" w:rsidRDefault="00613F8C" w:rsidP="00613F8C">
            <w:pPr>
              <w:pStyle w:val="RepTable"/>
              <w:jc w:val="center"/>
            </w:pPr>
            <w:r>
              <w:t>Bayer CropScience</w:t>
            </w:r>
          </w:p>
        </w:tc>
      </w:tr>
      <w:tr w:rsidR="00A046A7" w:rsidRPr="008E45B5" w14:paraId="7EA4BECE" w14:textId="77777777" w:rsidTr="00DA3955">
        <w:tc>
          <w:tcPr>
            <w:tcW w:w="440" w:type="pct"/>
          </w:tcPr>
          <w:p w14:paraId="67D7C381" w14:textId="77777777" w:rsidR="0057285C" w:rsidRDefault="0057285C" w:rsidP="0057285C">
            <w:pPr>
              <w:pStyle w:val="RepTable"/>
            </w:pPr>
            <w:r>
              <w:t>KCA 5.4.1 /01</w:t>
            </w:r>
          </w:p>
        </w:tc>
        <w:tc>
          <w:tcPr>
            <w:tcW w:w="618" w:type="pct"/>
          </w:tcPr>
          <w:p w14:paraId="5B7417FC" w14:textId="052A3ECC" w:rsidR="0057285C" w:rsidRDefault="00A046A7" w:rsidP="0057285C">
            <w:pPr>
              <w:pStyle w:val="RepTable"/>
            </w:pPr>
            <w:r w:rsidRPr="00A046A7">
              <w:rPr>
                <w:highlight w:val="black"/>
              </w:rPr>
              <w:t>xxxxxxxxxxxxxxx</w:t>
            </w:r>
          </w:p>
        </w:tc>
        <w:tc>
          <w:tcPr>
            <w:tcW w:w="252" w:type="pct"/>
          </w:tcPr>
          <w:p w14:paraId="0FC8FC83" w14:textId="3B9BB18A" w:rsidR="0057285C" w:rsidRDefault="00A046A7" w:rsidP="0057285C">
            <w:pPr>
              <w:pStyle w:val="RepTable"/>
              <w:jc w:val="center"/>
            </w:pPr>
            <w:r w:rsidRPr="00A046A7">
              <w:rPr>
                <w:highlight w:val="black"/>
              </w:rPr>
              <w:t>xxxx</w:t>
            </w:r>
          </w:p>
        </w:tc>
        <w:tc>
          <w:tcPr>
            <w:tcW w:w="2931" w:type="pct"/>
          </w:tcPr>
          <w:p w14:paraId="2C8BD886" w14:textId="77777777" w:rsidR="0057285C" w:rsidRDefault="0057285C" w:rsidP="0057285C">
            <w:pPr>
              <w:pStyle w:val="RepTable"/>
            </w:pPr>
            <w:r>
              <w:t xml:space="preserve">Mutagenic potential in strains of Salmonella typhimurium (Ames test) and Escherichia coli Hoe 115008 substance, technical Code: Hoe 115008 00 ZC97 0001 </w:t>
            </w:r>
          </w:p>
          <w:p w14:paraId="0BFE6998" w14:textId="77777777" w:rsidR="0057285C" w:rsidRPr="00281C2D" w:rsidRDefault="0057285C" w:rsidP="0057285C">
            <w:pPr>
              <w:pStyle w:val="RepTable"/>
              <w:rPr>
                <w:lang w:val="de-DE"/>
              </w:rPr>
            </w:pPr>
            <w:r w:rsidRPr="00281C2D">
              <w:rPr>
                <w:lang w:val="de-DE"/>
              </w:rPr>
              <w:t xml:space="preserve">Hoechst AG, Frankfurt am Main, Germany </w:t>
            </w:r>
          </w:p>
          <w:p w14:paraId="3A25A8B0" w14:textId="77777777" w:rsidR="0057285C" w:rsidRDefault="0057285C" w:rsidP="0057285C">
            <w:pPr>
              <w:pStyle w:val="RepTable"/>
            </w:pPr>
            <w:r>
              <w:t xml:space="preserve">Bayer CropScience, </w:t>
            </w:r>
          </w:p>
          <w:p w14:paraId="51C531D1" w14:textId="77777777" w:rsidR="0057285C" w:rsidRDefault="0057285C" w:rsidP="0057285C">
            <w:pPr>
              <w:pStyle w:val="RepTable"/>
            </w:pPr>
            <w:r>
              <w:t xml:space="preserve">Report No.: A51035, </w:t>
            </w:r>
          </w:p>
          <w:p w14:paraId="1514FC84" w14:textId="77777777" w:rsidR="0057285C" w:rsidRDefault="0057285C" w:rsidP="0057285C">
            <w:pPr>
              <w:pStyle w:val="RepTable"/>
            </w:pPr>
            <w:r>
              <w:t>Edition Number: M-132017- 01-1</w:t>
            </w:r>
          </w:p>
          <w:p w14:paraId="61280268" w14:textId="77777777" w:rsidR="0057285C" w:rsidRDefault="0057285C" w:rsidP="0057285C">
            <w:pPr>
              <w:pStyle w:val="RepTable"/>
            </w:pPr>
            <w:r>
              <w:t xml:space="preserve">EPA MRID No.: 45133409 </w:t>
            </w:r>
          </w:p>
          <w:p w14:paraId="56F1414C" w14:textId="77777777" w:rsidR="0057285C" w:rsidRDefault="0057285C" w:rsidP="0057285C">
            <w:pPr>
              <w:pStyle w:val="RepTable"/>
            </w:pPr>
            <w:r>
              <w:t xml:space="preserve">Date: 1993-07-07 </w:t>
            </w:r>
          </w:p>
          <w:p w14:paraId="0062E192" w14:textId="77777777" w:rsidR="0057285C" w:rsidRDefault="0057285C" w:rsidP="0057285C">
            <w:pPr>
              <w:pStyle w:val="RepTable"/>
            </w:pPr>
            <w:r>
              <w:t xml:space="preserve">GLP/GEP: yes </w:t>
            </w:r>
          </w:p>
          <w:p w14:paraId="6C745329" w14:textId="77777777" w:rsidR="0057285C" w:rsidRDefault="0057285C" w:rsidP="0057285C">
            <w:pPr>
              <w:pStyle w:val="RepTable"/>
            </w:pPr>
            <w:r>
              <w:t>Unpublished</w:t>
            </w:r>
          </w:p>
        </w:tc>
        <w:tc>
          <w:tcPr>
            <w:tcW w:w="357" w:type="pct"/>
          </w:tcPr>
          <w:p w14:paraId="45A743C8" w14:textId="77777777" w:rsidR="0057285C" w:rsidRDefault="0057285C" w:rsidP="0057285C">
            <w:pPr>
              <w:pStyle w:val="RepTable"/>
              <w:jc w:val="center"/>
            </w:pPr>
            <w:r>
              <w:t>Y</w:t>
            </w:r>
          </w:p>
        </w:tc>
        <w:tc>
          <w:tcPr>
            <w:tcW w:w="402" w:type="pct"/>
          </w:tcPr>
          <w:p w14:paraId="3CE0297F" w14:textId="77777777" w:rsidR="0057285C" w:rsidRDefault="0057285C" w:rsidP="0057285C">
            <w:pPr>
              <w:pStyle w:val="RepTable"/>
              <w:jc w:val="center"/>
            </w:pPr>
            <w:r>
              <w:t>Bayer CropScience</w:t>
            </w:r>
          </w:p>
        </w:tc>
      </w:tr>
      <w:tr w:rsidR="00A046A7" w:rsidRPr="008E45B5" w14:paraId="1C728F55" w14:textId="77777777" w:rsidTr="00DA3955">
        <w:tc>
          <w:tcPr>
            <w:tcW w:w="440" w:type="pct"/>
          </w:tcPr>
          <w:p w14:paraId="1138E498" w14:textId="77777777" w:rsidR="0057285C" w:rsidRDefault="0057285C" w:rsidP="0057285C">
            <w:pPr>
              <w:pStyle w:val="RepTable"/>
            </w:pPr>
            <w:r>
              <w:t>KCA 5.4.1 /02</w:t>
            </w:r>
          </w:p>
        </w:tc>
        <w:tc>
          <w:tcPr>
            <w:tcW w:w="618" w:type="pct"/>
          </w:tcPr>
          <w:p w14:paraId="4EA64328" w14:textId="713F92A3" w:rsidR="0057285C" w:rsidRDefault="00A046A7" w:rsidP="0057285C">
            <w:pPr>
              <w:pStyle w:val="RepTable"/>
            </w:pPr>
            <w:r w:rsidRPr="00A046A7">
              <w:rPr>
                <w:highlight w:val="black"/>
              </w:rPr>
              <w:t>xxxxxxxxxx</w:t>
            </w:r>
          </w:p>
        </w:tc>
        <w:tc>
          <w:tcPr>
            <w:tcW w:w="252" w:type="pct"/>
          </w:tcPr>
          <w:p w14:paraId="5B6B2840" w14:textId="24420389" w:rsidR="0057285C" w:rsidRDefault="00A046A7" w:rsidP="0057285C">
            <w:pPr>
              <w:pStyle w:val="RepTable"/>
              <w:jc w:val="center"/>
            </w:pPr>
            <w:r w:rsidRPr="00A046A7">
              <w:rPr>
                <w:highlight w:val="black"/>
              </w:rPr>
              <w:t>xxxx</w:t>
            </w:r>
          </w:p>
        </w:tc>
        <w:tc>
          <w:tcPr>
            <w:tcW w:w="2931" w:type="pct"/>
          </w:tcPr>
          <w:p w14:paraId="38F40D78" w14:textId="77777777" w:rsidR="0057285C" w:rsidRDefault="0057285C" w:rsidP="0057285C">
            <w:pPr>
              <w:pStyle w:val="RepTable"/>
            </w:pPr>
            <w:r>
              <w:t xml:space="preserve">In vitro mammalian chromosome aberration test in V79 Chinese hamster cells Hoe 115008 substance, technical Code: Hoe 115008 00 ZC89 0001 </w:t>
            </w:r>
          </w:p>
          <w:p w14:paraId="05B595DB" w14:textId="77777777" w:rsidR="0057285C" w:rsidRPr="00281C2D" w:rsidRDefault="0057285C" w:rsidP="0057285C">
            <w:pPr>
              <w:pStyle w:val="RepTable"/>
              <w:rPr>
                <w:lang w:val="de-DE"/>
              </w:rPr>
            </w:pPr>
            <w:r w:rsidRPr="00281C2D">
              <w:rPr>
                <w:lang w:val="de-DE"/>
              </w:rPr>
              <w:lastRenderedPageBreak/>
              <w:t xml:space="preserve">Hoechst Marion Roussel, Frankfurt am Main, Germany </w:t>
            </w:r>
          </w:p>
          <w:p w14:paraId="22429D32" w14:textId="77777777" w:rsidR="0057285C" w:rsidRDefault="0057285C" w:rsidP="0057285C">
            <w:pPr>
              <w:pStyle w:val="RepTable"/>
            </w:pPr>
            <w:r>
              <w:t xml:space="preserve">Bayer CropScience, </w:t>
            </w:r>
          </w:p>
          <w:p w14:paraId="70954833" w14:textId="77777777" w:rsidR="0057285C" w:rsidRDefault="0057285C" w:rsidP="0057285C">
            <w:pPr>
              <w:pStyle w:val="RepTable"/>
            </w:pPr>
            <w:r>
              <w:t xml:space="preserve">Report No.: A57511, </w:t>
            </w:r>
          </w:p>
          <w:p w14:paraId="29FFBFD8" w14:textId="77777777" w:rsidR="0057285C" w:rsidRDefault="0057285C" w:rsidP="0057285C">
            <w:pPr>
              <w:pStyle w:val="RepTable"/>
            </w:pPr>
            <w:r>
              <w:t xml:space="preserve">Edition Number: M-141224- 01-1 </w:t>
            </w:r>
          </w:p>
          <w:p w14:paraId="536F89EC" w14:textId="77777777" w:rsidR="0057285C" w:rsidRDefault="0057285C" w:rsidP="0057285C">
            <w:pPr>
              <w:pStyle w:val="RepTable"/>
            </w:pPr>
            <w:r>
              <w:t xml:space="preserve">EPA MRID No.: 45108812 </w:t>
            </w:r>
          </w:p>
          <w:p w14:paraId="790B155F" w14:textId="77777777" w:rsidR="0057285C" w:rsidRDefault="0057285C" w:rsidP="0057285C">
            <w:pPr>
              <w:pStyle w:val="RepTable"/>
            </w:pPr>
            <w:r>
              <w:t xml:space="preserve">Date: 1996-09-23 </w:t>
            </w:r>
          </w:p>
          <w:p w14:paraId="393FDA45" w14:textId="77777777" w:rsidR="0057285C" w:rsidRDefault="0057285C" w:rsidP="0057285C">
            <w:pPr>
              <w:pStyle w:val="RepTable"/>
            </w:pPr>
            <w:r>
              <w:t>GLP/GEP: yes</w:t>
            </w:r>
          </w:p>
          <w:p w14:paraId="61A54D2D" w14:textId="77777777" w:rsidR="0057285C" w:rsidRDefault="0057285C" w:rsidP="0057285C">
            <w:pPr>
              <w:pStyle w:val="RepTable"/>
            </w:pPr>
            <w:r>
              <w:t>Unpublished</w:t>
            </w:r>
          </w:p>
        </w:tc>
        <w:tc>
          <w:tcPr>
            <w:tcW w:w="357" w:type="pct"/>
          </w:tcPr>
          <w:p w14:paraId="1D8E9576" w14:textId="77777777" w:rsidR="0057285C" w:rsidRDefault="0057285C" w:rsidP="0057285C">
            <w:pPr>
              <w:pStyle w:val="RepTable"/>
              <w:jc w:val="center"/>
            </w:pPr>
            <w:r>
              <w:lastRenderedPageBreak/>
              <w:t>N</w:t>
            </w:r>
          </w:p>
        </w:tc>
        <w:tc>
          <w:tcPr>
            <w:tcW w:w="402" w:type="pct"/>
          </w:tcPr>
          <w:p w14:paraId="020888BE" w14:textId="77777777" w:rsidR="0057285C" w:rsidRDefault="0057285C" w:rsidP="0057285C">
            <w:pPr>
              <w:pStyle w:val="RepTable"/>
              <w:jc w:val="center"/>
            </w:pPr>
            <w:r>
              <w:t>Bayer CropScience</w:t>
            </w:r>
          </w:p>
        </w:tc>
      </w:tr>
      <w:tr w:rsidR="00A046A7" w:rsidRPr="008E45B5" w14:paraId="2E9DDE42" w14:textId="77777777" w:rsidTr="00DA3955">
        <w:tc>
          <w:tcPr>
            <w:tcW w:w="440" w:type="pct"/>
          </w:tcPr>
          <w:p w14:paraId="71F16D18" w14:textId="77777777" w:rsidR="00195732" w:rsidRDefault="00195732" w:rsidP="00195732">
            <w:pPr>
              <w:pStyle w:val="RepTable"/>
            </w:pPr>
            <w:r>
              <w:t>KCA 5.4.1 /03</w:t>
            </w:r>
          </w:p>
        </w:tc>
        <w:tc>
          <w:tcPr>
            <w:tcW w:w="618" w:type="pct"/>
          </w:tcPr>
          <w:p w14:paraId="55F331EC" w14:textId="77218C44" w:rsidR="00195732" w:rsidRDefault="00A046A7" w:rsidP="00195732">
            <w:pPr>
              <w:pStyle w:val="RepTable"/>
            </w:pPr>
            <w:r w:rsidRPr="00A046A7">
              <w:rPr>
                <w:highlight w:val="black"/>
              </w:rPr>
              <w:t>xxxxxxxxxx</w:t>
            </w:r>
          </w:p>
        </w:tc>
        <w:tc>
          <w:tcPr>
            <w:tcW w:w="252" w:type="pct"/>
          </w:tcPr>
          <w:p w14:paraId="6DCEFC7B" w14:textId="4FAF8AB9" w:rsidR="00195732" w:rsidRDefault="00A046A7" w:rsidP="00195732">
            <w:pPr>
              <w:pStyle w:val="RepTable"/>
              <w:jc w:val="center"/>
            </w:pPr>
            <w:r w:rsidRPr="00A046A7">
              <w:rPr>
                <w:highlight w:val="black"/>
              </w:rPr>
              <w:t>xxxx</w:t>
            </w:r>
          </w:p>
        </w:tc>
        <w:tc>
          <w:tcPr>
            <w:tcW w:w="2931" w:type="pct"/>
          </w:tcPr>
          <w:p w14:paraId="38B8DB0B" w14:textId="77777777" w:rsidR="00195732" w:rsidRDefault="00195732" w:rsidP="00195732">
            <w:pPr>
              <w:pStyle w:val="RepTable"/>
            </w:pPr>
            <w:r>
              <w:t xml:space="preserve">Detection of DNA strand breaks in primary hepatocytes of male rats in vitro UDS - test in primary rat hepatocytes Hoe 115008 substance, technical Code: Hoe 115008 00 ZC89 0001 </w:t>
            </w:r>
          </w:p>
          <w:p w14:paraId="26B7FF40" w14:textId="77777777" w:rsidR="00195732" w:rsidRPr="00281C2D" w:rsidRDefault="00195732" w:rsidP="00195732">
            <w:pPr>
              <w:pStyle w:val="RepTable"/>
              <w:rPr>
                <w:lang w:val="de-DE"/>
              </w:rPr>
            </w:pPr>
            <w:r w:rsidRPr="00281C2D">
              <w:rPr>
                <w:lang w:val="de-DE"/>
              </w:rPr>
              <w:t>Hoechst Marion Roussel, Frankfurt am Main, Germany</w:t>
            </w:r>
          </w:p>
          <w:p w14:paraId="7BC8144F" w14:textId="77777777" w:rsidR="00195732" w:rsidRDefault="00195732" w:rsidP="00195732">
            <w:pPr>
              <w:pStyle w:val="RepTable"/>
            </w:pPr>
            <w:r>
              <w:t xml:space="preserve">Bayer CropScience, </w:t>
            </w:r>
          </w:p>
          <w:p w14:paraId="45C027A4" w14:textId="77777777" w:rsidR="00195732" w:rsidRDefault="00195732" w:rsidP="00195732">
            <w:pPr>
              <w:pStyle w:val="RepTable"/>
            </w:pPr>
            <w:r>
              <w:t xml:space="preserve">Report No.: A57977, </w:t>
            </w:r>
          </w:p>
          <w:p w14:paraId="77BD8BAD" w14:textId="77777777" w:rsidR="00195732" w:rsidRDefault="00195732" w:rsidP="00195732">
            <w:pPr>
              <w:pStyle w:val="RepTable"/>
            </w:pPr>
            <w:r>
              <w:t xml:space="preserve">Edition Number: M-141703- 01-1 </w:t>
            </w:r>
          </w:p>
          <w:p w14:paraId="3DA46887" w14:textId="77777777" w:rsidR="00195732" w:rsidRDefault="00195732" w:rsidP="00195732">
            <w:pPr>
              <w:pStyle w:val="RepTable"/>
            </w:pPr>
            <w:r>
              <w:t xml:space="preserve">EPA MRID No.: 45108813 </w:t>
            </w:r>
          </w:p>
          <w:p w14:paraId="674AE679" w14:textId="77777777" w:rsidR="00195732" w:rsidRDefault="00195732" w:rsidP="00195732">
            <w:pPr>
              <w:pStyle w:val="RepTable"/>
            </w:pPr>
            <w:r>
              <w:t xml:space="preserve">Date: 1996-10-28 </w:t>
            </w:r>
          </w:p>
          <w:p w14:paraId="3F788B38" w14:textId="77777777" w:rsidR="00195732" w:rsidRDefault="00195732" w:rsidP="00195732">
            <w:pPr>
              <w:pStyle w:val="RepTable"/>
            </w:pPr>
            <w:r>
              <w:t xml:space="preserve">GLP/GEP: yes </w:t>
            </w:r>
          </w:p>
          <w:p w14:paraId="0E81C654" w14:textId="77777777" w:rsidR="00195732" w:rsidRDefault="00195732" w:rsidP="00195732">
            <w:pPr>
              <w:pStyle w:val="RepTable"/>
            </w:pPr>
            <w:r>
              <w:t>Unpublished</w:t>
            </w:r>
          </w:p>
        </w:tc>
        <w:tc>
          <w:tcPr>
            <w:tcW w:w="357" w:type="pct"/>
          </w:tcPr>
          <w:p w14:paraId="23A235F8" w14:textId="77777777" w:rsidR="00195732" w:rsidRDefault="00195732" w:rsidP="00195732">
            <w:pPr>
              <w:pStyle w:val="RepTable"/>
              <w:jc w:val="center"/>
            </w:pPr>
            <w:r>
              <w:t>N</w:t>
            </w:r>
          </w:p>
        </w:tc>
        <w:tc>
          <w:tcPr>
            <w:tcW w:w="402" w:type="pct"/>
          </w:tcPr>
          <w:p w14:paraId="20FD4070" w14:textId="77777777" w:rsidR="00195732" w:rsidRDefault="00195732" w:rsidP="00195732">
            <w:pPr>
              <w:pStyle w:val="RepTable"/>
              <w:jc w:val="center"/>
            </w:pPr>
            <w:r>
              <w:t>Bayer CropScience</w:t>
            </w:r>
          </w:p>
        </w:tc>
      </w:tr>
      <w:tr w:rsidR="00A046A7" w:rsidRPr="008E45B5" w14:paraId="544F4CB4" w14:textId="77777777" w:rsidTr="00DA3955">
        <w:tc>
          <w:tcPr>
            <w:tcW w:w="440" w:type="pct"/>
          </w:tcPr>
          <w:p w14:paraId="79644E15" w14:textId="77777777" w:rsidR="00D47CDD" w:rsidRDefault="00D47CDD" w:rsidP="00D47CDD">
            <w:pPr>
              <w:pStyle w:val="RepTable"/>
            </w:pPr>
            <w:r>
              <w:t>KCA 5.4.1 /04</w:t>
            </w:r>
          </w:p>
        </w:tc>
        <w:tc>
          <w:tcPr>
            <w:tcW w:w="618" w:type="pct"/>
          </w:tcPr>
          <w:p w14:paraId="1814801B" w14:textId="34496799" w:rsidR="00D47CDD" w:rsidRDefault="00A046A7" w:rsidP="00D47CDD">
            <w:pPr>
              <w:pStyle w:val="RepTable"/>
            </w:pPr>
            <w:r w:rsidRPr="00A046A7">
              <w:rPr>
                <w:highlight w:val="black"/>
              </w:rPr>
              <w:t>xxxxxxxxxx</w:t>
            </w:r>
          </w:p>
        </w:tc>
        <w:tc>
          <w:tcPr>
            <w:tcW w:w="252" w:type="pct"/>
          </w:tcPr>
          <w:p w14:paraId="658344AD" w14:textId="7774DC6B" w:rsidR="00D47CDD" w:rsidRDefault="00A046A7" w:rsidP="00D47CDD">
            <w:pPr>
              <w:pStyle w:val="RepTable"/>
              <w:jc w:val="center"/>
            </w:pPr>
            <w:r w:rsidRPr="00A046A7">
              <w:rPr>
                <w:highlight w:val="black"/>
              </w:rPr>
              <w:t>xxxx</w:t>
            </w:r>
          </w:p>
        </w:tc>
        <w:tc>
          <w:tcPr>
            <w:tcW w:w="2931" w:type="pct"/>
          </w:tcPr>
          <w:p w14:paraId="77EE9BE0" w14:textId="77777777" w:rsidR="00D47CDD" w:rsidRDefault="00D47CDD" w:rsidP="00D47CDD">
            <w:pPr>
              <w:pStyle w:val="RepTable"/>
            </w:pPr>
            <w:r>
              <w:t xml:space="preserve">In vitro mammalian cell gene mutation test HPRT-test with V79 Chinese Hamster cells Hoe 115008 substance, technical Code: Hoe 115008 00 ZC89 0001 </w:t>
            </w:r>
          </w:p>
          <w:p w14:paraId="17DEEA52" w14:textId="77777777" w:rsidR="00D47CDD" w:rsidRPr="00D47CDD" w:rsidRDefault="00D47CDD" w:rsidP="00D47CDD">
            <w:pPr>
              <w:pStyle w:val="RepTable"/>
              <w:rPr>
                <w:lang w:val="de-DE"/>
              </w:rPr>
            </w:pPr>
            <w:r w:rsidRPr="00D47CDD">
              <w:rPr>
                <w:lang w:val="de-DE"/>
              </w:rPr>
              <w:t xml:space="preserve">Hoechst Marion Roussel, Frankfurt am Main, Germany </w:t>
            </w:r>
          </w:p>
          <w:p w14:paraId="5DD00EB3" w14:textId="77777777" w:rsidR="00D47CDD" w:rsidRDefault="00D47CDD" w:rsidP="00D47CDD">
            <w:pPr>
              <w:pStyle w:val="RepTable"/>
            </w:pPr>
            <w:r>
              <w:t>Bayer CropScience,</w:t>
            </w:r>
          </w:p>
          <w:p w14:paraId="11D0CABD" w14:textId="77777777" w:rsidR="00D47CDD" w:rsidRDefault="00D47CDD" w:rsidP="00D47CDD">
            <w:pPr>
              <w:pStyle w:val="RepTable"/>
            </w:pPr>
            <w:r>
              <w:t xml:space="preserve">Report No.: A57293, </w:t>
            </w:r>
          </w:p>
          <w:p w14:paraId="11FE62BF" w14:textId="77777777" w:rsidR="00D47CDD" w:rsidRDefault="00D47CDD" w:rsidP="00D47CDD">
            <w:pPr>
              <w:pStyle w:val="RepTable"/>
            </w:pPr>
            <w:r>
              <w:t xml:space="preserve">Edition Number: M-141032- 01-1 </w:t>
            </w:r>
          </w:p>
          <w:p w14:paraId="671EE1B2" w14:textId="77777777" w:rsidR="00D47CDD" w:rsidRDefault="00D47CDD" w:rsidP="00D47CDD">
            <w:pPr>
              <w:pStyle w:val="RepTable"/>
            </w:pPr>
            <w:r>
              <w:t xml:space="preserve">EPA MRID No.: 45108811 </w:t>
            </w:r>
          </w:p>
          <w:p w14:paraId="26C55F3A" w14:textId="77777777" w:rsidR="00D47CDD" w:rsidRDefault="00D47CDD" w:rsidP="00D47CDD">
            <w:pPr>
              <w:pStyle w:val="RepTable"/>
            </w:pPr>
            <w:r>
              <w:t xml:space="preserve">Date: 1996-08-13 </w:t>
            </w:r>
          </w:p>
          <w:p w14:paraId="7CE30DAE" w14:textId="77777777" w:rsidR="00D47CDD" w:rsidRDefault="00D47CDD" w:rsidP="00D47CDD">
            <w:pPr>
              <w:pStyle w:val="RepTable"/>
            </w:pPr>
            <w:r>
              <w:t xml:space="preserve">GLP/GEP: yes </w:t>
            </w:r>
          </w:p>
          <w:p w14:paraId="2D90D5B5" w14:textId="77777777" w:rsidR="00D47CDD" w:rsidRDefault="00D47CDD" w:rsidP="00D47CDD">
            <w:pPr>
              <w:pStyle w:val="RepTable"/>
            </w:pPr>
            <w:r>
              <w:t>Unpublished</w:t>
            </w:r>
          </w:p>
        </w:tc>
        <w:tc>
          <w:tcPr>
            <w:tcW w:w="357" w:type="pct"/>
          </w:tcPr>
          <w:p w14:paraId="28634038" w14:textId="77777777" w:rsidR="00D47CDD" w:rsidRDefault="00D47CDD" w:rsidP="00D47CDD">
            <w:pPr>
              <w:pStyle w:val="RepTable"/>
              <w:jc w:val="center"/>
            </w:pPr>
            <w:r>
              <w:t>N</w:t>
            </w:r>
          </w:p>
        </w:tc>
        <w:tc>
          <w:tcPr>
            <w:tcW w:w="402" w:type="pct"/>
          </w:tcPr>
          <w:p w14:paraId="02A3786B" w14:textId="77777777" w:rsidR="00D47CDD" w:rsidRDefault="00D47CDD" w:rsidP="00D47CDD">
            <w:pPr>
              <w:pStyle w:val="RepTable"/>
              <w:jc w:val="center"/>
            </w:pPr>
            <w:r>
              <w:t>Bayer CropScience</w:t>
            </w:r>
          </w:p>
        </w:tc>
      </w:tr>
      <w:tr w:rsidR="00A046A7" w:rsidRPr="008E45B5" w14:paraId="0024A798" w14:textId="77777777" w:rsidTr="00DA3955">
        <w:tc>
          <w:tcPr>
            <w:tcW w:w="440" w:type="pct"/>
          </w:tcPr>
          <w:p w14:paraId="013E7934" w14:textId="77777777" w:rsidR="00AB75F9" w:rsidRDefault="00AB75F9" w:rsidP="00AB75F9">
            <w:pPr>
              <w:pStyle w:val="RepTable"/>
            </w:pPr>
            <w:r>
              <w:t>KCA 5.4.2 /01</w:t>
            </w:r>
          </w:p>
        </w:tc>
        <w:tc>
          <w:tcPr>
            <w:tcW w:w="618" w:type="pct"/>
          </w:tcPr>
          <w:p w14:paraId="54BC61E8" w14:textId="77777777" w:rsidR="00AB75F9" w:rsidRDefault="00AB75F9" w:rsidP="00AB75F9">
            <w:pPr>
              <w:pStyle w:val="RepTable"/>
            </w:pPr>
            <w:r>
              <w:t>Anonymous</w:t>
            </w:r>
          </w:p>
        </w:tc>
        <w:tc>
          <w:tcPr>
            <w:tcW w:w="252" w:type="pct"/>
          </w:tcPr>
          <w:p w14:paraId="5A04ECF4" w14:textId="77777777" w:rsidR="00AB75F9" w:rsidRDefault="00AB75F9" w:rsidP="00AB75F9">
            <w:pPr>
              <w:pStyle w:val="RepTable"/>
              <w:jc w:val="center"/>
            </w:pPr>
            <w:r>
              <w:t>1996</w:t>
            </w:r>
          </w:p>
        </w:tc>
        <w:tc>
          <w:tcPr>
            <w:tcW w:w="2931" w:type="pct"/>
          </w:tcPr>
          <w:p w14:paraId="0A03329F" w14:textId="77777777" w:rsidR="00AB75F9" w:rsidRDefault="00AB75F9" w:rsidP="00AB75F9">
            <w:pPr>
              <w:pStyle w:val="RepTable"/>
            </w:pPr>
            <w:r>
              <w:t xml:space="preserve">Mammalian erythrocyte micronucleus test in male and female NMRI mice Hoe 115008 substance, technical Code: Hoe 115008 00 ZC89 0001 </w:t>
            </w:r>
          </w:p>
          <w:p w14:paraId="37B9B968" w14:textId="77777777" w:rsidR="00AB75F9" w:rsidRDefault="00AB75F9" w:rsidP="00AB75F9">
            <w:pPr>
              <w:pStyle w:val="RepTable"/>
            </w:pPr>
            <w:r>
              <w:t xml:space="preserve">Bayer CropScience, </w:t>
            </w:r>
          </w:p>
          <w:p w14:paraId="6B0A94BC" w14:textId="77777777" w:rsidR="00AB75F9" w:rsidRDefault="00AB75F9" w:rsidP="00AB75F9">
            <w:pPr>
              <w:pStyle w:val="RepTable"/>
            </w:pPr>
            <w:r>
              <w:lastRenderedPageBreak/>
              <w:t xml:space="preserve">Report No.: A57253, </w:t>
            </w:r>
          </w:p>
          <w:p w14:paraId="0FF8D4DB" w14:textId="77777777" w:rsidR="00AB75F9" w:rsidRDefault="00AB75F9" w:rsidP="00AB75F9">
            <w:pPr>
              <w:pStyle w:val="RepTable"/>
            </w:pPr>
            <w:r>
              <w:t xml:space="preserve">Edition Number: M-140992- 01-1 </w:t>
            </w:r>
          </w:p>
          <w:p w14:paraId="580A800B" w14:textId="77777777" w:rsidR="00AB75F9" w:rsidRDefault="00AB75F9" w:rsidP="00AB75F9">
            <w:pPr>
              <w:pStyle w:val="RepTable"/>
            </w:pPr>
            <w:r>
              <w:t xml:space="preserve">EPA MRID No.: 45108814 </w:t>
            </w:r>
          </w:p>
          <w:p w14:paraId="25DEFF76" w14:textId="77777777" w:rsidR="00AB75F9" w:rsidRDefault="00AB75F9" w:rsidP="00AB75F9">
            <w:pPr>
              <w:pStyle w:val="RepTable"/>
            </w:pPr>
            <w:r>
              <w:t xml:space="preserve">Date: 1996-08-21 </w:t>
            </w:r>
          </w:p>
          <w:p w14:paraId="76FB270F" w14:textId="77777777" w:rsidR="00AB75F9" w:rsidRDefault="00AB75F9" w:rsidP="00AB75F9">
            <w:pPr>
              <w:pStyle w:val="RepTable"/>
            </w:pPr>
            <w:r>
              <w:t xml:space="preserve">GLP/GEP: yes </w:t>
            </w:r>
          </w:p>
          <w:p w14:paraId="1C165872" w14:textId="77777777" w:rsidR="00AB75F9" w:rsidRDefault="00AB75F9" w:rsidP="00AB75F9">
            <w:pPr>
              <w:pStyle w:val="RepTable"/>
            </w:pPr>
            <w:r>
              <w:t>Unpublished</w:t>
            </w:r>
          </w:p>
        </w:tc>
        <w:tc>
          <w:tcPr>
            <w:tcW w:w="357" w:type="pct"/>
          </w:tcPr>
          <w:p w14:paraId="204BD9C5" w14:textId="77777777" w:rsidR="00AB75F9" w:rsidRDefault="00AB75F9" w:rsidP="00AB75F9">
            <w:pPr>
              <w:pStyle w:val="RepTable"/>
              <w:jc w:val="center"/>
            </w:pPr>
            <w:r>
              <w:lastRenderedPageBreak/>
              <w:t>Y</w:t>
            </w:r>
          </w:p>
        </w:tc>
        <w:tc>
          <w:tcPr>
            <w:tcW w:w="402" w:type="pct"/>
          </w:tcPr>
          <w:p w14:paraId="18EE1191" w14:textId="77777777" w:rsidR="00AB75F9" w:rsidRDefault="00AB75F9" w:rsidP="00AB75F9">
            <w:pPr>
              <w:pStyle w:val="RepTable"/>
              <w:jc w:val="center"/>
            </w:pPr>
            <w:r>
              <w:t>Bayer CropScience</w:t>
            </w:r>
          </w:p>
        </w:tc>
      </w:tr>
      <w:tr w:rsidR="00A046A7" w:rsidRPr="008E45B5" w14:paraId="4BF1FED1" w14:textId="77777777" w:rsidTr="00DA3955">
        <w:tc>
          <w:tcPr>
            <w:tcW w:w="440" w:type="pct"/>
          </w:tcPr>
          <w:p w14:paraId="193E2360" w14:textId="77777777" w:rsidR="004B0A49" w:rsidRDefault="004B0A49" w:rsidP="004B0A49">
            <w:pPr>
              <w:pStyle w:val="RepTable"/>
            </w:pPr>
            <w:r>
              <w:t>KCA 5.5 /01</w:t>
            </w:r>
          </w:p>
        </w:tc>
        <w:tc>
          <w:tcPr>
            <w:tcW w:w="618" w:type="pct"/>
          </w:tcPr>
          <w:p w14:paraId="7FDFD358" w14:textId="77777777" w:rsidR="004B0A49" w:rsidRDefault="004B0A49" w:rsidP="004B0A49">
            <w:pPr>
              <w:pStyle w:val="RepTable"/>
            </w:pPr>
            <w:r>
              <w:t>Anonymous</w:t>
            </w:r>
          </w:p>
        </w:tc>
        <w:tc>
          <w:tcPr>
            <w:tcW w:w="252" w:type="pct"/>
          </w:tcPr>
          <w:p w14:paraId="48BBCB63" w14:textId="77777777" w:rsidR="004B0A49" w:rsidRDefault="004B0A49" w:rsidP="004B0A49">
            <w:pPr>
              <w:pStyle w:val="RepTable"/>
              <w:jc w:val="center"/>
            </w:pPr>
            <w:r>
              <w:t>1998</w:t>
            </w:r>
          </w:p>
        </w:tc>
        <w:tc>
          <w:tcPr>
            <w:tcW w:w="2931" w:type="pct"/>
          </w:tcPr>
          <w:p w14:paraId="67768116" w14:textId="77777777" w:rsidR="004B0A49" w:rsidRDefault="004B0A49" w:rsidP="004B0A49">
            <w:pPr>
              <w:pStyle w:val="RepTable"/>
            </w:pPr>
            <w:r>
              <w:t xml:space="preserve">Rat dietary combined chronic toxicity and oncogenicity study AE F115008 (Hoe 115008) Code: AE F115008 00 1C89 0001 </w:t>
            </w:r>
          </w:p>
          <w:p w14:paraId="484306F4" w14:textId="77777777" w:rsidR="004B0A49" w:rsidRDefault="004B0A49" w:rsidP="004B0A49">
            <w:pPr>
              <w:pStyle w:val="RepTable"/>
            </w:pPr>
            <w:r>
              <w:t xml:space="preserve">Bayer CropScience, </w:t>
            </w:r>
          </w:p>
          <w:p w14:paraId="4E6E8FF0" w14:textId="77777777" w:rsidR="004B0A49" w:rsidRDefault="004B0A49" w:rsidP="004B0A49">
            <w:pPr>
              <w:pStyle w:val="RepTable"/>
            </w:pPr>
            <w:r>
              <w:t xml:space="preserve">Report No.: C001157, </w:t>
            </w:r>
          </w:p>
          <w:p w14:paraId="0294C71A" w14:textId="77777777" w:rsidR="004B0A49" w:rsidRDefault="004B0A49" w:rsidP="004B0A49">
            <w:pPr>
              <w:pStyle w:val="RepTable"/>
            </w:pPr>
            <w:r>
              <w:t xml:space="preserve">Report includes Trial Nos.: TOX94468 </w:t>
            </w:r>
          </w:p>
          <w:p w14:paraId="20A6ECEA" w14:textId="77777777" w:rsidR="004B0A49" w:rsidRDefault="004B0A49" w:rsidP="004B0A49">
            <w:pPr>
              <w:pStyle w:val="RepTable"/>
            </w:pPr>
            <w:r>
              <w:t xml:space="preserve">Edition Number: M-181889- 01-1 </w:t>
            </w:r>
          </w:p>
          <w:p w14:paraId="3EDB96E4" w14:textId="77777777" w:rsidR="004B0A49" w:rsidRDefault="004B0A49" w:rsidP="004B0A49">
            <w:pPr>
              <w:pStyle w:val="RepTable"/>
            </w:pPr>
            <w:r>
              <w:t xml:space="preserve">EPA MRID No.: 45108815 </w:t>
            </w:r>
          </w:p>
          <w:p w14:paraId="0938770F" w14:textId="77777777" w:rsidR="004B0A49" w:rsidRDefault="004B0A49" w:rsidP="004B0A49">
            <w:pPr>
              <w:pStyle w:val="RepTable"/>
            </w:pPr>
            <w:r>
              <w:t xml:space="preserve">Date: 1998-10-23 </w:t>
            </w:r>
          </w:p>
          <w:p w14:paraId="563C1FD6" w14:textId="77777777" w:rsidR="004B0A49" w:rsidRDefault="004B0A49" w:rsidP="004B0A49">
            <w:pPr>
              <w:pStyle w:val="RepTable"/>
            </w:pPr>
            <w:r>
              <w:t xml:space="preserve">GLP/GEP: yes </w:t>
            </w:r>
          </w:p>
          <w:p w14:paraId="5B9E4715" w14:textId="77777777" w:rsidR="004B0A49" w:rsidRDefault="004B0A49" w:rsidP="004B0A49">
            <w:pPr>
              <w:pStyle w:val="RepTable"/>
            </w:pPr>
            <w:r>
              <w:t>Unpublished</w:t>
            </w:r>
          </w:p>
        </w:tc>
        <w:tc>
          <w:tcPr>
            <w:tcW w:w="357" w:type="pct"/>
          </w:tcPr>
          <w:p w14:paraId="6219D182" w14:textId="77777777" w:rsidR="004B0A49" w:rsidRDefault="004B0A49" w:rsidP="004B0A49">
            <w:pPr>
              <w:pStyle w:val="RepTable"/>
              <w:jc w:val="center"/>
            </w:pPr>
            <w:r>
              <w:t>Y</w:t>
            </w:r>
          </w:p>
        </w:tc>
        <w:tc>
          <w:tcPr>
            <w:tcW w:w="402" w:type="pct"/>
          </w:tcPr>
          <w:p w14:paraId="1387631D" w14:textId="77777777" w:rsidR="004B0A49" w:rsidRDefault="004B0A49" w:rsidP="004B0A49">
            <w:pPr>
              <w:pStyle w:val="RepTable"/>
              <w:jc w:val="center"/>
            </w:pPr>
            <w:r>
              <w:t>Bayer CropScience</w:t>
            </w:r>
          </w:p>
        </w:tc>
      </w:tr>
      <w:tr w:rsidR="00A046A7" w:rsidRPr="008E45B5" w14:paraId="1EE726DE" w14:textId="77777777" w:rsidTr="00DA3955">
        <w:tc>
          <w:tcPr>
            <w:tcW w:w="440" w:type="pct"/>
          </w:tcPr>
          <w:p w14:paraId="1DC96302" w14:textId="77777777" w:rsidR="004B0A49" w:rsidRDefault="004B0A49" w:rsidP="004B0A49">
            <w:pPr>
              <w:pStyle w:val="RepTable"/>
            </w:pPr>
            <w:r>
              <w:t>KCA 5.5 /02</w:t>
            </w:r>
          </w:p>
        </w:tc>
        <w:tc>
          <w:tcPr>
            <w:tcW w:w="618" w:type="pct"/>
          </w:tcPr>
          <w:p w14:paraId="51E7F75A" w14:textId="77777777" w:rsidR="004B0A49" w:rsidRDefault="004B0A49" w:rsidP="004B0A49">
            <w:pPr>
              <w:pStyle w:val="RepTable"/>
            </w:pPr>
            <w:r>
              <w:t>Anonymous</w:t>
            </w:r>
          </w:p>
        </w:tc>
        <w:tc>
          <w:tcPr>
            <w:tcW w:w="252" w:type="pct"/>
          </w:tcPr>
          <w:p w14:paraId="4B09174E" w14:textId="77777777" w:rsidR="004B0A49" w:rsidRDefault="004B0A49" w:rsidP="004B0A49">
            <w:pPr>
              <w:pStyle w:val="RepTable"/>
              <w:jc w:val="center"/>
            </w:pPr>
            <w:r>
              <w:t>1998</w:t>
            </w:r>
          </w:p>
        </w:tc>
        <w:tc>
          <w:tcPr>
            <w:tcW w:w="2931" w:type="pct"/>
          </w:tcPr>
          <w:p w14:paraId="36CFDC7C" w14:textId="77777777" w:rsidR="004B0A49" w:rsidRDefault="004B0A49" w:rsidP="004B0A49">
            <w:pPr>
              <w:pStyle w:val="RepTable"/>
            </w:pPr>
            <w:r>
              <w:t xml:space="preserve">Mouse dietary 18 month oncogenicity study AE F115008 (Hoe 115008) Code: AE F115008 00 1C89 0001 </w:t>
            </w:r>
          </w:p>
          <w:p w14:paraId="5F4A5005" w14:textId="77777777" w:rsidR="004B0A49" w:rsidRDefault="004B0A49" w:rsidP="004B0A49">
            <w:pPr>
              <w:pStyle w:val="RepTable"/>
            </w:pPr>
            <w:r>
              <w:t xml:space="preserve">Bayer CropScience, </w:t>
            </w:r>
          </w:p>
          <w:p w14:paraId="40ECBAE4" w14:textId="77777777" w:rsidR="004B0A49" w:rsidRDefault="004B0A49" w:rsidP="004B0A49">
            <w:pPr>
              <w:pStyle w:val="RepTable"/>
            </w:pPr>
            <w:r>
              <w:t xml:space="preserve">Report No.: C001158, </w:t>
            </w:r>
          </w:p>
          <w:p w14:paraId="54CA85F5" w14:textId="77777777" w:rsidR="004B0A49" w:rsidRDefault="004B0A49" w:rsidP="004B0A49">
            <w:pPr>
              <w:pStyle w:val="RepTable"/>
            </w:pPr>
            <w:r>
              <w:t xml:space="preserve">Report includes Trial Nos.: TOX94467 </w:t>
            </w:r>
          </w:p>
          <w:p w14:paraId="7881ECA1" w14:textId="77777777" w:rsidR="004B0A49" w:rsidRDefault="004B0A49" w:rsidP="004B0A49">
            <w:pPr>
              <w:pStyle w:val="RepTable"/>
            </w:pPr>
            <w:r>
              <w:t xml:space="preserve">Edition Number: M-181896- 01-1 </w:t>
            </w:r>
          </w:p>
          <w:p w14:paraId="2B5FDA85" w14:textId="77777777" w:rsidR="004B0A49" w:rsidRDefault="004B0A49" w:rsidP="004B0A49">
            <w:pPr>
              <w:pStyle w:val="RepTable"/>
            </w:pPr>
            <w:r>
              <w:t xml:space="preserve">EPA MRID No.: 45108816 </w:t>
            </w:r>
          </w:p>
          <w:p w14:paraId="174EE7E0" w14:textId="77777777" w:rsidR="004B0A49" w:rsidRDefault="004B0A49" w:rsidP="004B0A49">
            <w:pPr>
              <w:pStyle w:val="RepTable"/>
            </w:pPr>
            <w:r>
              <w:t xml:space="preserve">Date: 1998-10-23 </w:t>
            </w:r>
          </w:p>
          <w:p w14:paraId="492241C2" w14:textId="77777777" w:rsidR="004B0A49" w:rsidRDefault="004B0A49" w:rsidP="004B0A49">
            <w:pPr>
              <w:pStyle w:val="RepTable"/>
            </w:pPr>
            <w:r>
              <w:t xml:space="preserve">GLP/GEP: yes </w:t>
            </w:r>
          </w:p>
          <w:p w14:paraId="424190F5" w14:textId="77777777" w:rsidR="004B0A49" w:rsidRDefault="004B0A49" w:rsidP="004B0A49">
            <w:pPr>
              <w:pStyle w:val="RepTable"/>
            </w:pPr>
            <w:r>
              <w:t>Unpublished</w:t>
            </w:r>
          </w:p>
        </w:tc>
        <w:tc>
          <w:tcPr>
            <w:tcW w:w="357" w:type="pct"/>
          </w:tcPr>
          <w:p w14:paraId="6862ECE7" w14:textId="77777777" w:rsidR="004B0A49" w:rsidRDefault="004B0A49" w:rsidP="004B0A49">
            <w:pPr>
              <w:pStyle w:val="RepTable"/>
              <w:jc w:val="center"/>
            </w:pPr>
            <w:r>
              <w:t>Y</w:t>
            </w:r>
          </w:p>
        </w:tc>
        <w:tc>
          <w:tcPr>
            <w:tcW w:w="402" w:type="pct"/>
          </w:tcPr>
          <w:p w14:paraId="36275B52" w14:textId="77777777" w:rsidR="004B0A49" w:rsidRDefault="004B0A49" w:rsidP="004B0A49">
            <w:pPr>
              <w:pStyle w:val="RepTable"/>
              <w:jc w:val="center"/>
            </w:pPr>
            <w:r>
              <w:t>Bayer CropScience</w:t>
            </w:r>
          </w:p>
        </w:tc>
      </w:tr>
      <w:tr w:rsidR="00A046A7" w:rsidRPr="008E45B5" w14:paraId="1AA04BE9" w14:textId="77777777" w:rsidTr="00DA3955">
        <w:tc>
          <w:tcPr>
            <w:tcW w:w="440" w:type="pct"/>
          </w:tcPr>
          <w:p w14:paraId="24CAD077" w14:textId="77777777" w:rsidR="00C9711F" w:rsidRDefault="00C9711F" w:rsidP="00C9711F">
            <w:pPr>
              <w:pStyle w:val="RepTable"/>
            </w:pPr>
            <w:r>
              <w:t>KCA 5.6</w:t>
            </w:r>
          </w:p>
        </w:tc>
        <w:tc>
          <w:tcPr>
            <w:tcW w:w="618" w:type="pct"/>
          </w:tcPr>
          <w:p w14:paraId="13AC3974" w14:textId="196380B1" w:rsidR="00C9711F" w:rsidRDefault="00A046A7" w:rsidP="00C9711F">
            <w:pPr>
              <w:pStyle w:val="RepTable"/>
            </w:pPr>
            <w:r w:rsidRPr="00A046A7">
              <w:rPr>
                <w:highlight w:val="black"/>
              </w:rPr>
              <w:t>xxxxxxxxxx</w:t>
            </w:r>
            <w:r w:rsidR="00C9711F" w:rsidRPr="00A046A7">
              <w:rPr>
                <w:highlight w:val="black"/>
              </w:rPr>
              <w:t xml:space="preserve"> </w:t>
            </w:r>
            <w:r w:rsidRPr="00A046A7">
              <w:rPr>
                <w:highlight w:val="black"/>
              </w:rPr>
              <w:t>xxxxxxxxxxx</w:t>
            </w:r>
            <w:r w:rsidR="00C9711F" w:rsidRPr="00A046A7">
              <w:rPr>
                <w:highlight w:val="black"/>
              </w:rPr>
              <w:t xml:space="preserve"> </w:t>
            </w:r>
            <w:r w:rsidRPr="00A046A7">
              <w:rPr>
                <w:highlight w:val="black"/>
              </w:rPr>
              <w:t>xxxxxxxxxx</w:t>
            </w:r>
          </w:p>
        </w:tc>
        <w:tc>
          <w:tcPr>
            <w:tcW w:w="252" w:type="pct"/>
          </w:tcPr>
          <w:p w14:paraId="5124D0E9" w14:textId="74CD7257" w:rsidR="00C9711F" w:rsidRDefault="00A046A7" w:rsidP="00C9711F">
            <w:pPr>
              <w:pStyle w:val="RepTable"/>
              <w:jc w:val="center"/>
            </w:pPr>
            <w:r>
              <w:t>xxxx</w:t>
            </w:r>
          </w:p>
        </w:tc>
        <w:tc>
          <w:tcPr>
            <w:tcW w:w="2931" w:type="pct"/>
          </w:tcPr>
          <w:p w14:paraId="0C6F5636" w14:textId="77777777" w:rsidR="00C9711F" w:rsidRDefault="00C9711F" w:rsidP="00C9711F">
            <w:pPr>
              <w:pStyle w:val="RepTable"/>
            </w:pPr>
            <w:r>
              <w:t xml:space="preserve">Frequency of Hydronephrosis in Wistar Rats </w:t>
            </w:r>
          </w:p>
          <w:p w14:paraId="264B07BF" w14:textId="77777777" w:rsidR="00C9711F" w:rsidRDefault="00C9711F" w:rsidP="00C9711F">
            <w:pPr>
              <w:pStyle w:val="RepTable"/>
            </w:pPr>
            <w:r>
              <w:t xml:space="preserve">Laboratory Animal Science </w:t>
            </w:r>
          </w:p>
          <w:p w14:paraId="2774F1B8" w14:textId="77777777" w:rsidR="00C9711F" w:rsidRDefault="00C9711F" w:rsidP="00C9711F">
            <w:pPr>
              <w:pStyle w:val="RepTable"/>
            </w:pPr>
            <w:r>
              <w:t xml:space="preserve">Oct; 29(5):642-4 </w:t>
            </w:r>
          </w:p>
          <w:p w14:paraId="4C69F6AF" w14:textId="77777777" w:rsidR="00C9711F" w:rsidRDefault="00C9711F" w:rsidP="00C9711F">
            <w:pPr>
              <w:pStyle w:val="RepTable"/>
            </w:pPr>
            <w:r>
              <w:t>Published</w:t>
            </w:r>
          </w:p>
        </w:tc>
        <w:tc>
          <w:tcPr>
            <w:tcW w:w="357" w:type="pct"/>
          </w:tcPr>
          <w:p w14:paraId="1829856C" w14:textId="77777777" w:rsidR="00C9711F" w:rsidRDefault="00C9711F" w:rsidP="00C9711F">
            <w:pPr>
              <w:pStyle w:val="RepTable"/>
              <w:jc w:val="center"/>
            </w:pPr>
            <w:r>
              <w:t>Y</w:t>
            </w:r>
          </w:p>
        </w:tc>
        <w:tc>
          <w:tcPr>
            <w:tcW w:w="402" w:type="pct"/>
          </w:tcPr>
          <w:p w14:paraId="0BF03EA7" w14:textId="77777777" w:rsidR="00C9711F" w:rsidRDefault="00C9711F" w:rsidP="00C9711F">
            <w:pPr>
              <w:pStyle w:val="RepTable"/>
              <w:jc w:val="center"/>
            </w:pPr>
            <w:r>
              <w:t>N/A</w:t>
            </w:r>
          </w:p>
        </w:tc>
      </w:tr>
      <w:tr w:rsidR="00A046A7" w:rsidRPr="008E45B5" w14:paraId="6FE35595" w14:textId="77777777" w:rsidTr="00DA3955">
        <w:tc>
          <w:tcPr>
            <w:tcW w:w="440" w:type="pct"/>
          </w:tcPr>
          <w:p w14:paraId="128CE8D0" w14:textId="77777777" w:rsidR="00C9711F" w:rsidRDefault="00C9711F" w:rsidP="00C9711F">
            <w:pPr>
              <w:pStyle w:val="RepTable"/>
            </w:pPr>
            <w:r>
              <w:lastRenderedPageBreak/>
              <w:t>KCA 5.6</w:t>
            </w:r>
          </w:p>
        </w:tc>
        <w:tc>
          <w:tcPr>
            <w:tcW w:w="618" w:type="pct"/>
          </w:tcPr>
          <w:p w14:paraId="6E8FFA97" w14:textId="32B47E55" w:rsidR="00D3014A" w:rsidRPr="00D3014A" w:rsidRDefault="00D3014A" w:rsidP="00C9711F">
            <w:pPr>
              <w:pStyle w:val="RepTable"/>
              <w:rPr>
                <w:highlight w:val="black"/>
              </w:rPr>
            </w:pPr>
            <w:r w:rsidRPr="00D3014A">
              <w:rPr>
                <w:highlight w:val="black"/>
              </w:rPr>
              <w:t>xxxxxxxxxxxxx</w:t>
            </w:r>
          </w:p>
          <w:p w14:paraId="42CC2BC2" w14:textId="76DB9286" w:rsidR="00C9711F" w:rsidRDefault="00D3014A" w:rsidP="00C9711F">
            <w:pPr>
              <w:pStyle w:val="RepTable"/>
            </w:pPr>
            <w:r w:rsidRPr="00D3014A">
              <w:rPr>
                <w:highlight w:val="black"/>
              </w:rPr>
              <w:t>xxxxxx</w:t>
            </w:r>
          </w:p>
        </w:tc>
        <w:tc>
          <w:tcPr>
            <w:tcW w:w="252" w:type="pct"/>
          </w:tcPr>
          <w:p w14:paraId="2DB79429" w14:textId="69B689C2" w:rsidR="00C9711F" w:rsidRDefault="00D3014A" w:rsidP="00C9711F">
            <w:pPr>
              <w:pStyle w:val="RepTable"/>
              <w:jc w:val="center"/>
            </w:pPr>
            <w:r w:rsidRPr="00D3014A">
              <w:rPr>
                <w:highlight w:val="black"/>
              </w:rPr>
              <w:t>xxxx</w:t>
            </w:r>
          </w:p>
        </w:tc>
        <w:tc>
          <w:tcPr>
            <w:tcW w:w="2931" w:type="pct"/>
          </w:tcPr>
          <w:p w14:paraId="76BBA4D6" w14:textId="77777777" w:rsidR="00C9711F" w:rsidRDefault="00C9711F" w:rsidP="00C9711F">
            <w:pPr>
              <w:pStyle w:val="RepTable"/>
            </w:pPr>
            <w:r>
              <w:t xml:space="preserve">Laboratory Animals </w:t>
            </w:r>
          </w:p>
          <w:p w14:paraId="17AF8B93" w14:textId="77777777" w:rsidR="00C9711F" w:rsidRDefault="00C9711F" w:rsidP="00C9711F">
            <w:pPr>
              <w:pStyle w:val="RepTable"/>
            </w:pPr>
            <w:r>
              <w:t xml:space="preserve">11, 193-194 </w:t>
            </w:r>
          </w:p>
          <w:p w14:paraId="448A342F" w14:textId="77777777" w:rsidR="00C9711F" w:rsidRDefault="00C9711F" w:rsidP="00C9711F">
            <w:pPr>
              <w:pStyle w:val="RepTable"/>
            </w:pPr>
            <w:r>
              <w:t>Published</w:t>
            </w:r>
          </w:p>
        </w:tc>
        <w:tc>
          <w:tcPr>
            <w:tcW w:w="357" w:type="pct"/>
          </w:tcPr>
          <w:p w14:paraId="0500C83E" w14:textId="77777777" w:rsidR="00C9711F" w:rsidRDefault="00C9711F" w:rsidP="00C9711F">
            <w:pPr>
              <w:pStyle w:val="RepTable"/>
              <w:jc w:val="center"/>
            </w:pPr>
            <w:r>
              <w:t>Y</w:t>
            </w:r>
          </w:p>
        </w:tc>
        <w:tc>
          <w:tcPr>
            <w:tcW w:w="402" w:type="pct"/>
          </w:tcPr>
          <w:p w14:paraId="0A0EABD9" w14:textId="77777777" w:rsidR="00C9711F" w:rsidRDefault="00C9711F" w:rsidP="00C9711F">
            <w:pPr>
              <w:pStyle w:val="RepTable"/>
              <w:jc w:val="center"/>
            </w:pPr>
            <w:r>
              <w:t>N/A</w:t>
            </w:r>
          </w:p>
        </w:tc>
      </w:tr>
      <w:tr w:rsidR="00A046A7" w:rsidRPr="008E45B5" w14:paraId="70D2C7FA" w14:textId="77777777" w:rsidTr="00DA3955">
        <w:tc>
          <w:tcPr>
            <w:tcW w:w="440" w:type="pct"/>
          </w:tcPr>
          <w:p w14:paraId="7F572658" w14:textId="77777777" w:rsidR="00C9711F" w:rsidRDefault="00A15F05" w:rsidP="00C9711F">
            <w:pPr>
              <w:pStyle w:val="RepTable"/>
            </w:pPr>
            <w:r>
              <w:t>KCA 5.6.6</w:t>
            </w:r>
          </w:p>
        </w:tc>
        <w:tc>
          <w:tcPr>
            <w:tcW w:w="618" w:type="pct"/>
          </w:tcPr>
          <w:p w14:paraId="4D66E97E" w14:textId="77777777" w:rsidR="00C9711F" w:rsidRDefault="00A15F05" w:rsidP="00C9711F">
            <w:pPr>
              <w:pStyle w:val="RepTable"/>
            </w:pPr>
            <w:r>
              <w:t>Anonymous</w:t>
            </w:r>
          </w:p>
        </w:tc>
        <w:tc>
          <w:tcPr>
            <w:tcW w:w="252" w:type="pct"/>
          </w:tcPr>
          <w:p w14:paraId="0018536E" w14:textId="77777777" w:rsidR="00C9711F" w:rsidRDefault="00A15F05" w:rsidP="00C9711F">
            <w:pPr>
              <w:pStyle w:val="RepTable"/>
              <w:jc w:val="center"/>
            </w:pPr>
            <w:r>
              <w:t>2014</w:t>
            </w:r>
          </w:p>
        </w:tc>
        <w:tc>
          <w:tcPr>
            <w:tcW w:w="2931" w:type="pct"/>
          </w:tcPr>
          <w:p w14:paraId="40454F78" w14:textId="77777777" w:rsidR="00A15F05" w:rsidRDefault="00A15F05" w:rsidP="00C9711F">
            <w:pPr>
              <w:pStyle w:val="RepTable"/>
            </w:pPr>
            <w:r>
              <w:t xml:space="preserve">Position Paper: Iodosulfuron-methyl-sodium. </w:t>
            </w:r>
          </w:p>
          <w:p w14:paraId="3E068463" w14:textId="77777777" w:rsidR="00A15F05" w:rsidRDefault="00A15F05" w:rsidP="00C9711F">
            <w:pPr>
              <w:pStyle w:val="RepTable"/>
            </w:pPr>
            <w:r>
              <w:t xml:space="preserve">Response to initial questions from kemI during 2014 re-registration process. </w:t>
            </w:r>
          </w:p>
          <w:p w14:paraId="1B11B09F" w14:textId="77777777" w:rsidR="00A15F05" w:rsidRDefault="00A15F05" w:rsidP="00C9711F">
            <w:pPr>
              <w:pStyle w:val="RepTable"/>
            </w:pPr>
            <w:r>
              <w:t xml:space="preserve">Edition Number: M-502267- 01-1 </w:t>
            </w:r>
          </w:p>
          <w:p w14:paraId="10B17165" w14:textId="77777777" w:rsidR="00C9711F" w:rsidRDefault="00A15F05" w:rsidP="00C9711F">
            <w:pPr>
              <w:pStyle w:val="RepTable"/>
            </w:pPr>
            <w:r>
              <w:t>Date: 2014-11-18</w:t>
            </w:r>
          </w:p>
        </w:tc>
        <w:tc>
          <w:tcPr>
            <w:tcW w:w="357" w:type="pct"/>
          </w:tcPr>
          <w:p w14:paraId="0257FAEC" w14:textId="77777777" w:rsidR="00C9711F" w:rsidRDefault="00CC6DB9" w:rsidP="00C9711F">
            <w:pPr>
              <w:pStyle w:val="RepTable"/>
              <w:jc w:val="center"/>
            </w:pPr>
            <w:r>
              <w:t>Y</w:t>
            </w:r>
          </w:p>
        </w:tc>
        <w:tc>
          <w:tcPr>
            <w:tcW w:w="402" w:type="pct"/>
          </w:tcPr>
          <w:p w14:paraId="0441F14D" w14:textId="77777777" w:rsidR="00C9711F" w:rsidRDefault="00A15F05" w:rsidP="00C9711F">
            <w:pPr>
              <w:pStyle w:val="RepTable"/>
              <w:jc w:val="center"/>
            </w:pPr>
            <w:r>
              <w:t>Bayer CropScience</w:t>
            </w:r>
          </w:p>
        </w:tc>
      </w:tr>
      <w:tr w:rsidR="00A046A7" w:rsidRPr="008E45B5" w14:paraId="68A1958F" w14:textId="77777777" w:rsidTr="00DA3955">
        <w:tc>
          <w:tcPr>
            <w:tcW w:w="440" w:type="pct"/>
          </w:tcPr>
          <w:p w14:paraId="614EAAB5" w14:textId="77777777" w:rsidR="00CC6DB9" w:rsidRDefault="00CC6DB9" w:rsidP="00CC6DB9">
            <w:pPr>
              <w:pStyle w:val="RepTable"/>
            </w:pPr>
            <w:r>
              <w:t>KCA 5.6.6</w:t>
            </w:r>
          </w:p>
        </w:tc>
        <w:tc>
          <w:tcPr>
            <w:tcW w:w="618" w:type="pct"/>
          </w:tcPr>
          <w:p w14:paraId="21F7DE36" w14:textId="77777777" w:rsidR="00CC6DB9" w:rsidRDefault="00CC6DB9" w:rsidP="00CC6DB9">
            <w:pPr>
              <w:pStyle w:val="RepTable"/>
            </w:pPr>
            <w:r>
              <w:t>Anonymous</w:t>
            </w:r>
          </w:p>
        </w:tc>
        <w:tc>
          <w:tcPr>
            <w:tcW w:w="252" w:type="pct"/>
          </w:tcPr>
          <w:p w14:paraId="3D148C24" w14:textId="77777777" w:rsidR="00CC6DB9" w:rsidRDefault="00CC6DB9" w:rsidP="00CC6DB9">
            <w:pPr>
              <w:pStyle w:val="RepTable"/>
              <w:jc w:val="center"/>
            </w:pPr>
            <w:r>
              <w:t>2015</w:t>
            </w:r>
          </w:p>
        </w:tc>
        <w:tc>
          <w:tcPr>
            <w:tcW w:w="2931" w:type="pct"/>
          </w:tcPr>
          <w:p w14:paraId="585128B4" w14:textId="77777777" w:rsidR="00CC6DB9" w:rsidRDefault="00CC6DB9" w:rsidP="00CC6DB9">
            <w:pPr>
              <w:pStyle w:val="RepTable"/>
            </w:pPr>
            <w:r>
              <w:t xml:space="preserve">Position Paper: Iodosulfuron-methyl-sodium. </w:t>
            </w:r>
          </w:p>
          <w:p w14:paraId="3C93633F" w14:textId="77777777" w:rsidR="00CC6DB9" w:rsidRDefault="00CC6DB9" w:rsidP="00CC6DB9">
            <w:pPr>
              <w:pStyle w:val="RepTable"/>
            </w:pPr>
            <w:r>
              <w:t xml:space="preserve">Response to further questions from kemI during re-registration process. </w:t>
            </w:r>
          </w:p>
          <w:p w14:paraId="7D534A44" w14:textId="77777777" w:rsidR="00CC6DB9" w:rsidRDefault="00CC6DB9" w:rsidP="00CC6DB9">
            <w:pPr>
              <w:pStyle w:val="RepTable"/>
            </w:pPr>
            <w:r>
              <w:t xml:space="preserve">Edition Number: - </w:t>
            </w:r>
          </w:p>
          <w:p w14:paraId="7F54FF7F" w14:textId="77777777" w:rsidR="00CC6DB9" w:rsidRDefault="00CC6DB9" w:rsidP="00CC6DB9">
            <w:pPr>
              <w:pStyle w:val="RepTable"/>
            </w:pPr>
            <w:r>
              <w:t>Date: 2015-01-27</w:t>
            </w:r>
          </w:p>
        </w:tc>
        <w:tc>
          <w:tcPr>
            <w:tcW w:w="357" w:type="pct"/>
          </w:tcPr>
          <w:p w14:paraId="7ADAA172" w14:textId="77777777" w:rsidR="00CC6DB9" w:rsidRDefault="00CC6DB9" w:rsidP="00CC6DB9">
            <w:pPr>
              <w:pStyle w:val="RepTable"/>
              <w:jc w:val="center"/>
            </w:pPr>
            <w:r>
              <w:t>Y</w:t>
            </w:r>
          </w:p>
        </w:tc>
        <w:tc>
          <w:tcPr>
            <w:tcW w:w="402" w:type="pct"/>
          </w:tcPr>
          <w:p w14:paraId="30708B6D" w14:textId="77777777" w:rsidR="00CC6DB9" w:rsidRDefault="00CC6DB9" w:rsidP="00CC6DB9">
            <w:pPr>
              <w:pStyle w:val="RepTable"/>
              <w:jc w:val="center"/>
            </w:pPr>
            <w:r>
              <w:t>Bayer CropScience</w:t>
            </w:r>
          </w:p>
        </w:tc>
      </w:tr>
      <w:tr w:rsidR="00A046A7" w:rsidRPr="008E45B5" w14:paraId="349EAB96" w14:textId="77777777" w:rsidTr="00DA3955">
        <w:tc>
          <w:tcPr>
            <w:tcW w:w="440" w:type="pct"/>
          </w:tcPr>
          <w:p w14:paraId="19F37B4C" w14:textId="77777777" w:rsidR="00B71958" w:rsidRDefault="00B71958" w:rsidP="00B71958">
            <w:pPr>
              <w:pStyle w:val="RepTable"/>
            </w:pPr>
            <w:r>
              <w:t>KCA 5.6.1 /01</w:t>
            </w:r>
          </w:p>
        </w:tc>
        <w:tc>
          <w:tcPr>
            <w:tcW w:w="618" w:type="pct"/>
          </w:tcPr>
          <w:p w14:paraId="2CCDDF1D" w14:textId="77777777" w:rsidR="00B71958" w:rsidRDefault="00B71958" w:rsidP="00B71958">
            <w:pPr>
              <w:pStyle w:val="RepTable"/>
            </w:pPr>
            <w:r>
              <w:t>Anonymous</w:t>
            </w:r>
          </w:p>
        </w:tc>
        <w:tc>
          <w:tcPr>
            <w:tcW w:w="252" w:type="pct"/>
          </w:tcPr>
          <w:p w14:paraId="70F52077" w14:textId="77777777" w:rsidR="00B71958" w:rsidRDefault="00B71958" w:rsidP="00B71958">
            <w:pPr>
              <w:pStyle w:val="RepTable"/>
              <w:jc w:val="center"/>
            </w:pPr>
            <w:r>
              <w:t>1998</w:t>
            </w:r>
          </w:p>
        </w:tc>
        <w:tc>
          <w:tcPr>
            <w:tcW w:w="2931" w:type="pct"/>
          </w:tcPr>
          <w:p w14:paraId="06EB79A2" w14:textId="77777777" w:rsidR="00B71958" w:rsidRDefault="00B71958" w:rsidP="00B71958">
            <w:pPr>
              <w:pStyle w:val="RepTable"/>
            </w:pPr>
            <w:r>
              <w:t xml:space="preserve">Range finding feeding-reproduction study for a two-generation reproduction toxicity study in rats Hoe 115008 substance technical Code: Hoe 115008 00 ZC89 0001 </w:t>
            </w:r>
          </w:p>
          <w:p w14:paraId="12A5EDD5" w14:textId="77777777" w:rsidR="00B71958" w:rsidRDefault="00B71958" w:rsidP="00B71958">
            <w:pPr>
              <w:pStyle w:val="RepTable"/>
            </w:pPr>
            <w:r>
              <w:t xml:space="preserve">Bayer CropScience, </w:t>
            </w:r>
          </w:p>
          <w:p w14:paraId="02A1BDC7" w14:textId="77777777" w:rsidR="00B71958" w:rsidRDefault="00B71958" w:rsidP="00B71958">
            <w:pPr>
              <w:pStyle w:val="RepTable"/>
            </w:pPr>
            <w:r>
              <w:t xml:space="preserve">Report No.: C001447, </w:t>
            </w:r>
          </w:p>
          <w:p w14:paraId="11FA3404" w14:textId="77777777" w:rsidR="00B71958" w:rsidRDefault="00B71958" w:rsidP="00B71958">
            <w:pPr>
              <w:pStyle w:val="RepTable"/>
            </w:pPr>
            <w:r>
              <w:t xml:space="preserve">Report includes Trial Nos.: 96.0406 </w:t>
            </w:r>
          </w:p>
          <w:p w14:paraId="46AA4430" w14:textId="77777777" w:rsidR="00B71958" w:rsidRDefault="00B71958" w:rsidP="00B71958">
            <w:pPr>
              <w:pStyle w:val="RepTable"/>
            </w:pPr>
            <w:r>
              <w:t xml:space="preserve">Edition Number: M-182647- 01-1 </w:t>
            </w:r>
          </w:p>
          <w:p w14:paraId="0D06C1E7" w14:textId="77777777" w:rsidR="00B71958" w:rsidRDefault="00B71958" w:rsidP="00B71958">
            <w:pPr>
              <w:pStyle w:val="RepTable"/>
            </w:pPr>
            <w:r>
              <w:t xml:space="preserve">EPA MRID No.: 45108817 </w:t>
            </w:r>
          </w:p>
          <w:p w14:paraId="574973F0" w14:textId="77777777" w:rsidR="00B71958" w:rsidRDefault="00B71958" w:rsidP="00B71958">
            <w:pPr>
              <w:pStyle w:val="RepTable"/>
            </w:pPr>
            <w:r>
              <w:t xml:space="preserve">Date: 1998-10-16 </w:t>
            </w:r>
          </w:p>
          <w:p w14:paraId="37F1A0CB" w14:textId="77777777" w:rsidR="00B71958" w:rsidRDefault="00B71958" w:rsidP="00B71958">
            <w:pPr>
              <w:pStyle w:val="RepTable"/>
            </w:pPr>
            <w:r>
              <w:t xml:space="preserve">GLP/GEP: yes </w:t>
            </w:r>
          </w:p>
          <w:p w14:paraId="4BB26715" w14:textId="77777777" w:rsidR="00B71958" w:rsidRDefault="00B71958" w:rsidP="00B71958">
            <w:pPr>
              <w:pStyle w:val="RepTable"/>
            </w:pPr>
            <w:r>
              <w:t>Unpublished</w:t>
            </w:r>
          </w:p>
        </w:tc>
        <w:tc>
          <w:tcPr>
            <w:tcW w:w="357" w:type="pct"/>
          </w:tcPr>
          <w:p w14:paraId="16297A95" w14:textId="77777777" w:rsidR="00B71958" w:rsidRDefault="00B71958" w:rsidP="00B71958">
            <w:pPr>
              <w:pStyle w:val="RepTable"/>
              <w:jc w:val="center"/>
            </w:pPr>
            <w:r>
              <w:t>Y</w:t>
            </w:r>
          </w:p>
        </w:tc>
        <w:tc>
          <w:tcPr>
            <w:tcW w:w="402" w:type="pct"/>
          </w:tcPr>
          <w:p w14:paraId="50505376" w14:textId="77777777" w:rsidR="00B71958" w:rsidRDefault="00B71958" w:rsidP="00B71958">
            <w:pPr>
              <w:pStyle w:val="RepTable"/>
              <w:jc w:val="center"/>
            </w:pPr>
            <w:r>
              <w:t>Bayer CropScience</w:t>
            </w:r>
          </w:p>
        </w:tc>
      </w:tr>
      <w:tr w:rsidR="00A046A7" w:rsidRPr="008E45B5" w14:paraId="586F768A" w14:textId="77777777" w:rsidTr="00DA3955">
        <w:tc>
          <w:tcPr>
            <w:tcW w:w="440" w:type="pct"/>
          </w:tcPr>
          <w:p w14:paraId="46296B8A" w14:textId="77777777" w:rsidR="00092F8D" w:rsidRDefault="00092F8D" w:rsidP="00092F8D">
            <w:pPr>
              <w:pStyle w:val="RepTable"/>
            </w:pPr>
            <w:r>
              <w:t>KCA 5.6.1 /02</w:t>
            </w:r>
          </w:p>
        </w:tc>
        <w:tc>
          <w:tcPr>
            <w:tcW w:w="618" w:type="pct"/>
          </w:tcPr>
          <w:p w14:paraId="3E0F6300" w14:textId="77777777" w:rsidR="00092F8D" w:rsidRDefault="00092F8D" w:rsidP="00092F8D">
            <w:pPr>
              <w:pStyle w:val="RepTable"/>
            </w:pPr>
            <w:r>
              <w:t>Anonymous</w:t>
            </w:r>
          </w:p>
        </w:tc>
        <w:tc>
          <w:tcPr>
            <w:tcW w:w="252" w:type="pct"/>
          </w:tcPr>
          <w:p w14:paraId="6F55D6FB" w14:textId="77777777" w:rsidR="00092F8D" w:rsidRDefault="00092F8D" w:rsidP="00092F8D">
            <w:pPr>
              <w:pStyle w:val="RepTable"/>
              <w:jc w:val="center"/>
            </w:pPr>
            <w:r>
              <w:t>1998</w:t>
            </w:r>
          </w:p>
        </w:tc>
        <w:tc>
          <w:tcPr>
            <w:tcW w:w="2931" w:type="pct"/>
          </w:tcPr>
          <w:p w14:paraId="4B254F2C" w14:textId="77777777" w:rsidR="00092F8D" w:rsidRDefault="00092F8D" w:rsidP="00092F8D">
            <w:pPr>
              <w:pStyle w:val="RepTable"/>
            </w:pPr>
            <w:r>
              <w:t xml:space="preserve">Two-generation feeding-reproduction toxicity study in rats Hoe 115008 substance technical Code: Hoe 115008 00 ZC89 0001 </w:t>
            </w:r>
          </w:p>
          <w:p w14:paraId="715B2BB7" w14:textId="77777777" w:rsidR="00092F8D" w:rsidRDefault="00092F8D" w:rsidP="00092F8D">
            <w:pPr>
              <w:pStyle w:val="RepTable"/>
            </w:pPr>
            <w:r>
              <w:t xml:space="preserve">Bayer CropScience, </w:t>
            </w:r>
          </w:p>
          <w:p w14:paraId="51A8F86D" w14:textId="77777777" w:rsidR="00092F8D" w:rsidRDefault="00092F8D" w:rsidP="00092F8D">
            <w:pPr>
              <w:pStyle w:val="RepTable"/>
            </w:pPr>
            <w:r>
              <w:t xml:space="preserve">Report No.: C001514, </w:t>
            </w:r>
          </w:p>
          <w:p w14:paraId="5A4F4BA2" w14:textId="77777777" w:rsidR="00092F8D" w:rsidRDefault="00092F8D" w:rsidP="00092F8D">
            <w:pPr>
              <w:pStyle w:val="RepTable"/>
            </w:pPr>
            <w:r>
              <w:t xml:space="preserve">Report includes Trial Nos.: 96.0699 </w:t>
            </w:r>
          </w:p>
          <w:p w14:paraId="2F155E1E" w14:textId="77777777" w:rsidR="00092F8D" w:rsidRDefault="00092F8D" w:rsidP="00092F8D">
            <w:pPr>
              <w:pStyle w:val="RepTable"/>
            </w:pPr>
            <w:r>
              <w:t xml:space="preserve">Edition Number: M-182825- 01-1 </w:t>
            </w:r>
          </w:p>
          <w:p w14:paraId="61C87DB0" w14:textId="77777777" w:rsidR="00092F8D" w:rsidRDefault="00092F8D" w:rsidP="00092F8D">
            <w:pPr>
              <w:pStyle w:val="RepTable"/>
            </w:pPr>
            <w:r>
              <w:t xml:space="preserve">EPA MRID No.: 45108818 </w:t>
            </w:r>
          </w:p>
          <w:p w14:paraId="638AAC24" w14:textId="77777777" w:rsidR="00092F8D" w:rsidRDefault="00092F8D" w:rsidP="00092F8D">
            <w:pPr>
              <w:pStyle w:val="RepTable"/>
            </w:pPr>
            <w:r>
              <w:t xml:space="preserve">Date: 1998-11-09 </w:t>
            </w:r>
          </w:p>
          <w:p w14:paraId="59FACDCC" w14:textId="77777777" w:rsidR="00092F8D" w:rsidRDefault="00092F8D" w:rsidP="00092F8D">
            <w:pPr>
              <w:pStyle w:val="RepTable"/>
            </w:pPr>
            <w:r>
              <w:t xml:space="preserve">GLP/GEP: yes </w:t>
            </w:r>
          </w:p>
          <w:p w14:paraId="05B5FA75" w14:textId="77777777" w:rsidR="00092F8D" w:rsidRDefault="00092F8D" w:rsidP="00092F8D">
            <w:pPr>
              <w:pStyle w:val="RepTable"/>
            </w:pPr>
            <w:r>
              <w:lastRenderedPageBreak/>
              <w:t>Unpublished</w:t>
            </w:r>
          </w:p>
        </w:tc>
        <w:tc>
          <w:tcPr>
            <w:tcW w:w="357" w:type="pct"/>
          </w:tcPr>
          <w:p w14:paraId="31560AD5" w14:textId="77777777" w:rsidR="00092F8D" w:rsidRDefault="00092F8D" w:rsidP="00092F8D">
            <w:pPr>
              <w:pStyle w:val="RepTable"/>
              <w:jc w:val="center"/>
            </w:pPr>
            <w:r>
              <w:lastRenderedPageBreak/>
              <w:t>Y</w:t>
            </w:r>
          </w:p>
        </w:tc>
        <w:tc>
          <w:tcPr>
            <w:tcW w:w="402" w:type="pct"/>
          </w:tcPr>
          <w:p w14:paraId="4CEA6D49" w14:textId="77777777" w:rsidR="00092F8D" w:rsidRDefault="00092F8D" w:rsidP="00092F8D">
            <w:pPr>
              <w:pStyle w:val="RepTable"/>
              <w:jc w:val="center"/>
            </w:pPr>
            <w:r>
              <w:t>Bayer CropScience</w:t>
            </w:r>
          </w:p>
        </w:tc>
      </w:tr>
      <w:tr w:rsidR="00A046A7" w:rsidRPr="008E45B5" w14:paraId="43D6C871" w14:textId="77777777" w:rsidTr="00DA3955">
        <w:tc>
          <w:tcPr>
            <w:tcW w:w="440" w:type="pct"/>
          </w:tcPr>
          <w:p w14:paraId="472370FC" w14:textId="77777777" w:rsidR="00E5246F" w:rsidRDefault="00E5246F" w:rsidP="00E5246F">
            <w:pPr>
              <w:pStyle w:val="RepTable"/>
            </w:pPr>
            <w:r>
              <w:t>KCA 5.6.2 /01</w:t>
            </w:r>
          </w:p>
        </w:tc>
        <w:tc>
          <w:tcPr>
            <w:tcW w:w="618" w:type="pct"/>
          </w:tcPr>
          <w:p w14:paraId="35B2601E" w14:textId="77777777" w:rsidR="00E5246F" w:rsidRDefault="00E5246F" w:rsidP="00E5246F">
            <w:pPr>
              <w:pStyle w:val="RepTable"/>
            </w:pPr>
            <w:r>
              <w:t>Anonymous</w:t>
            </w:r>
          </w:p>
        </w:tc>
        <w:tc>
          <w:tcPr>
            <w:tcW w:w="252" w:type="pct"/>
          </w:tcPr>
          <w:p w14:paraId="171E404F" w14:textId="77777777" w:rsidR="00E5246F" w:rsidRDefault="00E5246F" w:rsidP="00E5246F">
            <w:pPr>
              <w:pStyle w:val="RepTable"/>
              <w:jc w:val="center"/>
            </w:pPr>
            <w:r>
              <w:t>1996</w:t>
            </w:r>
          </w:p>
        </w:tc>
        <w:tc>
          <w:tcPr>
            <w:tcW w:w="2931" w:type="pct"/>
          </w:tcPr>
          <w:p w14:paraId="7E95CF44" w14:textId="77777777" w:rsidR="00E5246F" w:rsidRDefault="00E5246F" w:rsidP="00E5246F">
            <w:pPr>
              <w:pStyle w:val="RepTable"/>
            </w:pPr>
            <w:r>
              <w:t xml:space="preserve">Range finding embryotoxicity study after oral administration in Wistar rats Hoe 115008 substance, technical Code: Hoe 115008 00 ZC89 0001 </w:t>
            </w:r>
          </w:p>
          <w:p w14:paraId="543D6939" w14:textId="77777777" w:rsidR="00E5246F" w:rsidRDefault="00E5246F" w:rsidP="00E5246F">
            <w:pPr>
              <w:pStyle w:val="RepTable"/>
            </w:pPr>
            <w:r>
              <w:t xml:space="preserve">Bayer CropScience, </w:t>
            </w:r>
          </w:p>
          <w:p w14:paraId="52FAA3EC" w14:textId="77777777" w:rsidR="00E5246F" w:rsidRDefault="00E5246F" w:rsidP="00E5246F">
            <w:pPr>
              <w:pStyle w:val="RepTable"/>
            </w:pPr>
            <w:r>
              <w:t xml:space="preserve">Report No.: A56889, </w:t>
            </w:r>
          </w:p>
          <w:p w14:paraId="746F6401" w14:textId="77777777" w:rsidR="00E5246F" w:rsidRDefault="00E5246F" w:rsidP="00E5246F">
            <w:pPr>
              <w:pStyle w:val="RepTable"/>
            </w:pPr>
            <w:r>
              <w:t xml:space="preserve">Report includes Trial Nos.: 95.0316 </w:t>
            </w:r>
          </w:p>
          <w:p w14:paraId="705C814E" w14:textId="77777777" w:rsidR="00E5246F" w:rsidRDefault="00E5246F" w:rsidP="00E5246F">
            <w:pPr>
              <w:pStyle w:val="RepTable"/>
            </w:pPr>
            <w:r>
              <w:t xml:space="preserve">Edition Number: M-140665- 01-1 </w:t>
            </w:r>
          </w:p>
          <w:p w14:paraId="27D992C9" w14:textId="77777777" w:rsidR="00E5246F" w:rsidRDefault="00E5246F" w:rsidP="00E5246F">
            <w:pPr>
              <w:pStyle w:val="RepTable"/>
            </w:pPr>
            <w:r>
              <w:t xml:space="preserve">EPA MRID No.: 45108819 </w:t>
            </w:r>
          </w:p>
          <w:p w14:paraId="60E0EFD3" w14:textId="77777777" w:rsidR="00E5246F" w:rsidRDefault="00E5246F" w:rsidP="00E5246F">
            <w:pPr>
              <w:pStyle w:val="RepTable"/>
            </w:pPr>
            <w:r>
              <w:t xml:space="preserve">Date: 1996-05-16 </w:t>
            </w:r>
          </w:p>
          <w:p w14:paraId="305D6472" w14:textId="77777777" w:rsidR="00E5246F" w:rsidRDefault="00E5246F" w:rsidP="00E5246F">
            <w:pPr>
              <w:pStyle w:val="RepTable"/>
            </w:pPr>
            <w:r>
              <w:t xml:space="preserve">GLP/GEP: no </w:t>
            </w:r>
          </w:p>
          <w:p w14:paraId="09E32762" w14:textId="77777777" w:rsidR="00E5246F" w:rsidRDefault="00E5246F" w:rsidP="00E5246F">
            <w:pPr>
              <w:pStyle w:val="RepTable"/>
            </w:pPr>
            <w:r>
              <w:t>Unpublished</w:t>
            </w:r>
          </w:p>
        </w:tc>
        <w:tc>
          <w:tcPr>
            <w:tcW w:w="357" w:type="pct"/>
          </w:tcPr>
          <w:p w14:paraId="6A6A9664" w14:textId="77777777" w:rsidR="00E5246F" w:rsidRDefault="00E5246F" w:rsidP="00E5246F">
            <w:pPr>
              <w:pStyle w:val="RepTable"/>
              <w:jc w:val="center"/>
            </w:pPr>
            <w:r>
              <w:t>Y</w:t>
            </w:r>
          </w:p>
        </w:tc>
        <w:tc>
          <w:tcPr>
            <w:tcW w:w="402" w:type="pct"/>
          </w:tcPr>
          <w:p w14:paraId="16187896" w14:textId="77777777" w:rsidR="00E5246F" w:rsidRDefault="00E5246F" w:rsidP="00E5246F">
            <w:pPr>
              <w:pStyle w:val="RepTable"/>
              <w:jc w:val="center"/>
            </w:pPr>
            <w:r>
              <w:t>Bayer CropScience</w:t>
            </w:r>
          </w:p>
        </w:tc>
      </w:tr>
      <w:tr w:rsidR="00A046A7" w:rsidRPr="008E45B5" w14:paraId="7DB66727" w14:textId="77777777" w:rsidTr="00DA3955">
        <w:tc>
          <w:tcPr>
            <w:tcW w:w="440" w:type="pct"/>
          </w:tcPr>
          <w:p w14:paraId="21D46880" w14:textId="77777777" w:rsidR="005705DE" w:rsidRDefault="005705DE" w:rsidP="005705DE">
            <w:pPr>
              <w:pStyle w:val="RepTable"/>
            </w:pPr>
            <w:r>
              <w:t>KCA 5.6.2 /02</w:t>
            </w:r>
          </w:p>
        </w:tc>
        <w:tc>
          <w:tcPr>
            <w:tcW w:w="618" w:type="pct"/>
          </w:tcPr>
          <w:p w14:paraId="6CB9BAFB" w14:textId="77777777" w:rsidR="005705DE" w:rsidRDefault="005705DE" w:rsidP="005705DE">
            <w:pPr>
              <w:pStyle w:val="RepTable"/>
            </w:pPr>
            <w:r>
              <w:t>Anonymous</w:t>
            </w:r>
          </w:p>
        </w:tc>
        <w:tc>
          <w:tcPr>
            <w:tcW w:w="252" w:type="pct"/>
          </w:tcPr>
          <w:p w14:paraId="2C473023" w14:textId="77777777" w:rsidR="005705DE" w:rsidRDefault="005705DE" w:rsidP="005705DE">
            <w:pPr>
              <w:pStyle w:val="RepTable"/>
              <w:jc w:val="center"/>
            </w:pPr>
            <w:r>
              <w:t>1996</w:t>
            </w:r>
          </w:p>
        </w:tc>
        <w:tc>
          <w:tcPr>
            <w:tcW w:w="2931" w:type="pct"/>
          </w:tcPr>
          <w:p w14:paraId="420E796B" w14:textId="77777777" w:rsidR="005705DE" w:rsidRDefault="005705DE" w:rsidP="005705DE">
            <w:pPr>
              <w:pStyle w:val="RepTable"/>
            </w:pPr>
            <w:r>
              <w:t xml:space="preserve">Oral developmental toxicity (teratogenicity) study - rat Hoe 115008 substance, technical Code: Hoe 115008 00 ZC89 0001 </w:t>
            </w:r>
          </w:p>
          <w:p w14:paraId="4054DB62" w14:textId="77777777" w:rsidR="005705DE" w:rsidRDefault="005705DE" w:rsidP="005705DE">
            <w:pPr>
              <w:pStyle w:val="RepTable"/>
            </w:pPr>
            <w:r>
              <w:t xml:space="preserve">Bayer CropScience, </w:t>
            </w:r>
          </w:p>
          <w:p w14:paraId="12710C75" w14:textId="77777777" w:rsidR="005705DE" w:rsidRDefault="005705DE" w:rsidP="005705DE">
            <w:pPr>
              <w:pStyle w:val="RepTable"/>
            </w:pPr>
            <w:r>
              <w:t xml:space="preserve">Report No.: A57677, </w:t>
            </w:r>
          </w:p>
          <w:p w14:paraId="15F78D6B" w14:textId="77777777" w:rsidR="005705DE" w:rsidRDefault="005705DE" w:rsidP="005705DE">
            <w:pPr>
              <w:pStyle w:val="RepTable"/>
            </w:pPr>
            <w:r>
              <w:t xml:space="preserve">Report includes Trial Nos.: 95.0354 </w:t>
            </w:r>
          </w:p>
          <w:p w14:paraId="54F8FC17" w14:textId="77777777" w:rsidR="005705DE" w:rsidRDefault="005705DE" w:rsidP="005705DE">
            <w:pPr>
              <w:pStyle w:val="RepTable"/>
            </w:pPr>
            <w:r>
              <w:t xml:space="preserve">Edition Number: M-141359- 01-1 </w:t>
            </w:r>
          </w:p>
          <w:p w14:paraId="6EEBDD5D" w14:textId="77777777" w:rsidR="005705DE" w:rsidRDefault="005705DE" w:rsidP="005705DE">
            <w:pPr>
              <w:pStyle w:val="RepTable"/>
            </w:pPr>
            <w:r>
              <w:t xml:space="preserve">EPA MRID No.: 45108820 </w:t>
            </w:r>
          </w:p>
          <w:p w14:paraId="69981EE9" w14:textId="77777777" w:rsidR="005705DE" w:rsidRDefault="005705DE" w:rsidP="005705DE">
            <w:pPr>
              <w:pStyle w:val="RepTable"/>
            </w:pPr>
            <w:r>
              <w:t xml:space="preserve">Date: 1996-10-23 </w:t>
            </w:r>
          </w:p>
          <w:p w14:paraId="0BE6C0AA" w14:textId="77777777" w:rsidR="005705DE" w:rsidRDefault="005705DE" w:rsidP="005705DE">
            <w:pPr>
              <w:pStyle w:val="RepTable"/>
            </w:pPr>
            <w:r>
              <w:t xml:space="preserve">GLP/GEP: yes </w:t>
            </w:r>
          </w:p>
          <w:p w14:paraId="2E7A0271" w14:textId="77777777" w:rsidR="005705DE" w:rsidRDefault="005705DE" w:rsidP="005705DE">
            <w:pPr>
              <w:pStyle w:val="RepTable"/>
            </w:pPr>
            <w:r>
              <w:t>Unpublished</w:t>
            </w:r>
          </w:p>
        </w:tc>
        <w:tc>
          <w:tcPr>
            <w:tcW w:w="357" w:type="pct"/>
          </w:tcPr>
          <w:p w14:paraId="19BC63DF" w14:textId="77777777" w:rsidR="005705DE" w:rsidRDefault="005705DE" w:rsidP="005705DE">
            <w:pPr>
              <w:pStyle w:val="RepTable"/>
              <w:jc w:val="center"/>
            </w:pPr>
            <w:r>
              <w:t>Y</w:t>
            </w:r>
          </w:p>
        </w:tc>
        <w:tc>
          <w:tcPr>
            <w:tcW w:w="402" w:type="pct"/>
          </w:tcPr>
          <w:p w14:paraId="6B502C0A" w14:textId="77777777" w:rsidR="005705DE" w:rsidRDefault="005705DE" w:rsidP="005705DE">
            <w:pPr>
              <w:pStyle w:val="RepTable"/>
              <w:jc w:val="center"/>
            </w:pPr>
            <w:r>
              <w:t>Bayer CropScience</w:t>
            </w:r>
          </w:p>
        </w:tc>
      </w:tr>
      <w:tr w:rsidR="00A046A7" w:rsidRPr="008E45B5" w14:paraId="06CE1192" w14:textId="77777777" w:rsidTr="00DA3955">
        <w:tc>
          <w:tcPr>
            <w:tcW w:w="440" w:type="pct"/>
          </w:tcPr>
          <w:p w14:paraId="59A0362F" w14:textId="77777777" w:rsidR="005705DE" w:rsidRDefault="005705DE" w:rsidP="005705DE">
            <w:pPr>
              <w:pStyle w:val="RepTable"/>
            </w:pPr>
            <w:r>
              <w:t>KCA 5.6.2 /03</w:t>
            </w:r>
          </w:p>
        </w:tc>
        <w:tc>
          <w:tcPr>
            <w:tcW w:w="618" w:type="pct"/>
          </w:tcPr>
          <w:p w14:paraId="724B7C04" w14:textId="77777777" w:rsidR="005705DE" w:rsidRDefault="005705DE" w:rsidP="005705DE">
            <w:pPr>
              <w:pStyle w:val="RepTable"/>
            </w:pPr>
            <w:r>
              <w:t>Anonymous</w:t>
            </w:r>
          </w:p>
        </w:tc>
        <w:tc>
          <w:tcPr>
            <w:tcW w:w="252" w:type="pct"/>
          </w:tcPr>
          <w:p w14:paraId="54E1A894" w14:textId="77777777" w:rsidR="005705DE" w:rsidRDefault="005705DE" w:rsidP="005705DE">
            <w:pPr>
              <w:pStyle w:val="RepTable"/>
              <w:jc w:val="center"/>
            </w:pPr>
            <w:r>
              <w:t>1996</w:t>
            </w:r>
          </w:p>
        </w:tc>
        <w:tc>
          <w:tcPr>
            <w:tcW w:w="2931" w:type="pct"/>
          </w:tcPr>
          <w:p w14:paraId="700D0ACE" w14:textId="77777777" w:rsidR="005705DE" w:rsidRDefault="005705DE" w:rsidP="005705DE">
            <w:pPr>
              <w:pStyle w:val="RepTable"/>
            </w:pPr>
            <w:r>
              <w:t xml:space="preserve">Range finding embryotoxicity study after oral administration in Himalayan rabbits Hoe 115008 substance, technical Code: Hoe 115008 00 ZC89 0001 </w:t>
            </w:r>
          </w:p>
          <w:p w14:paraId="3F648742" w14:textId="77777777" w:rsidR="005705DE" w:rsidRDefault="005705DE" w:rsidP="005705DE">
            <w:pPr>
              <w:pStyle w:val="RepTable"/>
            </w:pPr>
            <w:r>
              <w:t xml:space="preserve">Bayer CropScience, </w:t>
            </w:r>
          </w:p>
          <w:p w14:paraId="0EA5C3B9" w14:textId="77777777" w:rsidR="005705DE" w:rsidRDefault="005705DE" w:rsidP="005705DE">
            <w:pPr>
              <w:pStyle w:val="RepTable"/>
            </w:pPr>
            <w:r>
              <w:t xml:space="preserve">Report No.: A56721, </w:t>
            </w:r>
          </w:p>
          <w:p w14:paraId="08525465" w14:textId="77777777" w:rsidR="005705DE" w:rsidRDefault="005705DE" w:rsidP="005705DE">
            <w:pPr>
              <w:pStyle w:val="RepTable"/>
            </w:pPr>
            <w:r>
              <w:t>Report includes Trial Nos.: 95.0315</w:t>
            </w:r>
          </w:p>
          <w:p w14:paraId="597C6568" w14:textId="77777777" w:rsidR="005705DE" w:rsidRDefault="005705DE" w:rsidP="005705DE">
            <w:pPr>
              <w:pStyle w:val="RepTable"/>
            </w:pPr>
            <w:r>
              <w:t xml:space="preserve">Edition Number: M-140510- 01-1 </w:t>
            </w:r>
          </w:p>
          <w:p w14:paraId="144B21E6" w14:textId="77777777" w:rsidR="005705DE" w:rsidRDefault="005705DE" w:rsidP="005705DE">
            <w:pPr>
              <w:pStyle w:val="RepTable"/>
            </w:pPr>
            <w:r>
              <w:t xml:space="preserve">EPA MRID No.: 45108821 </w:t>
            </w:r>
          </w:p>
          <w:p w14:paraId="2160233D" w14:textId="77777777" w:rsidR="005705DE" w:rsidRDefault="005705DE" w:rsidP="005705DE">
            <w:pPr>
              <w:pStyle w:val="RepTable"/>
            </w:pPr>
            <w:r>
              <w:t xml:space="preserve">Date: 1996-04-16 </w:t>
            </w:r>
          </w:p>
          <w:p w14:paraId="003494DC" w14:textId="77777777" w:rsidR="005705DE" w:rsidRDefault="005705DE" w:rsidP="005705DE">
            <w:pPr>
              <w:pStyle w:val="RepTable"/>
            </w:pPr>
            <w:r>
              <w:t xml:space="preserve">GLP/GEP: no </w:t>
            </w:r>
          </w:p>
          <w:p w14:paraId="7C3F6A26" w14:textId="77777777" w:rsidR="005705DE" w:rsidRDefault="005705DE" w:rsidP="005705DE">
            <w:pPr>
              <w:pStyle w:val="RepTable"/>
            </w:pPr>
            <w:r>
              <w:t>Unpublished</w:t>
            </w:r>
          </w:p>
        </w:tc>
        <w:tc>
          <w:tcPr>
            <w:tcW w:w="357" w:type="pct"/>
          </w:tcPr>
          <w:p w14:paraId="27D836C8" w14:textId="77777777" w:rsidR="005705DE" w:rsidRDefault="005705DE" w:rsidP="005705DE">
            <w:pPr>
              <w:pStyle w:val="RepTable"/>
              <w:jc w:val="center"/>
            </w:pPr>
            <w:r>
              <w:t>Y</w:t>
            </w:r>
          </w:p>
        </w:tc>
        <w:tc>
          <w:tcPr>
            <w:tcW w:w="402" w:type="pct"/>
          </w:tcPr>
          <w:p w14:paraId="2CBA6C00" w14:textId="77777777" w:rsidR="005705DE" w:rsidRDefault="005705DE" w:rsidP="005705DE">
            <w:pPr>
              <w:pStyle w:val="RepTable"/>
              <w:jc w:val="center"/>
            </w:pPr>
            <w:r>
              <w:t>Bayer CropScience</w:t>
            </w:r>
          </w:p>
        </w:tc>
      </w:tr>
      <w:tr w:rsidR="00A046A7" w:rsidRPr="008E45B5" w14:paraId="70C3C260" w14:textId="77777777" w:rsidTr="00DA3955">
        <w:tc>
          <w:tcPr>
            <w:tcW w:w="440" w:type="pct"/>
          </w:tcPr>
          <w:p w14:paraId="2A84D227" w14:textId="77777777" w:rsidR="00D777E3" w:rsidRDefault="00D777E3" w:rsidP="00D777E3">
            <w:pPr>
              <w:pStyle w:val="RepTable"/>
            </w:pPr>
            <w:r>
              <w:lastRenderedPageBreak/>
              <w:t>KCA 5.6.2 /04</w:t>
            </w:r>
          </w:p>
        </w:tc>
        <w:tc>
          <w:tcPr>
            <w:tcW w:w="618" w:type="pct"/>
          </w:tcPr>
          <w:p w14:paraId="447ED9EA" w14:textId="77777777" w:rsidR="00D777E3" w:rsidRDefault="00D777E3" w:rsidP="00D777E3">
            <w:pPr>
              <w:pStyle w:val="RepTable"/>
            </w:pPr>
            <w:r>
              <w:t>Anonymous</w:t>
            </w:r>
          </w:p>
        </w:tc>
        <w:tc>
          <w:tcPr>
            <w:tcW w:w="252" w:type="pct"/>
          </w:tcPr>
          <w:p w14:paraId="517AC53E" w14:textId="77777777" w:rsidR="00D777E3" w:rsidRDefault="00D777E3" w:rsidP="00D777E3">
            <w:pPr>
              <w:pStyle w:val="RepTable"/>
              <w:jc w:val="center"/>
            </w:pPr>
            <w:r>
              <w:t>1996</w:t>
            </w:r>
          </w:p>
        </w:tc>
        <w:tc>
          <w:tcPr>
            <w:tcW w:w="2931" w:type="pct"/>
          </w:tcPr>
          <w:p w14:paraId="6DEDB031" w14:textId="77777777" w:rsidR="00D777E3" w:rsidRDefault="00D777E3" w:rsidP="00D777E3">
            <w:pPr>
              <w:pStyle w:val="RepTable"/>
            </w:pPr>
            <w:r>
              <w:t xml:space="preserve">Rabbit oral developmental toxicity (teratogenicity) study Hoe 115008 substance, technical Code: Hoe 115008 00 ZC89 0001 </w:t>
            </w:r>
          </w:p>
          <w:p w14:paraId="528D2B61" w14:textId="77777777" w:rsidR="00D777E3" w:rsidRDefault="00D777E3" w:rsidP="00D777E3">
            <w:pPr>
              <w:pStyle w:val="RepTable"/>
            </w:pPr>
            <w:r>
              <w:t xml:space="preserve">Bayer CropScience, </w:t>
            </w:r>
          </w:p>
          <w:p w14:paraId="0CC61184" w14:textId="77777777" w:rsidR="00D777E3" w:rsidRDefault="00D777E3" w:rsidP="00D777E3">
            <w:pPr>
              <w:pStyle w:val="RepTable"/>
            </w:pPr>
            <w:r>
              <w:t xml:space="preserve">Report No.: A57676, </w:t>
            </w:r>
          </w:p>
          <w:p w14:paraId="259AB04C" w14:textId="77777777" w:rsidR="00D777E3" w:rsidRDefault="00D777E3" w:rsidP="00D777E3">
            <w:pPr>
              <w:pStyle w:val="RepTable"/>
            </w:pPr>
            <w:r>
              <w:t xml:space="preserve">Report includes Trial Nos.: 96.0353 </w:t>
            </w:r>
          </w:p>
          <w:p w14:paraId="3A6A280E" w14:textId="77777777" w:rsidR="00D777E3" w:rsidRDefault="00D777E3" w:rsidP="00D777E3">
            <w:pPr>
              <w:pStyle w:val="RepTable"/>
            </w:pPr>
            <w:r>
              <w:t>Edition Number: M-141358- 01-1</w:t>
            </w:r>
          </w:p>
          <w:p w14:paraId="158F6FC3" w14:textId="77777777" w:rsidR="00D777E3" w:rsidRDefault="00D777E3" w:rsidP="00D777E3">
            <w:pPr>
              <w:pStyle w:val="RepTable"/>
            </w:pPr>
            <w:r>
              <w:t xml:space="preserve">EPA MRID No.: 45108901 </w:t>
            </w:r>
          </w:p>
          <w:p w14:paraId="3ABF5B0A" w14:textId="77777777" w:rsidR="00D777E3" w:rsidRDefault="00D777E3" w:rsidP="00D777E3">
            <w:pPr>
              <w:pStyle w:val="RepTable"/>
            </w:pPr>
            <w:r>
              <w:t xml:space="preserve">Date: 1996-10-10 </w:t>
            </w:r>
          </w:p>
          <w:p w14:paraId="5A14683F" w14:textId="77777777" w:rsidR="00D777E3" w:rsidRDefault="00D777E3" w:rsidP="00D777E3">
            <w:pPr>
              <w:pStyle w:val="RepTable"/>
            </w:pPr>
            <w:r>
              <w:t xml:space="preserve">GLP/GEP: yes, </w:t>
            </w:r>
          </w:p>
          <w:p w14:paraId="5BF01C04" w14:textId="77777777" w:rsidR="00D777E3" w:rsidRDefault="00D777E3" w:rsidP="00D777E3">
            <w:pPr>
              <w:pStyle w:val="RepTable"/>
            </w:pPr>
            <w:r>
              <w:t>Unpublished</w:t>
            </w:r>
          </w:p>
        </w:tc>
        <w:tc>
          <w:tcPr>
            <w:tcW w:w="357" w:type="pct"/>
          </w:tcPr>
          <w:p w14:paraId="256FAB35" w14:textId="77777777" w:rsidR="00D777E3" w:rsidRDefault="00D777E3" w:rsidP="00D777E3">
            <w:pPr>
              <w:pStyle w:val="RepTable"/>
              <w:jc w:val="center"/>
            </w:pPr>
            <w:r>
              <w:t>Y</w:t>
            </w:r>
          </w:p>
        </w:tc>
        <w:tc>
          <w:tcPr>
            <w:tcW w:w="402" w:type="pct"/>
          </w:tcPr>
          <w:p w14:paraId="4807DD5B" w14:textId="77777777" w:rsidR="00D777E3" w:rsidRDefault="00D777E3" w:rsidP="00D777E3">
            <w:pPr>
              <w:pStyle w:val="RepTable"/>
              <w:jc w:val="center"/>
            </w:pPr>
            <w:r>
              <w:t>Bayer CropScience</w:t>
            </w:r>
          </w:p>
        </w:tc>
      </w:tr>
      <w:tr w:rsidR="00A046A7" w:rsidRPr="008E45B5" w14:paraId="0AD76D47" w14:textId="77777777" w:rsidTr="00DA3955">
        <w:tc>
          <w:tcPr>
            <w:tcW w:w="440" w:type="pct"/>
          </w:tcPr>
          <w:p w14:paraId="2104C04F" w14:textId="77777777" w:rsidR="00D737EB" w:rsidRDefault="00D737EB" w:rsidP="00D737EB">
            <w:pPr>
              <w:pStyle w:val="RepTable"/>
            </w:pPr>
            <w:r>
              <w:t>KCA 5.8.1 /01</w:t>
            </w:r>
          </w:p>
        </w:tc>
        <w:tc>
          <w:tcPr>
            <w:tcW w:w="618" w:type="pct"/>
          </w:tcPr>
          <w:p w14:paraId="4E524BAC" w14:textId="77777777" w:rsidR="00D737EB" w:rsidRDefault="00D737EB" w:rsidP="00D737EB">
            <w:pPr>
              <w:pStyle w:val="RepTable"/>
            </w:pPr>
            <w:r>
              <w:t>Anonymous</w:t>
            </w:r>
          </w:p>
        </w:tc>
        <w:tc>
          <w:tcPr>
            <w:tcW w:w="252" w:type="pct"/>
          </w:tcPr>
          <w:p w14:paraId="462DEF6F" w14:textId="77777777" w:rsidR="00D737EB" w:rsidRDefault="00D737EB" w:rsidP="00D737EB">
            <w:pPr>
              <w:pStyle w:val="RepTable"/>
              <w:jc w:val="center"/>
            </w:pPr>
            <w:r>
              <w:t>1989</w:t>
            </w:r>
          </w:p>
        </w:tc>
        <w:tc>
          <w:tcPr>
            <w:tcW w:w="2931" w:type="pct"/>
          </w:tcPr>
          <w:p w14:paraId="6B474904" w14:textId="77777777" w:rsidR="00D737EB" w:rsidRDefault="00D737EB" w:rsidP="00D737EB">
            <w:pPr>
              <w:pStyle w:val="RepTable"/>
            </w:pPr>
            <w:r>
              <w:t xml:space="preserve">Acute oral toxicity study in rats with 2-amino-4-methoxy-6-methyl-S-triazine </w:t>
            </w:r>
          </w:p>
          <w:p w14:paraId="28C91A89" w14:textId="77777777" w:rsidR="00D737EB" w:rsidRDefault="00D737EB" w:rsidP="00D737EB">
            <w:pPr>
              <w:pStyle w:val="RepTable"/>
            </w:pPr>
            <w:r>
              <w:t xml:space="preserve">SKW Trostberg, Germany, </w:t>
            </w:r>
          </w:p>
          <w:p w14:paraId="460BCBD1" w14:textId="77777777" w:rsidR="00D737EB" w:rsidRDefault="00D737EB" w:rsidP="00D737EB">
            <w:pPr>
              <w:pStyle w:val="RepTable"/>
            </w:pPr>
            <w:r>
              <w:t xml:space="preserve">Report No.: C001299, </w:t>
            </w:r>
          </w:p>
          <w:p w14:paraId="4D96E6CB" w14:textId="77777777" w:rsidR="00D737EB" w:rsidRDefault="00D737EB" w:rsidP="00D737EB">
            <w:pPr>
              <w:pStyle w:val="RepTable"/>
            </w:pPr>
            <w:r>
              <w:t>Edition Number: M-182294- 01-1</w:t>
            </w:r>
          </w:p>
          <w:p w14:paraId="3120D9BB" w14:textId="77777777" w:rsidR="00D737EB" w:rsidRDefault="00D737EB" w:rsidP="00D737EB">
            <w:pPr>
              <w:pStyle w:val="RepTable"/>
            </w:pPr>
            <w:r>
              <w:t xml:space="preserve">Date: 1989-10-05 </w:t>
            </w:r>
          </w:p>
          <w:p w14:paraId="544DA88F" w14:textId="77777777" w:rsidR="00D737EB" w:rsidRDefault="00D737EB" w:rsidP="00D737EB">
            <w:pPr>
              <w:pStyle w:val="RepTable"/>
            </w:pPr>
            <w:r>
              <w:t xml:space="preserve">GLP/GEP: yes </w:t>
            </w:r>
          </w:p>
          <w:p w14:paraId="424856AF" w14:textId="77777777" w:rsidR="00D737EB" w:rsidRDefault="00D737EB" w:rsidP="00D737EB">
            <w:pPr>
              <w:pStyle w:val="RepTable"/>
            </w:pPr>
            <w:r>
              <w:t>Unpublished</w:t>
            </w:r>
          </w:p>
        </w:tc>
        <w:tc>
          <w:tcPr>
            <w:tcW w:w="357" w:type="pct"/>
          </w:tcPr>
          <w:p w14:paraId="6C323E28" w14:textId="77777777" w:rsidR="00D737EB" w:rsidRDefault="00D737EB" w:rsidP="00D737EB">
            <w:pPr>
              <w:pStyle w:val="RepTable"/>
              <w:jc w:val="center"/>
            </w:pPr>
            <w:r>
              <w:t>Y</w:t>
            </w:r>
          </w:p>
        </w:tc>
        <w:tc>
          <w:tcPr>
            <w:tcW w:w="402" w:type="pct"/>
          </w:tcPr>
          <w:p w14:paraId="5E87626A" w14:textId="77777777" w:rsidR="00D737EB" w:rsidRDefault="00D737EB" w:rsidP="00D737EB">
            <w:pPr>
              <w:pStyle w:val="RepTable"/>
              <w:jc w:val="center"/>
            </w:pPr>
            <w:r>
              <w:t>Bayer CropScience</w:t>
            </w:r>
          </w:p>
        </w:tc>
      </w:tr>
      <w:tr w:rsidR="00A046A7" w:rsidRPr="008E45B5" w14:paraId="7E5CC5F4" w14:textId="77777777" w:rsidTr="00DA3955">
        <w:tc>
          <w:tcPr>
            <w:tcW w:w="440" w:type="pct"/>
          </w:tcPr>
          <w:p w14:paraId="0587FE6F" w14:textId="77777777" w:rsidR="00980428" w:rsidRDefault="00980428" w:rsidP="00980428">
            <w:pPr>
              <w:pStyle w:val="RepTable"/>
            </w:pPr>
            <w:r>
              <w:t>KCA 5.8.1 /03</w:t>
            </w:r>
          </w:p>
        </w:tc>
        <w:tc>
          <w:tcPr>
            <w:tcW w:w="618" w:type="pct"/>
          </w:tcPr>
          <w:p w14:paraId="4D38A04C" w14:textId="69B755AD" w:rsidR="00980428" w:rsidRDefault="00135917" w:rsidP="00980428">
            <w:pPr>
              <w:pStyle w:val="RepTable"/>
            </w:pPr>
            <w:r w:rsidRPr="00135917">
              <w:rPr>
                <w:highlight w:val="black"/>
              </w:rPr>
              <w:t>xxxxxxxxxxxx</w:t>
            </w:r>
            <w:r w:rsidR="00980428" w:rsidRPr="00135917">
              <w:rPr>
                <w:highlight w:val="black"/>
              </w:rPr>
              <w:t xml:space="preserve"> </w:t>
            </w:r>
            <w:r w:rsidRPr="00135917">
              <w:rPr>
                <w:highlight w:val="black"/>
              </w:rPr>
              <w:t>xxxxxxxx</w:t>
            </w:r>
            <w:r w:rsidR="00980428" w:rsidRPr="00135917">
              <w:rPr>
                <w:highlight w:val="black"/>
              </w:rPr>
              <w:t>.</w:t>
            </w:r>
          </w:p>
        </w:tc>
        <w:tc>
          <w:tcPr>
            <w:tcW w:w="252" w:type="pct"/>
          </w:tcPr>
          <w:p w14:paraId="106A5163" w14:textId="101F4C2A" w:rsidR="00980428" w:rsidRDefault="00135917" w:rsidP="00980428">
            <w:pPr>
              <w:pStyle w:val="RepTable"/>
              <w:jc w:val="center"/>
            </w:pPr>
            <w:r w:rsidRPr="00135917">
              <w:rPr>
                <w:highlight w:val="black"/>
              </w:rPr>
              <w:t>xxxx</w:t>
            </w:r>
          </w:p>
        </w:tc>
        <w:tc>
          <w:tcPr>
            <w:tcW w:w="2931" w:type="pct"/>
          </w:tcPr>
          <w:p w14:paraId="59C10B45" w14:textId="77777777" w:rsidR="00980428" w:rsidRDefault="00980428" w:rsidP="00980428">
            <w:pPr>
              <w:pStyle w:val="RepTable"/>
            </w:pPr>
            <w:r>
              <w:t xml:space="preserve">Bacterial reverse mutation test AE F059411 substance, technical Code: AE F059411 00 1C99 0001 </w:t>
            </w:r>
          </w:p>
          <w:p w14:paraId="5DDA3AC5" w14:textId="77777777" w:rsidR="00980428" w:rsidRDefault="00980428" w:rsidP="00980428">
            <w:pPr>
              <w:pStyle w:val="RepTable"/>
            </w:pPr>
            <w:r>
              <w:t xml:space="preserve">Hoechst Marion Roussel, Frankfurt am Main, Germany </w:t>
            </w:r>
          </w:p>
          <w:p w14:paraId="180D7634" w14:textId="77777777" w:rsidR="00980428" w:rsidRDefault="00980428" w:rsidP="00980428">
            <w:pPr>
              <w:pStyle w:val="RepTable"/>
            </w:pPr>
            <w:r>
              <w:t xml:space="preserve">Report No.: C000993, </w:t>
            </w:r>
          </w:p>
          <w:p w14:paraId="577C6C2D" w14:textId="77777777" w:rsidR="00980428" w:rsidRDefault="00980428" w:rsidP="00980428">
            <w:pPr>
              <w:pStyle w:val="RepTable"/>
            </w:pPr>
            <w:r>
              <w:t xml:space="preserve">Report includes Trial Nos.: 98.0460 </w:t>
            </w:r>
          </w:p>
          <w:p w14:paraId="5B4ED888" w14:textId="77777777" w:rsidR="00980428" w:rsidRDefault="00980428" w:rsidP="00980428">
            <w:pPr>
              <w:pStyle w:val="RepTable"/>
            </w:pPr>
            <w:r>
              <w:t xml:space="preserve">Edition Number: M-181601- 01-1 </w:t>
            </w:r>
          </w:p>
          <w:p w14:paraId="7AD5BF9B" w14:textId="77777777" w:rsidR="00980428" w:rsidRDefault="00980428" w:rsidP="00980428">
            <w:pPr>
              <w:pStyle w:val="RepTable"/>
            </w:pPr>
            <w:r>
              <w:t xml:space="preserve">EPA MRID No.: 45108903 </w:t>
            </w:r>
          </w:p>
          <w:p w14:paraId="75249438" w14:textId="77777777" w:rsidR="00980428" w:rsidRDefault="00980428" w:rsidP="00980428">
            <w:pPr>
              <w:pStyle w:val="RepTable"/>
            </w:pPr>
            <w:r>
              <w:t xml:space="preserve">Date: 1998-09-15 </w:t>
            </w:r>
          </w:p>
          <w:p w14:paraId="17570C60" w14:textId="77777777" w:rsidR="00980428" w:rsidRDefault="00980428" w:rsidP="00980428">
            <w:pPr>
              <w:pStyle w:val="RepTable"/>
            </w:pPr>
            <w:r>
              <w:t xml:space="preserve">GLP/GEP: yes </w:t>
            </w:r>
          </w:p>
          <w:p w14:paraId="0182853D" w14:textId="77777777" w:rsidR="00980428" w:rsidRDefault="00980428" w:rsidP="00980428">
            <w:pPr>
              <w:pStyle w:val="RepTable"/>
            </w:pPr>
            <w:r>
              <w:t>Unpublished</w:t>
            </w:r>
          </w:p>
        </w:tc>
        <w:tc>
          <w:tcPr>
            <w:tcW w:w="357" w:type="pct"/>
          </w:tcPr>
          <w:p w14:paraId="073E17C8" w14:textId="77777777" w:rsidR="00980428" w:rsidRDefault="00980428" w:rsidP="00980428">
            <w:pPr>
              <w:pStyle w:val="RepTable"/>
              <w:jc w:val="center"/>
            </w:pPr>
            <w:r>
              <w:t>N</w:t>
            </w:r>
          </w:p>
        </w:tc>
        <w:tc>
          <w:tcPr>
            <w:tcW w:w="402" w:type="pct"/>
          </w:tcPr>
          <w:p w14:paraId="742303FC" w14:textId="77777777" w:rsidR="00980428" w:rsidRDefault="00980428" w:rsidP="00980428">
            <w:pPr>
              <w:pStyle w:val="RepTable"/>
              <w:jc w:val="center"/>
            </w:pPr>
            <w:r>
              <w:t>Bayer CropScience</w:t>
            </w:r>
          </w:p>
        </w:tc>
      </w:tr>
      <w:tr w:rsidR="00A046A7" w:rsidRPr="008E45B5" w14:paraId="0150677B" w14:textId="77777777" w:rsidTr="00DA3955">
        <w:tc>
          <w:tcPr>
            <w:tcW w:w="440" w:type="pct"/>
          </w:tcPr>
          <w:p w14:paraId="48231D59" w14:textId="77777777" w:rsidR="00DE350F" w:rsidRDefault="00DE350F" w:rsidP="00DE350F">
            <w:pPr>
              <w:pStyle w:val="RepTable"/>
            </w:pPr>
            <w:r>
              <w:t>KCA 5.8.1 /04</w:t>
            </w:r>
          </w:p>
        </w:tc>
        <w:tc>
          <w:tcPr>
            <w:tcW w:w="618" w:type="pct"/>
          </w:tcPr>
          <w:p w14:paraId="0629B4FB" w14:textId="77777777" w:rsidR="00DE350F" w:rsidRDefault="00DE350F" w:rsidP="00DE350F">
            <w:pPr>
              <w:pStyle w:val="RepTable"/>
            </w:pPr>
            <w:r>
              <w:t>Anonymous</w:t>
            </w:r>
          </w:p>
        </w:tc>
        <w:tc>
          <w:tcPr>
            <w:tcW w:w="252" w:type="pct"/>
          </w:tcPr>
          <w:p w14:paraId="0910A5E7" w14:textId="77777777" w:rsidR="00DE350F" w:rsidRDefault="00DE350F" w:rsidP="00DE350F">
            <w:pPr>
              <w:pStyle w:val="RepTable"/>
              <w:jc w:val="center"/>
            </w:pPr>
            <w:r>
              <w:t>1998</w:t>
            </w:r>
          </w:p>
        </w:tc>
        <w:tc>
          <w:tcPr>
            <w:tcW w:w="2931" w:type="pct"/>
          </w:tcPr>
          <w:p w14:paraId="5EB9428B" w14:textId="77777777" w:rsidR="00DE350F" w:rsidRDefault="00DE350F" w:rsidP="00DE350F">
            <w:pPr>
              <w:pStyle w:val="RepTable"/>
            </w:pPr>
            <w:r>
              <w:t xml:space="preserve">Acute oral toxicity in the male and female Sprague Dawley rat AE F114368 substance, technical Code: AE F114368 00 1C99 0001 </w:t>
            </w:r>
          </w:p>
          <w:p w14:paraId="043AAE1C" w14:textId="77777777" w:rsidR="00DE350F" w:rsidRDefault="00DE350F" w:rsidP="00DE350F">
            <w:pPr>
              <w:pStyle w:val="RepTable"/>
            </w:pPr>
            <w:r>
              <w:t xml:space="preserve">Report No.: C001347, </w:t>
            </w:r>
          </w:p>
          <w:p w14:paraId="5A3612F4" w14:textId="77777777" w:rsidR="00DE350F" w:rsidRDefault="00DE350F" w:rsidP="00DE350F">
            <w:pPr>
              <w:pStyle w:val="RepTable"/>
            </w:pPr>
            <w:r>
              <w:t>Report includes Trial Nos.: 98.0457</w:t>
            </w:r>
          </w:p>
          <w:p w14:paraId="67820FFA" w14:textId="77777777" w:rsidR="00DE350F" w:rsidRDefault="00DE350F" w:rsidP="00DE350F">
            <w:pPr>
              <w:pStyle w:val="RepTable"/>
            </w:pPr>
            <w:r>
              <w:t xml:space="preserve">Edition Number: M-182408- 01-1 </w:t>
            </w:r>
          </w:p>
          <w:p w14:paraId="03ABD4E6" w14:textId="77777777" w:rsidR="00DE350F" w:rsidRDefault="00DE350F" w:rsidP="00DE350F">
            <w:pPr>
              <w:pStyle w:val="RepTable"/>
            </w:pPr>
            <w:r>
              <w:lastRenderedPageBreak/>
              <w:t xml:space="preserve">EPA MRID No.: 45108907 </w:t>
            </w:r>
          </w:p>
          <w:p w14:paraId="72131E52" w14:textId="77777777" w:rsidR="00DE350F" w:rsidRDefault="00DE350F" w:rsidP="00DE350F">
            <w:pPr>
              <w:pStyle w:val="RepTable"/>
            </w:pPr>
            <w:r>
              <w:t xml:space="preserve">Date: 1998-10-01 </w:t>
            </w:r>
          </w:p>
          <w:p w14:paraId="627F146A" w14:textId="77777777" w:rsidR="00DE350F" w:rsidRDefault="00DE350F" w:rsidP="00DE350F">
            <w:pPr>
              <w:pStyle w:val="RepTable"/>
            </w:pPr>
            <w:r>
              <w:t xml:space="preserve">GLP/GEP: yes </w:t>
            </w:r>
          </w:p>
          <w:p w14:paraId="403F249D" w14:textId="77777777" w:rsidR="00DE350F" w:rsidRDefault="00DE350F" w:rsidP="00DE350F">
            <w:pPr>
              <w:pStyle w:val="RepTable"/>
            </w:pPr>
            <w:r>
              <w:t>Unpublished</w:t>
            </w:r>
          </w:p>
        </w:tc>
        <w:tc>
          <w:tcPr>
            <w:tcW w:w="357" w:type="pct"/>
          </w:tcPr>
          <w:p w14:paraId="516C6969" w14:textId="77777777" w:rsidR="00DE350F" w:rsidRDefault="00DE350F" w:rsidP="00DE350F">
            <w:pPr>
              <w:pStyle w:val="RepTable"/>
              <w:jc w:val="center"/>
            </w:pPr>
            <w:r>
              <w:lastRenderedPageBreak/>
              <w:t>N</w:t>
            </w:r>
          </w:p>
        </w:tc>
        <w:tc>
          <w:tcPr>
            <w:tcW w:w="402" w:type="pct"/>
          </w:tcPr>
          <w:p w14:paraId="4714BAD5" w14:textId="77777777" w:rsidR="00DE350F" w:rsidRDefault="00DE350F" w:rsidP="00DE350F">
            <w:pPr>
              <w:pStyle w:val="RepTable"/>
              <w:jc w:val="center"/>
            </w:pPr>
            <w:r>
              <w:t>Bayer CropScience</w:t>
            </w:r>
          </w:p>
        </w:tc>
      </w:tr>
      <w:tr w:rsidR="00A046A7" w:rsidRPr="008E45B5" w14:paraId="5DC34F40" w14:textId="77777777" w:rsidTr="00DA3955">
        <w:tc>
          <w:tcPr>
            <w:tcW w:w="440" w:type="pct"/>
          </w:tcPr>
          <w:p w14:paraId="049E94F5" w14:textId="77777777" w:rsidR="008E58F6" w:rsidRDefault="008E58F6" w:rsidP="008E58F6">
            <w:pPr>
              <w:pStyle w:val="RepTable"/>
            </w:pPr>
            <w:r>
              <w:t>KCA 5.8.1 /05</w:t>
            </w:r>
          </w:p>
        </w:tc>
        <w:tc>
          <w:tcPr>
            <w:tcW w:w="618" w:type="pct"/>
          </w:tcPr>
          <w:p w14:paraId="52C5221E" w14:textId="083A8752" w:rsidR="008E58F6" w:rsidRDefault="00135917" w:rsidP="008E58F6">
            <w:pPr>
              <w:pStyle w:val="RepTable"/>
            </w:pPr>
            <w:r w:rsidRPr="00135917">
              <w:rPr>
                <w:highlight w:val="black"/>
              </w:rPr>
              <w:t>xxxxxxxxxxxx</w:t>
            </w:r>
            <w:r w:rsidR="008E58F6" w:rsidRPr="00135917">
              <w:rPr>
                <w:highlight w:val="black"/>
              </w:rPr>
              <w:t xml:space="preserve"> </w:t>
            </w:r>
            <w:r w:rsidRPr="00135917">
              <w:rPr>
                <w:highlight w:val="black"/>
              </w:rPr>
              <w:t>xxxxxxx</w:t>
            </w:r>
          </w:p>
        </w:tc>
        <w:tc>
          <w:tcPr>
            <w:tcW w:w="252" w:type="pct"/>
          </w:tcPr>
          <w:p w14:paraId="6FBAB730" w14:textId="6C588F1A" w:rsidR="008E58F6" w:rsidRDefault="00135917" w:rsidP="008E58F6">
            <w:pPr>
              <w:pStyle w:val="RepTable"/>
              <w:jc w:val="center"/>
            </w:pPr>
            <w:r w:rsidRPr="00135917">
              <w:rPr>
                <w:highlight w:val="black"/>
              </w:rPr>
              <w:t>xxxx</w:t>
            </w:r>
          </w:p>
        </w:tc>
        <w:tc>
          <w:tcPr>
            <w:tcW w:w="2931" w:type="pct"/>
          </w:tcPr>
          <w:p w14:paraId="6912A8AB" w14:textId="77777777" w:rsidR="008E58F6" w:rsidRDefault="008E58F6" w:rsidP="008E58F6">
            <w:pPr>
              <w:pStyle w:val="RepTable"/>
            </w:pPr>
            <w:r>
              <w:t xml:space="preserve">Bacterial reverse mutation test AE F114368 substance, technical Code: AE F114368 00 1C99 0001 </w:t>
            </w:r>
          </w:p>
          <w:p w14:paraId="0BDD8842" w14:textId="77777777" w:rsidR="008E58F6" w:rsidRDefault="008E58F6" w:rsidP="008E58F6">
            <w:pPr>
              <w:pStyle w:val="RepTable"/>
            </w:pPr>
            <w:r>
              <w:t xml:space="preserve">Hoechst Marion Roussel, Frankfurt am Main, Germany </w:t>
            </w:r>
          </w:p>
          <w:p w14:paraId="4CC1012D" w14:textId="77777777" w:rsidR="008E58F6" w:rsidRDefault="008E58F6" w:rsidP="008E58F6">
            <w:pPr>
              <w:pStyle w:val="RepTable"/>
            </w:pPr>
            <w:r>
              <w:t xml:space="preserve">Report No.: C001107, </w:t>
            </w:r>
          </w:p>
          <w:p w14:paraId="2356F3D7" w14:textId="77777777" w:rsidR="008E58F6" w:rsidRDefault="008E58F6" w:rsidP="008E58F6">
            <w:pPr>
              <w:pStyle w:val="RepTable"/>
            </w:pPr>
            <w:r>
              <w:t xml:space="preserve">Report includes Trial Nos.: 98.0458 </w:t>
            </w:r>
          </w:p>
          <w:p w14:paraId="59D54670" w14:textId="77777777" w:rsidR="008E58F6" w:rsidRDefault="008E58F6" w:rsidP="008E58F6">
            <w:pPr>
              <w:pStyle w:val="RepTable"/>
            </w:pPr>
            <w:r>
              <w:t>Edition Number: M-181800- 01-1</w:t>
            </w:r>
          </w:p>
          <w:p w14:paraId="65FC0D87" w14:textId="77777777" w:rsidR="008E58F6" w:rsidRDefault="008E58F6" w:rsidP="008E58F6">
            <w:pPr>
              <w:pStyle w:val="RepTable"/>
            </w:pPr>
            <w:r>
              <w:t xml:space="preserve"> EPA MRID No.: 45108908 </w:t>
            </w:r>
          </w:p>
          <w:p w14:paraId="119FE1E4" w14:textId="77777777" w:rsidR="008E58F6" w:rsidRDefault="008E58F6" w:rsidP="008E58F6">
            <w:pPr>
              <w:pStyle w:val="RepTable"/>
            </w:pPr>
            <w:r>
              <w:t xml:space="preserve">Date: 1998-09-07 </w:t>
            </w:r>
          </w:p>
          <w:p w14:paraId="3DA9A63E" w14:textId="77777777" w:rsidR="008E58F6" w:rsidRDefault="008E58F6" w:rsidP="008E58F6">
            <w:pPr>
              <w:pStyle w:val="RepTable"/>
            </w:pPr>
            <w:r>
              <w:t xml:space="preserve">GLP/GEP: yes </w:t>
            </w:r>
          </w:p>
          <w:p w14:paraId="305B7E21" w14:textId="77777777" w:rsidR="008E58F6" w:rsidRDefault="008E58F6" w:rsidP="008E58F6">
            <w:pPr>
              <w:pStyle w:val="RepTable"/>
            </w:pPr>
            <w:r>
              <w:t>Unpublished</w:t>
            </w:r>
          </w:p>
        </w:tc>
        <w:tc>
          <w:tcPr>
            <w:tcW w:w="357" w:type="pct"/>
          </w:tcPr>
          <w:p w14:paraId="41027727" w14:textId="77777777" w:rsidR="008E58F6" w:rsidRDefault="008E58F6" w:rsidP="008E58F6">
            <w:pPr>
              <w:pStyle w:val="RepTable"/>
              <w:jc w:val="center"/>
            </w:pPr>
            <w:r>
              <w:t>N</w:t>
            </w:r>
          </w:p>
        </w:tc>
        <w:tc>
          <w:tcPr>
            <w:tcW w:w="402" w:type="pct"/>
          </w:tcPr>
          <w:p w14:paraId="16A1F1BB" w14:textId="77777777" w:rsidR="008E58F6" w:rsidRDefault="008E58F6" w:rsidP="008E58F6">
            <w:pPr>
              <w:pStyle w:val="RepTable"/>
              <w:jc w:val="center"/>
            </w:pPr>
            <w:r>
              <w:t>Bayer CropScience</w:t>
            </w:r>
          </w:p>
        </w:tc>
      </w:tr>
      <w:tr w:rsidR="00A046A7" w:rsidRPr="008E45B5" w14:paraId="65B12AC4" w14:textId="77777777" w:rsidTr="00DA3955">
        <w:tc>
          <w:tcPr>
            <w:tcW w:w="440" w:type="pct"/>
          </w:tcPr>
          <w:p w14:paraId="28C42C8F" w14:textId="77777777" w:rsidR="00B671BE" w:rsidRDefault="00B671BE" w:rsidP="00B671BE">
            <w:pPr>
              <w:pStyle w:val="RepTable"/>
            </w:pPr>
            <w:r>
              <w:t>KCA 5.8.1 /06</w:t>
            </w:r>
          </w:p>
        </w:tc>
        <w:tc>
          <w:tcPr>
            <w:tcW w:w="618" w:type="pct"/>
          </w:tcPr>
          <w:p w14:paraId="08EE296B" w14:textId="77777777" w:rsidR="00B671BE" w:rsidRDefault="00B671BE" w:rsidP="00B671BE">
            <w:pPr>
              <w:pStyle w:val="RepTable"/>
            </w:pPr>
            <w:r>
              <w:t>Anonymous</w:t>
            </w:r>
          </w:p>
        </w:tc>
        <w:tc>
          <w:tcPr>
            <w:tcW w:w="252" w:type="pct"/>
          </w:tcPr>
          <w:p w14:paraId="33B79B94" w14:textId="77777777" w:rsidR="00B671BE" w:rsidRDefault="00B671BE" w:rsidP="00B671BE">
            <w:pPr>
              <w:pStyle w:val="RepTable"/>
              <w:jc w:val="center"/>
            </w:pPr>
            <w:r>
              <w:t>1998</w:t>
            </w:r>
          </w:p>
        </w:tc>
        <w:tc>
          <w:tcPr>
            <w:tcW w:w="2931" w:type="pct"/>
          </w:tcPr>
          <w:p w14:paraId="25D84EF7" w14:textId="77777777" w:rsidR="00B671BE" w:rsidRDefault="00B671BE" w:rsidP="00B671BE">
            <w:pPr>
              <w:pStyle w:val="RepTable"/>
            </w:pPr>
            <w:r>
              <w:t xml:space="preserve">Acute oral toxicity in the male and female Sprague Dawley rat AE F143133 substance, technical Code: AE F143133 00 1C98 0001 </w:t>
            </w:r>
          </w:p>
          <w:p w14:paraId="765A172B" w14:textId="77777777" w:rsidR="00B671BE" w:rsidRDefault="00B671BE" w:rsidP="00B671BE">
            <w:pPr>
              <w:pStyle w:val="RepTable"/>
            </w:pPr>
            <w:r>
              <w:t xml:space="preserve">Report No.: C001252, </w:t>
            </w:r>
          </w:p>
          <w:p w14:paraId="7937CAB9" w14:textId="77777777" w:rsidR="00B671BE" w:rsidRDefault="00B671BE" w:rsidP="00B671BE">
            <w:pPr>
              <w:pStyle w:val="RepTable"/>
            </w:pPr>
            <w:r>
              <w:t xml:space="preserve">Report includes Trial Nos.: 98.0539 </w:t>
            </w:r>
          </w:p>
          <w:p w14:paraId="6C691005" w14:textId="77777777" w:rsidR="00B671BE" w:rsidRDefault="00B671BE" w:rsidP="00B671BE">
            <w:pPr>
              <w:pStyle w:val="RepTable"/>
            </w:pPr>
            <w:r>
              <w:t xml:space="preserve">Edition Number: M-182169- 01-1 </w:t>
            </w:r>
          </w:p>
          <w:p w14:paraId="1598708D" w14:textId="77777777" w:rsidR="00B671BE" w:rsidRDefault="00B671BE" w:rsidP="00B671BE">
            <w:pPr>
              <w:pStyle w:val="RepTable"/>
            </w:pPr>
            <w:r>
              <w:t xml:space="preserve">EPA MRID No.: 45108909 </w:t>
            </w:r>
          </w:p>
          <w:p w14:paraId="142297E2" w14:textId="77777777" w:rsidR="00B671BE" w:rsidRDefault="00B671BE" w:rsidP="00B671BE">
            <w:pPr>
              <w:pStyle w:val="RepTable"/>
            </w:pPr>
            <w:r>
              <w:t xml:space="preserve">Date: 1998-11-11 </w:t>
            </w:r>
          </w:p>
          <w:p w14:paraId="0E297798" w14:textId="77777777" w:rsidR="00B671BE" w:rsidRDefault="00B671BE" w:rsidP="00B671BE">
            <w:pPr>
              <w:pStyle w:val="RepTable"/>
            </w:pPr>
            <w:r>
              <w:t xml:space="preserve">GLP/GEP: yes </w:t>
            </w:r>
          </w:p>
          <w:p w14:paraId="67DDC86D" w14:textId="77777777" w:rsidR="00B671BE" w:rsidRDefault="00B671BE" w:rsidP="00B671BE">
            <w:pPr>
              <w:pStyle w:val="RepTable"/>
            </w:pPr>
            <w:r>
              <w:t>Unpublished</w:t>
            </w:r>
          </w:p>
        </w:tc>
        <w:tc>
          <w:tcPr>
            <w:tcW w:w="357" w:type="pct"/>
          </w:tcPr>
          <w:p w14:paraId="425EDF01" w14:textId="77777777" w:rsidR="00B671BE" w:rsidRDefault="00ED0216" w:rsidP="00B671BE">
            <w:pPr>
              <w:pStyle w:val="RepTable"/>
              <w:jc w:val="center"/>
            </w:pPr>
            <w:r>
              <w:t>Y</w:t>
            </w:r>
          </w:p>
        </w:tc>
        <w:tc>
          <w:tcPr>
            <w:tcW w:w="402" w:type="pct"/>
          </w:tcPr>
          <w:p w14:paraId="4C9E084C" w14:textId="77777777" w:rsidR="00B671BE" w:rsidRDefault="00B671BE" w:rsidP="00B671BE">
            <w:pPr>
              <w:pStyle w:val="RepTable"/>
              <w:jc w:val="center"/>
            </w:pPr>
            <w:r>
              <w:t>Bayer CropScience</w:t>
            </w:r>
          </w:p>
        </w:tc>
      </w:tr>
      <w:tr w:rsidR="00A046A7" w:rsidRPr="008E45B5" w14:paraId="2315B8E0" w14:textId="77777777" w:rsidTr="00DA3955">
        <w:tc>
          <w:tcPr>
            <w:tcW w:w="440" w:type="pct"/>
          </w:tcPr>
          <w:p w14:paraId="58C29544" w14:textId="77777777" w:rsidR="00ED0216" w:rsidRDefault="00ED0216" w:rsidP="00ED0216">
            <w:pPr>
              <w:pStyle w:val="RepTable"/>
            </w:pPr>
            <w:r>
              <w:t>KCA 5.8.1 /07</w:t>
            </w:r>
          </w:p>
        </w:tc>
        <w:tc>
          <w:tcPr>
            <w:tcW w:w="618" w:type="pct"/>
          </w:tcPr>
          <w:p w14:paraId="3BE53968" w14:textId="346BBF87" w:rsidR="00ED0216" w:rsidRDefault="00135917" w:rsidP="00ED0216">
            <w:pPr>
              <w:pStyle w:val="RepTable"/>
            </w:pPr>
            <w:r w:rsidRPr="00135917">
              <w:rPr>
                <w:highlight w:val="black"/>
              </w:rPr>
              <w:t>xxxxxxxxxxxx</w:t>
            </w:r>
            <w:r w:rsidR="00ED0216" w:rsidRPr="00135917">
              <w:rPr>
                <w:highlight w:val="black"/>
              </w:rPr>
              <w:t xml:space="preserve"> </w:t>
            </w:r>
            <w:r w:rsidRPr="00135917">
              <w:rPr>
                <w:highlight w:val="black"/>
              </w:rPr>
              <w:t>xxxxxxxxx</w:t>
            </w:r>
            <w:r w:rsidR="00ED0216" w:rsidRPr="00135917">
              <w:rPr>
                <w:highlight w:val="black"/>
              </w:rPr>
              <w:t>.</w:t>
            </w:r>
          </w:p>
        </w:tc>
        <w:tc>
          <w:tcPr>
            <w:tcW w:w="252" w:type="pct"/>
          </w:tcPr>
          <w:p w14:paraId="63D80D3E" w14:textId="5F47191B" w:rsidR="00ED0216" w:rsidRDefault="00135917" w:rsidP="00ED0216">
            <w:pPr>
              <w:pStyle w:val="RepTable"/>
              <w:jc w:val="center"/>
            </w:pPr>
            <w:r w:rsidRPr="00135917">
              <w:rPr>
                <w:highlight w:val="black"/>
              </w:rPr>
              <w:t>xxxx</w:t>
            </w:r>
          </w:p>
        </w:tc>
        <w:tc>
          <w:tcPr>
            <w:tcW w:w="2931" w:type="pct"/>
          </w:tcPr>
          <w:p w14:paraId="7280E1C8" w14:textId="77777777" w:rsidR="00ED0216" w:rsidRDefault="00ED0216" w:rsidP="00ED0216">
            <w:pPr>
              <w:pStyle w:val="RepTable"/>
            </w:pPr>
            <w:r>
              <w:t xml:space="preserve">Bacterial reverse mutation test AE F143133 substance, technical Code: AE F143133 00 1C98 0001 </w:t>
            </w:r>
          </w:p>
          <w:p w14:paraId="5562A2D3" w14:textId="77777777" w:rsidR="00ED0216" w:rsidRDefault="00ED0216" w:rsidP="00ED0216">
            <w:pPr>
              <w:pStyle w:val="RepTable"/>
            </w:pPr>
            <w:r>
              <w:t xml:space="preserve">Hoechst Marion Roussel, Frankfurt am Main, Germany </w:t>
            </w:r>
          </w:p>
          <w:p w14:paraId="440D6B84" w14:textId="77777777" w:rsidR="00ED0216" w:rsidRDefault="00ED0216" w:rsidP="00ED0216">
            <w:pPr>
              <w:pStyle w:val="RepTable"/>
            </w:pPr>
            <w:r>
              <w:t>Report No.: C001348,</w:t>
            </w:r>
          </w:p>
          <w:p w14:paraId="51E29240" w14:textId="77777777" w:rsidR="00ED0216" w:rsidRDefault="00ED0216" w:rsidP="00ED0216">
            <w:pPr>
              <w:pStyle w:val="RepTable"/>
            </w:pPr>
            <w:r>
              <w:t>Report includes Trial Nos.: 98.0540</w:t>
            </w:r>
          </w:p>
          <w:p w14:paraId="7C117F48" w14:textId="77777777" w:rsidR="00ED0216" w:rsidRDefault="00ED0216" w:rsidP="00ED0216">
            <w:pPr>
              <w:pStyle w:val="RepTable"/>
            </w:pPr>
            <w:r>
              <w:t xml:space="preserve">Edition Number: M-182410- 01-1 </w:t>
            </w:r>
          </w:p>
          <w:p w14:paraId="464CEBC9" w14:textId="77777777" w:rsidR="00ED0216" w:rsidRDefault="00ED0216" w:rsidP="00ED0216">
            <w:pPr>
              <w:pStyle w:val="RepTable"/>
            </w:pPr>
            <w:r>
              <w:t xml:space="preserve">EPA MRID No.: 45108910 </w:t>
            </w:r>
          </w:p>
          <w:p w14:paraId="0FFE56F6" w14:textId="77777777" w:rsidR="00ED0216" w:rsidRDefault="00ED0216" w:rsidP="00ED0216">
            <w:pPr>
              <w:pStyle w:val="RepTable"/>
            </w:pPr>
            <w:r>
              <w:t xml:space="preserve">Date: 1998-10-29 </w:t>
            </w:r>
          </w:p>
          <w:p w14:paraId="2B5AE626" w14:textId="77777777" w:rsidR="00ED0216" w:rsidRDefault="00ED0216" w:rsidP="00ED0216">
            <w:pPr>
              <w:pStyle w:val="RepTable"/>
            </w:pPr>
            <w:r>
              <w:t xml:space="preserve">GLP/GEP: yes </w:t>
            </w:r>
          </w:p>
          <w:p w14:paraId="593BFDEB" w14:textId="77777777" w:rsidR="00ED0216" w:rsidRDefault="00ED0216" w:rsidP="00ED0216">
            <w:pPr>
              <w:pStyle w:val="RepTable"/>
            </w:pPr>
            <w:r>
              <w:t>Unpublished</w:t>
            </w:r>
          </w:p>
        </w:tc>
        <w:tc>
          <w:tcPr>
            <w:tcW w:w="357" w:type="pct"/>
          </w:tcPr>
          <w:p w14:paraId="6D891076" w14:textId="77777777" w:rsidR="00ED0216" w:rsidRDefault="00ED0216" w:rsidP="00ED0216">
            <w:pPr>
              <w:pStyle w:val="RepTable"/>
              <w:jc w:val="center"/>
            </w:pPr>
            <w:r>
              <w:t>N</w:t>
            </w:r>
          </w:p>
        </w:tc>
        <w:tc>
          <w:tcPr>
            <w:tcW w:w="402" w:type="pct"/>
          </w:tcPr>
          <w:p w14:paraId="3E4974E1" w14:textId="77777777" w:rsidR="00ED0216" w:rsidRDefault="00ED0216" w:rsidP="00ED0216">
            <w:pPr>
              <w:pStyle w:val="RepTable"/>
              <w:jc w:val="center"/>
            </w:pPr>
            <w:r>
              <w:t>Bayer CropScience</w:t>
            </w:r>
          </w:p>
        </w:tc>
      </w:tr>
      <w:tr w:rsidR="00A046A7" w:rsidRPr="008E45B5" w14:paraId="33F4FE4D" w14:textId="77777777" w:rsidTr="00DA3955">
        <w:tc>
          <w:tcPr>
            <w:tcW w:w="440" w:type="pct"/>
          </w:tcPr>
          <w:p w14:paraId="13623AC0" w14:textId="77777777" w:rsidR="00C92841" w:rsidRDefault="00C92841" w:rsidP="00C92841">
            <w:pPr>
              <w:pStyle w:val="RepTable"/>
            </w:pPr>
            <w:r>
              <w:lastRenderedPageBreak/>
              <w:t>KCA 5.8.2 /01</w:t>
            </w:r>
          </w:p>
        </w:tc>
        <w:tc>
          <w:tcPr>
            <w:tcW w:w="618" w:type="pct"/>
          </w:tcPr>
          <w:p w14:paraId="3A749544" w14:textId="77777777" w:rsidR="00C92841" w:rsidRDefault="00C92841" w:rsidP="00C92841">
            <w:pPr>
              <w:pStyle w:val="RepTable"/>
            </w:pPr>
            <w:r>
              <w:t>Anonymous</w:t>
            </w:r>
          </w:p>
        </w:tc>
        <w:tc>
          <w:tcPr>
            <w:tcW w:w="252" w:type="pct"/>
          </w:tcPr>
          <w:p w14:paraId="258F306A" w14:textId="77777777" w:rsidR="00C92841" w:rsidRDefault="00C92841" w:rsidP="00C92841">
            <w:pPr>
              <w:pStyle w:val="RepTable"/>
              <w:jc w:val="center"/>
            </w:pPr>
            <w:r>
              <w:t>1998</w:t>
            </w:r>
          </w:p>
        </w:tc>
        <w:tc>
          <w:tcPr>
            <w:tcW w:w="2931" w:type="pct"/>
          </w:tcPr>
          <w:p w14:paraId="01411CC4" w14:textId="77777777" w:rsidR="00C92841" w:rsidRDefault="00C92841" w:rsidP="00C92841">
            <w:pPr>
              <w:pStyle w:val="RepTable"/>
            </w:pPr>
            <w:r>
              <w:t xml:space="preserve">Acute dermal toxicity in the male and female Sprague Dawley rat AE F114844 substance, technical Code: AE F114844 00 1C97 0001 </w:t>
            </w:r>
          </w:p>
          <w:p w14:paraId="39F93EE8" w14:textId="77777777" w:rsidR="00C92841" w:rsidRDefault="00C92841" w:rsidP="00C92841">
            <w:pPr>
              <w:pStyle w:val="RepTable"/>
            </w:pPr>
            <w:r>
              <w:t xml:space="preserve">Report No.: C001253, </w:t>
            </w:r>
          </w:p>
          <w:p w14:paraId="29EF0A7F" w14:textId="77777777" w:rsidR="00C92841" w:rsidRDefault="00C92841" w:rsidP="00C92841">
            <w:pPr>
              <w:pStyle w:val="RepTable"/>
            </w:pPr>
            <w:r>
              <w:t xml:space="preserve">Report includes Trial Nos.: 98.0541 </w:t>
            </w:r>
          </w:p>
          <w:p w14:paraId="527282A0" w14:textId="77777777" w:rsidR="00C92841" w:rsidRDefault="00C92841" w:rsidP="00C92841">
            <w:pPr>
              <w:pStyle w:val="RepTable"/>
            </w:pPr>
            <w:r>
              <w:t xml:space="preserve">Edition Number: M-182172- 01-1 </w:t>
            </w:r>
          </w:p>
          <w:p w14:paraId="0E0A21D3" w14:textId="77777777" w:rsidR="00C92841" w:rsidRDefault="00C92841" w:rsidP="00C92841">
            <w:pPr>
              <w:pStyle w:val="RepTable"/>
            </w:pPr>
            <w:r>
              <w:t xml:space="preserve">EPA MRID No.: 45108905 </w:t>
            </w:r>
          </w:p>
          <w:p w14:paraId="35C04C22" w14:textId="77777777" w:rsidR="00C92841" w:rsidRDefault="00C92841" w:rsidP="00C92841">
            <w:pPr>
              <w:pStyle w:val="RepTable"/>
            </w:pPr>
            <w:r>
              <w:t xml:space="preserve">Date: 1998-10-22 </w:t>
            </w:r>
          </w:p>
          <w:p w14:paraId="2D357BD6" w14:textId="77777777" w:rsidR="00C92841" w:rsidRDefault="00C92841" w:rsidP="00C92841">
            <w:pPr>
              <w:pStyle w:val="RepTable"/>
            </w:pPr>
            <w:r>
              <w:t xml:space="preserve">GLP/GEP: yes </w:t>
            </w:r>
          </w:p>
          <w:p w14:paraId="77DC7F28" w14:textId="77777777" w:rsidR="00C92841" w:rsidRDefault="00C92841" w:rsidP="00C92841">
            <w:pPr>
              <w:pStyle w:val="RepTable"/>
            </w:pPr>
            <w:r>
              <w:t>Unpublished</w:t>
            </w:r>
          </w:p>
        </w:tc>
        <w:tc>
          <w:tcPr>
            <w:tcW w:w="357" w:type="pct"/>
          </w:tcPr>
          <w:p w14:paraId="61070722" w14:textId="77777777" w:rsidR="00C92841" w:rsidRDefault="00C92841" w:rsidP="00C92841">
            <w:pPr>
              <w:pStyle w:val="RepTable"/>
              <w:jc w:val="center"/>
            </w:pPr>
            <w:r>
              <w:t>Y</w:t>
            </w:r>
          </w:p>
        </w:tc>
        <w:tc>
          <w:tcPr>
            <w:tcW w:w="402" w:type="pct"/>
          </w:tcPr>
          <w:p w14:paraId="65A988E1" w14:textId="77777777" w:rsidR="00C92841" w:rsidRDefault="00C92841" w:rsidP="00C92841">
            <w:pPr>
              <w:pStyle w:val="RepTable"/>
              <w:jc w:val="center"/>
            </w:pPr>
            <w:r>
              <w:t>Bayer CropScience</w:t>
            </w:r>
          </w:p>
        </w:tc>
      </w:tr>
      <w:tr w:rsidR="00A046A7" w:rsidRPr="008E45B5" w14:paraId="76607FEA" w14:textId="77777777" w:rsidTr="00DA3955">
        <w:tc>
          <w:tcPr>
            <w:tcW w:w="440" w:type="pct"/>
          </w:tcPr>
          <w:p w14:paraId="58CC8C4A" w14:textId="77777777" w:rsidR="003C5FF4" w:rsidRDefault="003C5FF4" w:rsidP="003C5FF4">
            <w:pPr>
              <w:pStyle w:val="RepTable"/>
            </w:pPr>
            <w:r>
              <w:t>KCA 5.8.2 /02</w:t>
            </w:r>
          </w:p>
        </w:tc>
        <w:tc>
          <w:tcPr>
            <w:tcW w:w="618" w:type="pct"/>
          </w:tcPr>
          <w:p w14:paraId="3A2ED530" w14:textId="5256C9AA" w:rsidR="003C5FF4" w:rsidRDefault="00135917" w:rsidP="003C5FF4">
            <w:pPr>
              <w:pStyle w:val="RepTable"/>
            </w:pPr>
            <w:r w:rsidRPr="00135917">
              <w:rPr>
                <w:highlight w:val="black"/>
              </w:rPr>
              <w:t>xxxxxxxxxxxx</w:t>
            </w:r>
            <w:r w:rsidR="003C5FF4" w:rsidRPr="00135917">
              <w:rPr>
                <w:highlight w:val="black"/>
              </w:rPr>
              <w:t xml:space="preserve"> </w:t>
            </w:r>
            <w:r w:rsidRPr="00135917">
              <w:rPr>
                <w:highlight w:val="black"/>
              </w:rPr>
              <w:t>xxxxxxxx</w:t>
            </w:r>
            <w:r w:rsidR="003C5FF4" w:rsidRPr="00135917">
              <w:rPr>
                <w:highlight w:val="black"/>
              </w:rPr>
              <w:t>.</w:t>
            </w:r>
          </w:p>
        </w:tc>
        <w:tc>
          <w:tcPr>
            <w:tcW w:w="252" w:type="pct"/>
          </w:tcPr>
          <w:p w14:paraId="31B57844" w14:textId="270F372B" w:rsidR="003C5FF4" w:rsidRDefault="00135917" w:rsidP="003C5FF4">
            <w:pPr>
              <w:pStyle w:val="RepTable"/>
              <w:jc w:val="center"/>
            </w:pPr>
            <w:r w:rsidRPr="00135917">
              <w:rPr>
                <w:highlight w:val="black"/>
              </w:rPr>
              <w:t>xxxx</w:t>
            </w:r>
          </w:p>
        </w:tc>
        <w:tc>
          <w:tcPr>
            <w:tcW w:w="2931" w:type="pct"/>
          </w:tcPr>
          <w:p w14:paraId="19D39CC6" w14:textId="77777777" w:rsidR="003C5FF4" w:rsidRDefault="003C5FF4" w:rsidP="003C5FF4">
            <w:pPr>
              <w:pStyle w:val="RepTable"/>
            </w:pPr>
            <w:r>
              <w:t xml:space="preserve">Bacterial reverse mutation test AE F114844 substance, technical Code: AE F114844 00 1C97 0001 </w:t>
            </w:r>
          </w:p>
          <w:p w14:paraId="66322A20" w14:textId="77777777" w:rsidR="003C5FF4" w:rsidRDefault="003C5FF4" w:rsidP="003C5FF4">
            <w:pPr>
              <w:pStyle w:val="RepTable"/>
            </w:pPr>
            <w:r>
              <w:t xml:space="preserve">Hoechst Marion Roussel, Frankfurt am Main, Germany </w:t>
            </w:r>
          </w:p>
          <w:p w14:paraId="2D86F16E" w14:textId="77777777" w:rsidR="003C5FF4" w:rsidRDefault="003C5FF4" w:rsidP="003C5FF4">
            <w:pPr>
              <w:pStyle w:val="RepTable"/>
            </w:pPr>
            <w:r>
              <w:t xml:space="preserve">Report No.: C001344, </w:t>
            </w:r>
          </w:p>
          <w:p w14:paraId="2CE8E0B4" w14:textId="77777777" w:rsidR="003C5FF4" w:rsidRDefault="003C5FF4" w:rsidP="003C5FF4">
            <w:pPr>
              <w:pStyle w:val="RepTable"/>
            </w:pPr>
            <w:r>
              <w:t xml:space="preserve">Report includes Trial Nos.: 98.0543 </w:t>
            </w:r>
          </w:p>
          <w:p w14:paraId="7D0127C3" w14:textId="77777777" w:rsidR="003C5FF4" w:rsidRDefault="003C5FF4" w:rsidP="003C5FF4">
            <w:pPr>
              <w:pStyle w:val="RepTable"/>
            </w:pPr>
            <w:r>
              <w:t>Edition Number: M-182403- 01-1</w:t>
            </w:r>
          </w:p>
          <w:p w14:paraId="305F63E5" w14:textId="77777777" w:rsidR="003C5FF4" w:rsidRDefault="003C5FF4" w:rsidP="003C5FF4">
            <w:pPr>
              <w:pStyle w:val="RepTable"/>
            </w:pPr>
            <w:r>
              <w:t xml:space="preserve">EPA MRID No.: 45108906 </w:t>
            </w:r>
          </w:p>
          <w:p w14:paraId="56880C00" w14:textId="77777777" w:rsidR="003C5FF4" w:rsidRDefault="003C5FF4" w:rsidP="003C5FF4">
            <w:pPr>
              <w:pStyle w:val="RepTable"/>
            </w:pPr>
            <w:r>
              <w:t xml:space="preserve">Date: 1998-10-15 </w:t>
            </w:r>
          </w:p>
          <w:p w14:paraId="3C41449A" w14:textId="77777777" w:rsidR="003C5FF4" w:rsidRDefault="003C5FF4" w:rsidP="003C5FF4">
            <w:pPr>
              <w:pStyle w:val="RepTable"/>
            </w:pPr>
            <w:r>
              <w:t xml:space="preserve">GLP/GEP: yes, </w:t>
            </w:r>
          </w:p>
          <w:p w14:paraId="2EF1914D" w14:textId="77777777" w:rsidR="003C5FF4" w:rsidRDefault="003C5FF4" w:rsidP="003C5FF4">
            <w:pPr>
              <w:pStyle w:val="RepTable"/>
            </w:pPr>
            <w:r>
              <w:t xml:space="preserve">unpublished </w:t>
            </w:r>
          </w:p>
        </w:tc>
        <w:tc>
          <w:tcPr>
            <w:tcW w:w="357" w:type="pct"/>
          </w:tcPr>
          <w:p w14:paraId="04600A26" w14:textId="77777777" w:rsidR="003C5FF4" w:rsidRDefault="003C5FF4" w:rsidP="003C5FF4">
            <w:pPr>
              <w:pStyle w:val="RepTable"/>
              <w:jc w:val="center"/>
            </w:pPr>
            <w:r>
              <w:t>N</w:t>
            </w:r>
          </w:p>
        </w:tc>
        <w:tc>
          <w:tcPr>
            <w:tcW w:w="402" w:type="pct"/>
          </w:tcPr>
          <w:p w14:paraId="7371F8BE" w14:textId="77777777" w:rsidR="003C5FF4" w:rsidRDefault="003C5FF4" w:rsidP="003C5FF4">
            <w:pPr>
              <w:pStyle w:val="RepTable"/>
              <w:jc w:val="center"/>
            </w:pPr>
            <w:r>
              <w:t>Bayer CropScience</w:t>
            </w:r>
          </w:p>
        </w:tc>
      </w:tr>
      <w:tr w:rsidR="00A046A7" w:rsidRPr="008E45B5" w14:paraId="608E8872" w14:textId="77777777" w:rsidTr="00DA3955">
        <w:tc>
          <w:tcPr>
            <w:tcW w:w="440" w:type="pct"/>
          </w:tcPr>
          <w:p w14:paraId="6F182D9D" w14:textId="77777777" w:rsidR="00CF3059" w:rsidRDefault="00CF3059" w:rsidP="00CF3059">
            <w:pPr>
              <w:pStyle w:val="RepTable"/>
            </w:pPr>
            <w:r>
              <w:t>KCA 5.8.2</w:t>
            </w:r>
          </w:p>
        </w:tc>
        <w:tc>
          <w:tcPr>
            <w:tcW w:w="618" w:type="pct"/>
          </w:tcPr>
          <w:p w14:paraId="0D9AD8BF" w14:textId="77777777" w:rsidR="00CF3059" w:rsidRDefault="00CF3059" w:rsidP="00CF3059">
            <w:pPr>
              <w:pStyle w:val="RepTable"/>
            </w:pPr>
            <w:r>
              <w:t>Anonymous</w:t>
            </w:r>
          </w:p>
        </w:tc>
        <w:tc>
          <w:tcPr>
            <w:tcW w:w="252" w:type="pct"/>
          </w:tcPr>
          <w:p w14:paraId="0879E2D8" w14:textId="77777777" w:rsidR="00CF3059" w:rsidRDefault="00CF3059" w:rsidP="00CF3059">
            <w:pPr>
              <w:pStyle w:val="RepTable"/>
              <w:jc w:val="center"/>
            </w:pPr>
            <w:r>
              <w:t>2001</w:t>
            </w:r>
          </w:p>
        </w:tc>
        <w:tc>
          <w:tcPr>
            <w:tcW w:w="2931" w:type="pct"/>
          </w:tcPr>
          <w:p w14:paraId="47002893" w14:textId="77777777" w:rsidR="00CF3059" w:rsidRDefault="00CF3059" w:rsidP="00CF3059">
            <w:pPr>
              <w:pStyle w:val="RepTable"/>
            </w:pPr>
            <w:r>
              <w:t xml:space="preserve">4-week toxicity study by oral route (dietary admixture) in beagle dogs followed by a 12- week treatment-free period </w:t>
            </w:r>
          </w:p>
          <w:p w14:paraId="6C215A67" w14:textId="77777777" w:rsidR="00CF3059" w:rsidRDefault="00CF3059" w:rsidP="00CF3059">
            <w:pPr>
              <w:pStyle w:val="RepTable"/>
            </w:pPr>
            <w:r>
              <w:t xml:space="preserve">Bayer CropScience, </w:t>
            </w:r>
          </w:p>
          <w:p w14:paraId="56961ACD" w14:textId="77777777" w:rsidR="00CF3059" w:rsidRDefault="00CF3059" w:rsidP="00CF3059">
            <w:pPr>
              <w:pStyle w:val="RepTable"/>
            </w:pPr>
            <w:r>
              <w:t xml:space="preserve">Report No.: 21602 TSC, </w:t>
            </w:r>
          </w:p>
          <w:p w14:paraId="578F0E33" w14:textId="77777777" w:rsidR="00CF3059" w:rsidRDefault="00CF3059" w:rsidP="00CF3059">
            <w:pPr>
              <w:pStyle w:val="RepTable"/>
            </w:pPr>
            <w:r>
              <w:t xml:space="preserve">Edition Number: M-454791- 01-1 </w:t>
            </w:r>
          </w:p>
          <w:p w14:paraId="2620B1AA" w14:textId="77777777" w:rsidR="00CF3059" w:rsidRDefault="00CF3059" w:rsidP="00CF3059">
            <w:pPr>
              <w:pStyle w:val="RepTable"/>
            </w:pPr>
            <w:r>
              <w:t xml:space="preserve">Date: 2001-10-29 </w:t>
            </w:r>
          </w:p>
          <w:p w14:paraId="4F4C9941" w14:textId="77777777" w:rsidR="00CF3059" w:rsidRDefault="00CF3059" w:rsidP="00CF3059">
            <w:pPr>
              <w:pStyle w:val="RepTable"/>
            </w:pPr>
            <w:r>
              <w:t xml:space="preserve">GLP/GEP: yes </w:t>
            </w:r>
          </w:p>
          <w:p w14:paraId="48A02BED" w14:textId="77777777" w:rsidR="00CF3059" w:rsidRDefault="00CF3059" w:rsidP="00CF3059">
            <w:pPr>
              <w:pStyle w:val="RepTable"/>
            </w:pPr>
            <w:r>
              <w:t>Unpublished</w:t>
            </w:r>
          </w:p>
        </w:tc>
        <w:tc>
          <w:tcPr>
            <w:tcW w:w="357" w:type="pct"/>
          </w:tcPr>
          <w:p w14:paraId="43C210B8" w14:textId="77777777" w:rsidR="00CF3059" w:rsidRDefault="00CF3059" w:rsidP="00CF3059">
            <w:pPr>
              <w:pStyle w:val="RepTable"/>
              <w:jc w:val="center"/>
            </w:pPr>
            <w:r>
              <w:t>Y</w:t>
            </w:r>
          </w:p>
        </w:tc>
        <w:tc>
          <w:tcPr>
            <w:tcW w:w="402" w:type="pct"/>
          </w:tcPr>
          <w:p w14:paraId="070832B9" w14:textId="77777777" w:rsidR="00CF3059" w:rsidRDefault="00CF3059" w:rsidP="00CF3059">
            <w:pPr>
              <w:pStyle w:val="RepTable"/>
              <w:jc w:val="center"/>
            </w:pPr>
            <w:r>
              <w:t>Bayer CropScience</w:t>
            </w:r>
          </w:p>
        </w:tc>
      </w:tr>
      <w:tr w:rsidR="00A046A7" w:rsidRPr="008E45B5" w14:paraId="313F9AE7" w14:textId="77777777" w:rsidTr="00DA3955">
        <w:tc>
          <w:tcPr>
            <w:tcW w:w="440" w:type="pct"/>
          </w:tcPr>
          <w:p w14:paraId="571561D1" w14:textId="77777777" w:rsidR="004E5E94" w:rsidRDefault="004E5E94" w:rsidP="004E5E94">
            <w:pPr>
              <w:pStyle w:val="RepTable"/>
            </w:pPr>
            <w:r>
              <w:t>KCA 5.9.1 /01</w:t>
            </w:r>
          </w:p>
        </w:tc>
        <w:tc>
          <w:tcPr>
            <w:tcW w:w="618" w:type="pct"/>
          </w:tcPr>
          <w:p w14:paraId="6A56780C" w14:textId="6FF2E66F" w:rsidR="004E5E94" w:rsidRDefault="00135917" w:rsidP="004E5E94">
            <w:pPr>
              <w:pStyle w:val="RepTable"/>
            </w:pPr>
            <w:r w:rsidRPr="00135917">
              <w:rPr>
                <w:highlight w:val="black"/>
              </w:rPr>
              <w:t>xxxxxxxxxx</w:t>
            </w:r>
          </w:p>
        </w:tc>
        <w:tc>
          <w:tcPr>
            <w:tcW w:w="252" w:type="pct"/>
          </w:tcPr>
          <w:p w14:paraId="12485E7F" w14:textId="641D37CE" w:rsidR="004E5E94" w:rsidRDefault="00135917" w:rsidP="004E5E94">
            <w:pPr>
              <w:pStyle w:val="RepTable"/>
              <w:jc w:val="center"/>
            </w:pPr>
            <w:r w:rsidRPr="00135917">
              <w:rPr>
                <w:highlight w:val="black"/>
              </w:rPr>
              <w:t>xxxx</w:t>
            </w:r>
          </w:p>
        </w:tc>
        <w:tc>
          <w:tcPr>
            <w:tcW w:w="2931" w:type="pct"/>
          </w:tcPr>
          <w:p w14:paraId="7D5DE475" w14:textId="77777777" w:rsidR="004E5E94" w:rsidRDefault="004E5E94" w:rsidP="004E5E94">
            <w:pPr>
              <w:pStyle w:val="RepTable"/>
            </w:pPr>
            <w:r>
              <w:t xml:space="preserve">Medical data. Medical surveillance of manufacturing plant personnel. Proposed first aid measures Jodosulfuron Code: AE F115008 </w:t>
            </w:r>
          </w:p>
          <w:p w14:paraId="161250CC" w14:textId="77777777" w:rsidR="004E5E94" w:rsidRDefault="004E5E94" w:rsidP="004E5E94">
            <w:pPr>
              <w:pStyle w:val="RepTable"/>
            </w:pPr>
            <w:r>
              <w:t xml:space="preserve">InfraServ GmbH &amp; Co Hoechst KG, Frankfurt, Germany </w:t>
            </w:r>
          </w:p>
          <w:p w14:paraId="57B251FD" w14:textId="77777777" w:rsidR="004E5E94" w:rsidRDefault="004E5E94" w:rsidP="004E5E94">
            <w:pPr>
              <w:pStyle w:val="RepTable"/>
            </w:pPr>
            <w:r>
              <w:t xml:space="preserve">Bayer CropScience, </w:t>
            </w:r>
          </w:p>
          <w:p w14:paraId="6F00335E" w14:textId="77777777" w:rsidR="004E5E94" w:rsidRDefault="004E5E94" w:rsidP="004E5E94">
            <w:pPr>
              <w:pStyle w:val="RepTable"/>
            </w:pPr>
            <w:r>
              <w:t xml:space="preserve">Report No.: C001333, </w:t>
            </w:r>
          </w:p>
          <w:p w14:paraId="75BFA2E4" w14:textId="77777777" w:rsidR="004E5E94" w:rsidRDefault="004E5E94" w:rsidP="004E5E94">
            <w:pPr>
              <w:pStyle w:val="RepTable"/>
            </w:pPr>
            <w:r>
              <w:lastRenderedPageBreak/>
              <w:t xml:space="preserve">Edition Number: M-182378- 01-1 </w:t>
            </w:r>
          </w:p>
          <w:p w14:paraId="53D90DDF" w14:textId="77777777" w:rsidR="004E5E94" w:rsidRDefault="004E5E94" w:rsidP="004E5E94">
            <w:pPr>
              <w:pStyle w:val="RepTable"/>
            </w:pPr>
            <w:r>
              <w:t xml:space="preserve">EPA MRID No.: 45108914 </w:t>
            </w:r>
          </w:p>
          <w:p w14:paraId="48F60664" w14:textId="77777777" w:rsidR="004E5E94" w:rsidRDefault="004E5E94" w:rsidP="004E5E94">
            <w:pPr>
              <w:pStyle w:val="RepTable"/>
            </w:pPr>
            <w:r>
              <w:t xml:space="preserve">Date: 1998-10-29 </w:t>
            </w:r>
          </w:p>
          <w:p w14:paraId="21601720" w14:textId="77777777" w:rsidR="004E5E94" w:rsidRDefault="004E5E94" w:rsidP="004E5E94">
            <w:pPr>
              <w:pStyle w:val="RepTable"/>
            </w:pPr>
            <w:r>
              <w:t xml:space="preserve">GLP/GEP: no </w:t>
            </w:r>
          </w:p>
          <w:p w14:paraId="7E63F692" w14:textId="77777777" w:rsidR="004E5E94" w:rsidRDefault="004E5E94" w:rsidP="004E5E94">
            <w:pPr>
              <w:pStyle w:val="RepTable"/>
            </w:pPr>
            <w:r>
              <w:t>Unpublished</w:t>
            </w:r>
          </w:p>
        </w:tc>
        <w:tc>
          <w:tcPr>
            <w:tcW w:w="357" w:type="pct"/>
          </w:tcPr>
          <w:p w14:paraId="5BF737F9" w14:textId="77777777" w:rsidR="004E5E94" w:rsidRDefault="00E40F5A" w:rsidP="004E5E94">
            <w:pPr>
              <w:pStyle w:val="RepTable"/>
              <w:jc w:val="center"/>
            </w:pPr>
            <w:r>
              <w:lastRenderedPageBreak/>
              <w:t>Y</w:t>
            </w:r>
          </w:p>
        </w:tc>
        <w:tc>
          <w:tcPr>
            <w:tcW w:w="402" w:type="pct"/>
          </w:tcPr>
          <w:p w14:paraId="362B2BE4" w14:textId="77777777" w:rsidR="004E5E94" w:rsidRDefault="004E5E94" w:rsidP="004E5E94">
            <w:pPr>
              <w:pStyle w:val="RepTable"/>
              <w:jc w:val="center"/>
            </w:pPr>
            <w:r>
              <w:t>Bayer CropScience</w:t>
            </w:r>
          </w:p>
        </w:tc>
      </w:tr>
      <w:tr w:rsidR="00A046A7" w:rsidRPr="008E45B5" w14:paraId="19AE8E9E" w14:textId="77777777" w:rsidTr="00DA3955">
        <w:tc>
          <w:tcPr>
            <w:tcW w:w="440" w:type="pct"/>
          </w:tcPr>
          <w:p w14:paraId="702657EC" w14:textId="77777777" w:rsidR="00E40F5A" w:rsidRDefault="00E40F5A" w:rsidP="00E40F5A">
            <w:pPr>
              <w:pStyle w:val="RepTable"/>
            </w:pPr>
            <w:r>
              <w:t>KCA 5.9.1 /02</w:t>
            </w:r>
          </w:p>
        </w:tc>
        <w:tc>
          <w:tcPr>
            <w:tcW w:w="618" w:type="pct"/>
          </w:tcPr>
          <w:p w14:paraId="0A07E7EE" w14:textId="4511CCA0" w:rsidR="00E40F5A" w:rsidRDefault="00135917" w:rsidP="00E40F5A">
            <w:pPr>
              <w:pStyle w:val="RepTable"/>
            </w:pPr>
            <w:r w:rsidRPr="00135917">
              <w:rPr>
                <w:highlight w:val="black"/>
              </w:rPr>
              <w:t>xxxxxxxxxxxx</w:t>
            </w:r>
          </w:p>
        </w:tc>
        <w:tc>
          <w:tcPr>
            <w:tcW w:w="252" w:type="pct"/>
          </w:tcPr>
          <w:p w14:paraId="6C595E37" w14:textId="6647AB5D" w:rsidR="00E40F5A" w:rsidRDefault="00135917" w:rsidP="00E40F5A">
            <w:pPr>
              <w:pStyle w:val="RepTable"/>
              <w:jc w:val="center"/>
            </w:pPr>
            <w:r w:rsidRPr="00135917">
              <w:rPr>
                <w:highlight w:val="black"/>
              </w:rPr>
              <w:t>xxxx</w:t>
            </w:r>
          </w:p>
        </w:tc>
        <w:tc>
          <w:tcPr>
            <w:tcW w:w="2931" w:type="pct"/>
          </w:tcPr>
          <w:p w14:paraId="3B804C22" w14:textId="77777777" w:rsidR="00E40F5A" w:rsidRDefault="00E40F5A" w:rsidP="00E40F5A">
            <w:pPr>
              <w:pStyle w:val="RepTable"/>
            </w:pPr>
            <w:r>
              <w:t xml:space="preserve">Occupational medical experiences with iodosulfuron-methyl-sodium </w:t>
            </w:r>
          </w:p>
          <w:p w14:paraId="43F57A69" w14:textId="77777777" w:rsidR="00E40F5A" w:rsidRDefault="00E40F5A" w:rsidP="00E40F5A">
            <w:pPr>
              <w:pStyle w:val="RepTable"/>
            </w:pPr>
            <w:r>
              <w:t xml:space="preserve">Bayer CropScience, </w:t>
            </w:r>
          </w:p>
          <w:p w14:paraId="3B65E19E" w14:textId="77777777" w:rsidR="00E40F5A" w:rsidRDefault="00E40F5A" w:rsidP="00E40F5A">
            <w:pPr>
              <w:pStyle w:val="RepTable"/>
            </w:pPr>
            <w:r>
              <w:t xml:space="preserve">Report No.: M-476230-01-1, </w:t>
            </w:r>
          </w:p>
          <w:p w14:paraId="4E8D2B36" w14:textId="77777777" w:rsidR="00E40F5A" w:rsidRDefault="00E40F5A" w:rsidP="00E40F5A">
            <w:pPr>
              <w:pStyle w:val="RepTable"/>
            </w:pPr>
            <w:r>
              <w:t xml:space="preserve">Edition Number: M-476230- 01-1 </w:t>
            </w:r>
          </w:p>
          <w:p w14:paraId="18BF9508" w14:textId="77777777" w:rsidR="00E40F5A" w:rsidRDefault="00E40F5A" w:rsidP="00E40F5A">
            <w:pPr>
              <w:pStyle w:val="RepTable"/>
            </w:pPr>
            <w:r>
              <w:t xml:space="preserve">Date: 2014-01-20 </w:t>
            </w:r>
          </w:p>
          <w:p w14:paraId="08C5024A" w14:textId="77777777" w:rsidR="00E40F5A" w:rsidRDefault="00E40F5A" w:rsidP="00E40F5A">
            <w:pPr>
              <w:pStyle w:val="RepTable"/>
            </w:pPr>
            <w:r>
              <w:t xml:space="preserve">GLP/GEP: no </w:t>
            </w:r>
          </w:p>
          <w:p w14:paraId="08F59512" w14:textId="77777777" w:rsidR="00E40F5A" w:rsidRDefault="00E40F5A" w:rsidP="00E40F5A">
            <w:pPr>
              <w:pStyle w:val="RepTable"/>
            </w:pPr>
            <w:r>
              <w:t>Unpublished</w:t>
            </w:r>
          </w:p>
        </w:tc>
        <w:tc>
          <w:tcPr>
            <w:tcW w:w="357" w:type="pct"/>
          </w:tcPr>
          <w:p w14:paraId="50649241" w14:textId="77777777" w:rsidR="00E40F5A" w:rsidRDefault="00E40F5A" w:rsidP="00E40F5A">
            <w:pPr>
              <w:pStyle w:val="RepTable"/>
              <w:jc w:val="center"/>
            </w:pPr>
            <w:r>
              <w:t>N</w:t>
            </w:r>
          </w:p>
        </w:tc>
        <w:tc>
          <w:tcPr>
            <w:tcW w:w="402" w:type="pct"/>
          </w:tcPr>
          <w:p w14:paraId="3D4BA2BA" w14:textId="77777777" w:rsidR="00E40F5A" w:rsidRDefault="00E40F5A" w:rsidP="00E40F5A">
            <w:pPr>
              <w:pStyle w:val="RepTable"/>
              <w:jc w:val="center"/>
            </w:pPr>
            <w:r>
              <w:t>Bayer CropScience</w:t>
            </w:r>
          </w:p>
        </w:tc>
      </w:tr>
    </w:tbl>
    <w:p w14:paraId="58A1FD18" w14:textId="77777777" w:rsidR="00644937" w:rsidRPr="008E45B5" w:rsidRDefault="00644937" w:rsidP="00644937">
      <w:pPr>
        <w:pStyle w:val="RepTable"/>
        <w:jc w:val="both"/>
      </w:pPr>
    </w:p>
    <w:p w14:paraId="59775650" w14:textId="77777777" w:rsidR="00F9783D" w:rsidRPr="008E45B5" w:rsidRDefault="00F9783D" w:rsidP="00F9783D">
      <w:pPr>
        <w:pStyle w:val="RepStandard"/>
      </w:pPr>
    </w:p>
    <w:p w14:paraId="523717AC" w14:textId="77777777" w:rsidR="00F9783D" w:rsidRPr="00B32849" w:rsidRDefault="00F9783D" w:rsidP="00F9783D">
      <w:pPr>
        <w:pStyle w:val="RepEditorNotesMS"/>
      </w:pPr>
      <w:r w:rsidRPr="00B32849">
        <w:t>The following tables are to be completed by MS</w:t>
      </w:r>
    </w:p>
    <w:p w14:paraId="26940ECE" w14:textId="77777777" w:rsidR="00F9783D" w:rsidRPr="00B32849" w:rsidRDefault="00F9783D" w:rsidP="00F9783D">
      <w:pPr>
        <w:pStyle w:val="RepNewPart"/>
      </w:pPr>
      <w:r w:rsidRPr="00B32849">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8"/>
        <w:gridCol w:w="793"/>
        <w:gridCol w:w="8661"/>
        <w:gridCol w:w="1048"/>
        <w:gridCol w:w="1292"/>
      </w:tblGrid>
      <w:tr w:rsidR="00F9783D" w:rsidRPr="00B32849" w14:paraId="2CE26D4F" w14:textId="77777777" w:rsidTr="00E0107B">
        <w:trPr>
          <w:tblHeader/>
        </w:trPr>
        <w:tc>
          <w:tcPr>
            <w:tcW w:w="348" w:type="pct"/>
            <w:vAlign w:val="center"/>
          </w:tcPr>
          <w:p w14:paraId="1908CF34" w14:textId="77777777" w:rsidR="00F9783D" w:rsidRPr="00B32849" w:rsidRDefault="00F9783D" w:rsidP="00E0107B">
            <w:pPr>
              <w:pStyle w:val="RepTableHeader"/>
              <w:jc w:val="center"/>
              <w:rPr>
                <w:lang w:val="en-GB"/>
              </w:rPr>
            </w:pPr>
            <w:r w:rsidRPr="00B32849">
              <w:rPr>
                <w:lang w:val="en-GB"/>
              </w:rPr>
              <w:t>Data point</w:t>
            </w:r>
          </w:p>
        </w:tc>
        <w:tc>
          <w:tcPr>
            <w:tcW w:w="636" w:type="pct"/>
            <w:vAlign w:val="center"/>
          </w:tcPr>
          <w:p w14:paraId="0201B39E" w14:textId="77777777" w:rsidR="00F9783D" w:rsidRPr="00B32849" w:rsidRDefault="00F9783D" w:rsidP="00E0107B">
            <w:pPr>
              <w:pStyle w:val="RepTableHeader"/>
              <w:jc w:val="center"/>
              <w:rPr>
                <w:lang w:val="en-GB"/>
              </w:rPr>
            </w:pPr>
            <w:r w:rsidRPr="00B32849">
              <w:rPr>
                <w:lang w:val="en-GB"/>
              </w:rPr>
              <w:t>Author(s)</w:t>
            </w:r>
          </w:p>
        </w:tc>
        <w:tc>
          <w:tcPr>
            <w:tcW w:w="270" w:type="pct"/>
            <w:vAlign w:val="center"/>
          </w:tcPr>
          <w:p w14:paraId="165470F2" w14:textId="77777777" w:rsidR="00F9783D" w:rsidRPr="00B32849" w:rsidRDefault="00F9783D" w:rsidP="00E0107B">
            <w:pPr>
              <w:pStyle w:val="RepTableHeader"/>
              <w:jc w:val="center"/>
              <w:rPr>
                <w:lang w:val="en-GB"/>
              </w:rPr>
            </w:pPr>
            <w:r w:rsidRPr="00B32849">
              <w:rPr>
                <w:lang w:val="en-GB"/>
              </w:rPr>
              <w:t>Year</w:t>
            </w:r>
          </w:p>
        </w:tc>
        <w:tc>
          <w:tcPr>
            <w:tcW w:w="2949" w:type="pct"/>
            <w:vAlign w:val="center"/>
          </w:tcPr>
          <w:p w14:paraId="407D9E67" w14:textId="77777777"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2E329F86" w14:textId="77777777" w:rsidR="00F9783D" w:rsidRPr="00B32849" w:rsidRDefault="00F9783D" w:rsidP="00E0107B">
            <w:pPr>
              <w:pStyle w:val="RepTableHeader"/>
              <w:jc w:val="center"/>
              <w:rPr>
                <w:lang w:val="en-GB"/>
              </w:rPr>
            </w:pPr>
            <w:r w:rsidRPr="00B32849">
              <w:rPr>
                <w:lang w:val="en-GB"/>
              </w:rPr>
              <w:t>Vertebrate study</w:t>
            </w:r>
          </w:p>
          <w:p w14:paraId="671EA3CE" w14:textId="77777777" w:rsidR="00F9783D" w:rsidRPr="00B32849" w:rsidRDefault="00F9783D" w:rsidP="00E0107B">
            <w:pPr>
              <w:pStyle w:val="RepTableHeader"/>
              <w:jc w:val="center"/>
              <w:rPr>
                <w:lang w:val="en-GB"/>
              </w:rPr>
            </w:pPr>
            <w:r w:rsidRPr="00B32849">
              <w:rPr>
                <w:lang w:val="en-GB"/>
              </w:rPr>
              <w:t>Y/N</w:t>
            </w:r>
          </w:p>
        </w:tc>
        <w:tc>
          <w:tcPr>
            <w:tcW w:w="440" w:type="pct"/>
            <w:vAlign w:val="center"/>
          </w:tcPr>
          <w:p w14:paraId="1D7F04A8" w14:textId="77777777" w:rsidR="00F9783D" w:rsidRPr="00B32849" w:rsidRDefault="00F9783D" w:rsidP="00E0107B">
            <w:pPr>
              <w:pStyle w:val="RepTableHeader"/>
              <w:jc w:val="center"/>
              <w:rPr>
                <w:lang w:val="en-GB"/>
              </w:rPr>
            </w:pPr>
            <w:r w:rsidRPr="00B32849">
              <w:rPr>
                <w:lang w:val="en-GB"/>
              </w:rPr>
              <w:t>Owner</w:t>
            </w:r>
          </w:p>
        </w:tc>
      </w:tr>
      <w:tr w:rsidR="00F9783D" w:rsidRPr="00B32849" w14:paraId="45C5405E" w14:textId="77777777" w:rsidTr="00E0107B">
        <w:tc>
          <w:tcPr>
            <w:tcW w:w="348" w:type="pct"/>
          </w:tcPr>
          <w:p w14:paraId="05884618" w14:textId="77777777" w:rsidR="00F9783D" w:rsidRPr="00B32849" w:rsidRDefault="00F9783D" w:rsidP="00E0107B">
            <w:pPr>
              <w:pStyle w:val="RepTable"/>
              <w:rPr>
                <w:highlight w:val="yellow"/>
              </w:rPr>
            </w:pPr>
            <w:r w:rsidRPr="00B32849">
              <w:rPr>
                <w:highlight w:val="yellow"/>
              </w:rPr>
              <w:t>KCP XX</w:t>
            </w:r>
          </w:p>
        </w:tc>
        <w:tc>
          <w:tcPr>
            <w:tcW w:w="636" w:type="pct"/>
          </w:tcPr>
          <w:p w14:paraId="57F5CAC1" w14:textId="77777777" w:rsidR="00F9783D" w:rsidRPr="00B32849" w:rsidRDefault="00F9783D" w:rsidP="00E0107B">
            <w:pPr>
              <w:pStyle w:val="RepTable"/>
              <w:rPr>
                <w:highlight w:val="yellow"/>
              </w:rPr>
            </w:pPr>
            <w:r w:rsidRPr="00B32849">
              <w:rPr>
                <w:highlight w:val="yellow"/>
              </w:rPr>
              <w:t>Author</w:t>
            </w:r>
          </w:p>
        </w:tc>
        <w:tc>
          <w:tcPr>
            <w:tcW w:w="270" w:type="pct"/>
          </w:tcPr>
          <w:p w14:paraId="0B702542" w14:textId="77777777" w:rsidR="00F9783D" w:rsidRPr="00B32849" w:rsidRDefault="00F9783D" w:rsidP="00E0107B">
            <w:pPr>
              <w:pStyle w:val="RepTable"/>
              <w:jc w:val="center"/>
              <w:rPr>
                <w:highlight w:val="yellow"/>
              </w:rPr>
            </w:pPr>
            <w:r w:rsidRPr="00B32849">
              <w:rPr>
                <w:highlight w:val="yellow"/>
              </w:rPr>
              <w:t>YYYY</w:t>
            </w:r>
          </w:p>
        </w:tc>
        <w:tc>
          <w:tcPr>
            <w:tcW w:w="2949" w:type="pct"/>
          </w:tcPr>
          <w:p w14:paraId="685211F7" w14:textId="77777777" w:rsidR="00F9783D" w:rsidRPr="00B32849" w:rsidRDefault="00F9783D" w:rsidP="00E0107B">
            <w:pPr>
              <w:pStyle w:val="RepTable"/>
              <w:rPr>
                <w:highlight w:val="yellow"/>
              </w:rPr>
            </w:pPr>
            <w:r w:rsidRPr="00B32849">
              <w:rPr>
                <w:highlight w:val="yellow"/>
              </w:rPr>
              <w:t>Title</w:t>
            </w:r>
          </w:p>
          <w:p w14:paraId="2F882B64" w14:textId="77777777" w:rsidR="00F9783D" w:rsidRPr="00B32849" w:rsidRDefault="00F9783D" w:rsidP="00E0107B">
            <w:pPr>
              <w:pStyle w:val="RepTable"/>
              <w:rPr>
                <w:highlight w:val="yellow"/>
              </w:rPr>
            </w:pPr>
            <w:r w:rsidRPr="00B32849">
              <w:rPr>
                <w:highlight w:val="yellow"/>
              </w:rPr>
              <w:t>Company Report N</w:t>
            </w:r>
          </w:p>
          <w:p w14:paraId="15F55C12" w14:textId="77777777" w:rsidR="00F9783D" w:rsidRPr="00B32849" w:rsidRDefault="00F9783D" w:rsidP="00E0107B">
            <w:pPr>
              <w:pStyle w:val="RepTable"/>
              <w:rPr>
                <w:highlight w:val="yellow"/>
              </w:rPr>
            </w:pPr>
            <w:r w:rsidRPr="00B32849">
              <w:rPr>
                <w:highlight w:val="yellow"/>
              </w:rPr>
              <w:t>Source</w:t>
            </w:r>
          </w:p>
          <w:p w14:paraId="00D9CF9F" w14:textId="77777777" w:rsidR="00F9783D" w:rsidRPr="00B32849" w:rsidRDefault="00F9783D" w:rsidP="00E0107B">
            <w:pPr>
              <w:pStyle w:val="RepTable"/>
              <w:rPr>
                <w:highlight w:val="yellow"/>
              </w:rPr>
            </w:pPr>
            <w:r w:rsidRPr="00B32849">
              <w:rPr>
                <w:highlight w:val="yellow"/>
              </w:rPr>
              <w:t>GLP/non GLP/GEP/non GEP</w:t>
            </w:r>
          </w:p>
          <w:p w14:paraId="3EFEB944" w14:textId="77777777" w:rsidR="00F9783D" w:rsidRPr="00B32849" w:rsidRDefault="00F9783D" w:rsidP="00E0107B">
            <w:pPr>
              <w:pStyle w:val="RepTable"/>
              <w:rPr>
                <w:highlight w:val="yellow"/>
              </w:rPr>
            </w:pPr>
            <w:r w:rsidRPr="00B32849">
              <w:rPr>
                <w:highlight w:val="yellow"/>
              </w:rPr>
              <w:t>Published/Unpublished</w:t>
            </w:r>
          </w:p>
        </w:tc>
        <w:tc>
          <w:tcPr>
            <w:tcW w:w="357" w:type="pct"/>
          </w:tcPr>
          <w:p w14:paraId="4D162984" w14:textId="77777777" w:rsidR="00F9783D" w:rsidRPr="00B32849" w:rsidRDefault="00F9783D" w:rsidP="00E0107B">
            <w:pPr>
              <w:pStyle w:val="RepTable"/>
              <w:jc w:val="center"/>
              <w:rPr>
                <w:highlight w:val="yellow"/>
              </w:rPr>
            </w:pPr>
            <w:r w:rsidRPr="00B32849">
              <w:rPr>
                <w:highlight w:val="yellow"/>
              </w:rPr>
              <w:t>Y/N</w:t>
            </w:r>
          </w:p>
        </w:tc>
        <w:tc>
          <w:tcPr>
            <w:tcW w:w="440" w:type="pct"/>
          </w:tcPr>
          <w:p w14:paraId="66437AA7" w14:textId="77777777" w:rsidR="00F9783D" w:rsidRPr="00B32849" w:rsidRDefault="00F9783D" w:rsidP="00E0107B">
            <w:pPr>
              <w:pStyle w:val="RepTable"/>
              <w:jc w:val="center"/>
              <w:rPr>
                <w:highlight w:val="yellow"/>
              </w:rPr>
            </w:pPr>
            <w:r w:rsidRPr="00B32849">
              <w:rPr>
                <w:highlight w:val="yellow"/>
              </w:rPr>
              <w:t>Owner</w:t>
            </w:r>
          </w:p>
        </w:tc>
      </w:tr>
      <w:tr w:rsidR="00F9783D" w:rsidRPr="00B32849" w14:paraId="3F0A46CA" w14:textId="77777777" w:rsidTr="00E0107B">
        <w:tc>
          <w:tcPr>
            <w:tcW w:w="348" w:type="pct"/>
          </w:tcPr>
          <w:p w14:paraId="3B433EF9" w14:textId="77777777" w:rsidR="00F9783D" w:rsidRPr="00B32849" w:rsidRDefault="00F9783D" w:rsidP="00E0107B">
            <w:pPr>
              <w:pStyle w:val="RepTable"/>
              <w:rPr>
                <w:highlight w:val="yellow"/>
              </w:rPr>
            </w:pPr>
          </w:p>
        </w:tc>
        <w:tc>
          <w:tcPr>
            <w:tcW w:w="636" w:type="pct"/>
          </w:tcPr>
          <w:p w14:paraId="1DD3B4B8" w14:textId="77777777" w:rsidR="00F9783D" w:rsidRPr="00B32849" w:rsidRDefault="00F9783D" w:rsidP="00E0107B">
            <w:pPr>
              <w:pStyle w:val="RepTable"/>
              <w:rPr>
                <w:highlight w:val="yellow"/>
              </w:rPr>
            </w:pPr>
          </w:p>
        </w:tc>
        <w:tc>
          <w:tcPr>
            <w:tcW w:w="270" w:type="pct"/>
          </w:tcPr>
          <w:p w14:paraId="5DC8BDA6" w14:textId="77777777" w:rsidR="00F9783D" w:rsidRPr="00B32849" w:rsidRDefault="00F9783D" w:rsidP="00E0107B">
            <w:pPr>
              <w:pStyle w:val="RepTable"/>
              <w:jc w:val="center"/>
              <w:rPr>
                <w:highlight w:val="yellow"/>
              </w:rPr>
            </w:pPr>
          </w:p>
        </w:tc>
        <w:tc>
          <w:tcPr>
            <w:tcW w:w="2949" w:type="pct"/>
          </w:tcPr>
          <w:p w14:paraId="79207C17" w14:textId="77777777" w:rsidR="00F9783D" w:rsidRPr="00B32849" w:rsidRDefault="00F9783D" w:rsidP="00E0107B">
            <w:pPr>
              <w:pStyle w:val="RepTable"/>
              <w:rPr>
                <w:highlight w:val="yellow"/>
              </w:rPr>
            </w:pPr>
          </w:p>
        </w:tc>
        <w:tc>
          <w:tcPr>
            <w:tcW w:w="357" w:type="pct"/>
          </w:tcPr>
          <w:p w14:paraId="6E45890C" w14:textId="77777777" w:rsidR="00F9783D" w:rsidRPr="00B32849" w:rsidRDefault="00F9783D" w:rsidP="00E0107B">
            <w:pPr>
              <w:pStyle w:val="RepTable"/>
              <w:jc w:val="center"/>
              <w:rPr>
                <w:highlight w:val="yellow"/>
              </w:rPr>
            </w:pPr>
          </w:p>
        </w:tc>
        <w:tc>
          <w:tcPr>
            <w:tcW w:w="440" w:type="pct"/>
          </w:tcPr>
          <w:p w14:paraId="7CA77396" w14:textId="77777777" w:rsidR="00F9783D" w:rsidRPr="00B32849" w:rsidRDefault="00F9783D" w:rsidP="00E0107B">
            <w:pPr>
              <w:pStyle w:val="RepTable"/>
              <w:jc w:val="center"/>
              <w:rPr>
                <w:highlight w:val="yellow"/>
              </w:rPr>
            </w:pPr>
          </w:p>
        </w:tc>
      </w:tr>
    </w:tbl>
    <w:p w14:paraId="084A929F" w14:textId="77777777" w:rsidR="00F9783D" w:rsidRPr="00B32849" w:rsidRDefault="00F9783D" w:rsidP="00F87689">
      <w:pPr>
        <w:pStyle w:val="OECD-BASIS-TEXT"/>
      </w:pPr>
    </w:p>
    <w:p w14:paraId="2FE78C12" w14:textId="77777777" w:rsidR="00F9783D" w:rsidRPr="00B32849" w:rsidRDefault="00F9783D" w:rsidP="00F9783D">
      <w:pPr>
        <w:pStyle w:val="RepNewPart"/>
      </w:pPr>
      <w:r w:rsidRPr="00B32849">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8"/>
        <w:gridCol w:w="793"/>
        <w:gridCol w:w="8661"/>
        <w:gridCol w:w="1048"/>
        <w:gridCol w:w="1292"/>
      </w:tblGrid>
      <w:tr w:rsidR="00F9783D" w:rsidRPr="00B32849" w14:paraId="4163A3BD" w14:textId="77777777" w:rsidTr="00E0107B">
        <w:trPr>
          <w:tblHeader/>
        </w:trPr>
        <w:tc>
          <w:tcPr>
            <w:tcW w:w="348" w:type="pct"/>
            <w:vAlign w:val="center"/>
          </w:tcPr>
          <w:p w14:paraId="60F54BC1" w14:textId="77777777" w:rsidR="00F9783D" w:rsidRPr="00B32849" w:rsidRDefault="00F9783D" w:rsidP="00E0107B">
            <w:pPr>
              <w:pStyle w:val="RepTableHeader"/>
              <w:jc w:val="center"/>
              <w:rPr>
                <w:lang w:val="en-GB"/>
              </w:rPr>
            </w:pPr>
            <w:r w:rsidRPr="00B32849">
              <w:rPr>
                <w:lang w:val="en-GB"/>
              </w:rPr>
              <w:t>Data point</w:t>
            </w:r>
          </w:p>
        </w:tc>
        <w:tc>
          <w:tcPr>
            <w:tcW w:w="636" w:type="pct"/>
            <w:vAlign w:val="center"/>
          </w:tcPr>
          <w:p w14:paraId="3D681450" w14:textId="77777777" w:rsidR="00F9783D" w:rsidRPr="00B32849" w:rsidRDefault="00F9783D" w:rsidP="00E0107B">
            <w:pPr>
              <w:pStyle w:val="RepTableHeader"/>
              <w:jc w:val="center"/>
              <w:rPr>
                <w:lang w:val="en-GB"/>
              </w:rPr>
            </w:pPr>
            <w:r w:rsidRPr="00B32849">
              <w:rPr>
                <w:lang w:val="en-GB"/>
              </w:rPr>
              <w:t>Author(s)</w:t>
            </w:r>
          </w:p>
        </w:tc>
        <w:tc>
          <w:tcPr>
            <w:tcW w:w="270" w:type="pct"/>
            <w:vAlign w:val="center"/>
          </w:tcPr>
          <w:p w14:paraId="5CE01BCD" w14:textId="77777777" w:rsidR="00F9783D" w:rsidRPr="00B32849" w:rsidRDefault="00F9783D" w:rsidP="00E0107B">
            <w:pPr>
              <w:pStyle w:val="RepTableHeader"/>
              <w:jc w:val="center"/>
              <w:rPr>
                <w:lang w:val="en-GB"/>
              </w:rPr>
            </w:pPr>
            <w:r w:rsidRPr="00B32849">
              <w:rPr>
                <w:lang w:val="en-GB"/>
              </w:rPr>
              <w:t>Year</w:t>
            </w:r>
          </w:p>
        </w:tc>
        <w:tc>
          <w:tcPr>
            <w:tcW w:w="2949" w:type="pct"/>
            <w:vAlign w:val="center"/>
          </w:tcPr>
          <w:p w14:paraId="1C97600A" w14:textId="77777777" w:rsidR="00F9783D" w:rsidRPr="00B32849" w:rsidRDefault="00F9783D" w:rsidP="00E0107B">
            <w:pPr>
              <w:pStyle w:val="RepTableHeader"/>
              <w:rPr>
                <w:lang w:val="en-GB"/>
              </w:rPr>
            </w:pPr>
            <w:r w:rsidRPr="00B32849">
              <w:rPr>
                <w:lang w:val="en-GB"/>
              </w:rPr>
              <w:t>Title</w:t>
            </w:r>
            <w:r w:rsidRPr="00B32849">
              <w:rPr>
                <w:lang w:val="en-GB"/>
              </w:rPr>
              <w:br/>
              <w:t>Company Report No.</w:t>
            </w:r>
            <w:r w:rsidRPr="00B32849">
              <w:rPr>
                <w:lang w:val="en-GB"/>
              </w:rPr>
              <w:tab/>
            </w:r>
            <w:r w:rsidRPr="00B32849">
              <w:rPr>
                <w:lang w:val="en-GB"/>
              </w:rPr>
              <w:br/>
              <w:t>Source (where different from company)</w:t>
            </w:r>
            <w:r w:rsidRPr="00B32849">
              <w:rPr>
                <w:lang w:val="en-GB"/>
              </w:rPr>
              <w:br/>
              <w:t>GLP or GEP status</w:t>
            </w:r>
            <w:r w:rsidRPr="00B32849">
              <w:rPr>
                <w:lang w:val="en-GB"/>
              </w:rPr>
              <w:br/>
              <w:t>Published or not</w:t>
            </w:r>
          </w:p>
        </w:tc>
        <w:tc>
          <w:tcPr>
            <w:tcW w:w="357" w:type="pct"/>
            <w:vAlign w:val="center"/>
          </w:tcPr>
          <w:p w14:paraId="764C2DEE" w14:textId="77777777" w:rsidR="00F9783D" w:rsidRPr="00B32849" w:rsidRDefault="00F9783D" w:rsidP="00E0107B">
            <w:pPr>
              <w:pStyle w:val="RepTableHeader"/>
              <w:jc w:val="center"/>
              <w:rPr>
                <w:lang w:val="en-GB"/>
              </w:rPr>
            </w:pPr>
            <w:r w:rsidRPr="00B32849">
              <w:rPr>
                <w:lang w:val="en-GB"/>
              </w:rPr>
              <w:t>Vertebrate study</w:t>
            </w:r>
          </w:p>
          <w:p w14:paraId="638AFC8B" w14:textId="77777777" w:rsidR="00F9783D" w:rsidRPr="00B32849" w:rsidRDefault="00F9783D" w:rsidP="00E0107B">
            <w:pPr>
              <w:pStyle w:val="RepTableHeader"/>
              <w:jc w:val="center"/>
              <w:rPr>
                <w:lang w:val="en-GB"/>
              </w:rPr>
            </w:pPr>
            <w:r w:rsidRPr="00B32849">
              <w:rPr>
                <w:lang w:val="en-GB"/>
              </w:rPr>
              <w:t>Y/N</w:t>
            </w:r>
          </w:p>
        </w:tc>
        <w:tc>
          <w:tcPr>
            <w:tcW w:w="440" w:type="pct"/>
            <w:vAlign w:val="center"/>
          </w:tcPr>
          <w:p w14:paraId="66074EB7" w14:textId="77777777" w:rsidR="00F9783D" w:rsidRPr="00B32849" w:rsidRDefault="00F9783D" w:rsidP="00E0107B">
            <w:pPr>
              <w:pStyle w:val="RepTableHeader"/>
              <w:jc w:val="center"/>
              <w:rPr>
                <w:lang w:val="en-GB"/>
              </w:rPr>
            </w:pPr>
            <w:r w:rsidRPr="00B32849">
              <w:rPr>
                <w:lang w:val="en-GB"/>
              </w:rPr>
              <w:t>Owner</w:t>
            </w:r>
          </w:p>
        </w:tc>
      </w:tr>
      <w:tr w:rsidR="00F9783D" w:rsidRPr="00B32849" w14:paraId="6468939C" w14:textId="77777777" w:rsidTr="00E0107B">
        <w:tc>
          <w:tcPr>
            <w:tcW w:w="348" w:type="pct"/>
          </w:tcPr>
          <w:p w14:paraId="268D5AA9" w14:textId="77777777" w:rsidR="00F9783D" w:rsidRPr="00B32849" w:rsidRDefault="00F9783D" w:rsidP="00E0107B">
            <w:pPr>
              <w:pStyle w:val="RepTable"/>
              <w:rPr>
                <w:highlight w:val="yellow"/>
              </w:rPr>
            </w:pPr>
            <w:r w:rsidRPr="00B32849">
              <w:rPr>
                <w:highlight w:val="yellow"/>
              </w:rPr>
              <w:t>KCP XX</w:t>
            </w:r>
          </w:p>
        </w:tc>
        <w:tc>
          <w:tcPr>
            <w:tcW w:w="636" w:type="pct"/>
          </w:tcPr>
          <w:p w14:paraId="17DBC66F" w14:textId="77777777" w:rsidR="00F9783D" w:rsidRPr="00B32849" w:rsidRDefault="00F9783D" w:rsidP="00E0107B">
            <w:pPr>
              <w:pStyle w:val="RepTable"/>
              <w:rPr>
                <w:highlight w:val="yellow"/>
              </w:rPr>
            </w:pPr>
            <w:r w:rsidRPr="00B32849">
              <w:rPr>
                <w:highlight w:val="yellow"/>
              </w:rPr>
              <w:t>Author</w:t>
            </w:r>
          </w:p>
        </w:tc>
        <w:tc>
          <w:tcPr>
            <w:tcW w:w="270" w:type="pct"/>
          </w:tcPr>
          <w:p w14:paraId="65585D46" w14:textId="77777777" w:rsidR="00F9783D" w:rsidRPr="00B32849" w:rsidRDefault="00F9783D" w:rsidP="00E0107B">
            <w:pPr>
              <w:pStyle w:val="RepTable"/>
              <w:jc w:val="center"/>
              <w:rPr>
                <w:highlight w:val="yellow"/>
              </w:rPr>
            </w:pPr>
            <w:r w:rsidRPr="00B32849">
              <w:rPr>
                <w:highlight w:val="yellow"/>
              </w:rPr>
              <w:t>YYYY</w:t>
            </w:r>
          </w:p>
        </w:tc>
        <w:tc>
          <w:tcPr>
            <w:tcW w:w="2949" w:type="pct"/>
          </w:tcPr>
          <w:p w14:paraId="09FF352D" w14:textId="77777777" w:rsidR="00F9783D" w:rsidRPr="00B32849" w:rsidRDefault="00F9783D" w:rsidP="00E0107B">
            <w:pPr>
              <w:pStyle w:val="RepTable"/>
              <w:rPr>
                <w:highlight w:val="yellow"/>
              </w:rPr>
            </w:pPr>
            <w:r w:rsidRPr="00B32849">
              <w:rPr>
                <w:highlight w:val="yellow"/>
              </w:rPr>
              <w:t>Title</w:t>
            </w:r>
          </w:p>
          <w:p w14:paraId="1EA7C4A9" w14:textId="77777777" w:rsidR="00F9783D" w:rsidRPr="00B32849" w:rsidRDefault="00F9783D" w:rsidP="00E0107B">
            <w:pPr>
              <w:pStyle w:val="RepTable"/>
              <w:rPr>
                <w:highlight w:val="yellow"/>
              </w:rPr>
            </w:pPr>
            <w:r w:rsidRPr="00B32849">
              <w:rPr>
                <w:highlight w:val="yellow"/>
              </w:rPr>
              <w:t>Company Report N</w:t>
            </w:r>
          </w:p>
          <w:p w14:paraId="25303B8C" w14:textId="77777777" w:rsidR="00F9783D" w:rsidRPr="00B32849" w:rsidRDefault="00F9783D" w:rsidP="00E0107B">
            <w:pPr>
              <w:pStyle w:val="RepTable"/>
              <w:rPr>
                <w:highlight w:val="yellow"/>
              </w:rPr>
            </w:pPr>
            <w:r w:rsidRPr="00B32849">
              <w:rPr>
                <w:highlight w:val="yellow"/>
              </w:rPr>
              <w:t>Source</w:t>
            </w:r>
          </w:p>
          <w:p w14:paraId="46692D85" w14:textId="77777777" w:rsidR="00F9783D" w:rsidRPr="00B32849" w:rsidRDefault="00F9783D" w:rsidP="00E0107B">
            <w:pPr>
              <w:pStyle w:val="RepTable"/>
              <w:rPr>
                <w:highlight w:val="yellow"/>
              </w:rPr>
            </w:pPr>
            <w:r w:rsidRPr="00B32849">
              <w:rPr>
                <w:highlight w:val="yellow"/>
              </w:rPr>
              <w:t>GLP/non GLP/GEP/non GEP</w:t>
            </w:r>
          </w:p>
          <w:p w14:paraId="4C0421FB" w14:textId="77777777" w:rsidR="00F9783D" w:rsidRPr="00B32849" w:rsidRDefault="00F9783D" w:rsidP="00E0107B">
            <w:pPr>
              <w:pStyle w:val="RepTable"/>
              <w:rPr>
                <w:highlight w:val="yellow"/>
              </w:rPr>
            </w:pPr>
            <w:r w:rsidRPr="00B32849">
              <w:rPr>
                <w:highlight w:val="yellow"/>
              </w:rPr>
              <w:t>Published/Unpublished</w:t>
            </w:r>
          </w:p>
        </w:tc>
        <w:tc>
          <w:tcPr>
            <w:tcW w:w="357" w:type="pct"/>
          </w:tcPr>
          <w:p w14:paraId="55986BC8" w14:textId="77777777" w:rsidR="00F9783D" w:rsidRPr="00B32849" w:rsidRDefault="00F9783D" w:rsidP="00E0107B">
            <w:pPr>
              <w:pStyle w:val="RepTable"/>
              <w:jc w:val="center"/>
              <w:rPr>
                <w:highlight w:val="yellow"/>
              </w:rPr>
            </w:pPr>
            <w:r w:rsidRPr="00B32849">
              <w:rPr>
                <w:highlight w:val="yellow"/>
              </w:rPr>
              <w:t>Y/N</w:t>
            </w:r>
          </w:p>
        </w:tc>
        <w:tc>
          <w:tcPr>
            <w:tcW w:w="440" w:type="pct"/>
          </w:tcPr>
          <w:p w14:paraId="536BAA14" w14:textId="77777777" w:rsidR="00F9783D" w:rsidRPr="00B32849" w:rsidRDefault="00F9783D" w:rsidP="00E0107B">
            <w:pPr>
              <w:pStyle w:val="RepTable"/>
              <w:jc w:val="center"/>
              <w:rPr>
                <w:highlight w:val="yellow"/>
              </w:rPr>
            </w:pPr>
            <w:r w:rsidRPr="00B32849">
              <w:rPr>
                <w:highlight w:val="yellow"/>
              </w:rPr>
              <w:t>Owner</w:t>
            </w:r>
          </w:p>
        </w:tc>
      </w:tr>
      <w:tr w:rsidR="00F9783D" w:rsidRPr="00B32849" w14:paraId="6CC2AF4F" w14:textId="77777777" w:rsidTr="00E0107B">
        <w:tc>
          <w:tcPr>
            <w:tcW w:w="348" w:type="pct"/>
          </w:tcPr>
          <w:p w14:paraId="1AF3B96A" w14:textId="77777777" w:rsidR="00F9783D" w:rsidRPr="00B32849" w:rsidRDefault="00F9783D" w:rsidP="00E0107B">
            <w:pPr>
              <w:pStyle w:val="RepTable"/>
              <w:rPr>
                <w:highlight w:val="yellow"/>
              </w:rPr>
            </w:pPr>
          </w:p>
        </w:tc>
        <w:tc>
          <w:tcPr>
            <w:tcW w:w="636" w:type="pct"/>
          </w:tcPr>
          <w:p w14:paraId="131CE703" w14:textId="77777777" w:rsidR="00F9783D" w:rsidRPr="00B32849" w:rsidRDefault="00F9783D" w:rsidP="00E0107B">
            <w:pPr>
              <w:pStyle w:val="RepTable"/>
              <w:rPr>
                <w:highlight w:val="yellow"/>
              </w:rPr>
            </w:pPr>
          </w:p>
        </w:tc>
        <w:tc>
          <w:tcPr>
            <w:tcW w:w="270" w:type="pct"/>
          </w:tcPr>
          <w:p w14:paraId="56D706DA" w14:textId="77777777" w:rsidR="00F9783D" w:rsidRPr="00B32849" w:rsidRDefault="00F9783D" w:rsidP="00E0107B">
            <w:pPr>
              <w:pStyle w:val="RepTable"/>
              <w:jc w:val="center"/>
              <w:rPr>
                <w:highlight w:val="yellow"/>
              </w:rPr>
            </w:pPr>
          </w:p>
        </w:tc>
        <w:tc>
          <w:tcPr>
            <w:tcW w:w="2949" w:type="pct"/>
          </w:tcPr>
          <w:p w14:paraId="122EABD8" w14:textId="77777777" w:rsidR="00F9783D" w:rsidRPr="00B32849" w:rsidRDefault="00F9783D" w:rsidP="00E0107B">
            <w:pPr>
              <w:pStyle w:val="RepTable"/>
              <w:rPr>
                <w:highlight w:val="yellow"/>
              </w:rPr>
            </w:pPr>
          </w:p>
        </w:tc>
        <w:tc>
          <w:tcPr>
            <w:tcW w:w="357" w:type="pct"/>
          </w:tcPr>
          <w:p w14:paraId="23833E5C" w14:textId="77777777" w:rsidR="00F9783D" w:rsidRPr="00B32849" w:rsidRDefault="00F9783D" w:rsidP="00E0107B">
            <w:pPr>
              <w:pStyle w:val="RepTable"/>
              <w:jc w:val="center"/>
              <w:rPr>
                <w:highlight w:val="yellow"/>
              </w:rPr>
            </w:pPr>
          </w:p>
        </w:tc>
        <w:tc>
          <w:tcPr>
            <w:tcW w:w="440" w:type="pct"/>
          </w:tcPr>
          <w:p w14:paraId="7CFC0E6F" w14:textId="77777777" w:rsidR="00F9783D" w:rsidRPr="00B32849" w:rsidRDefault="00F9783D" w:rsidP="00E0107B">
            <w:pPr>
              <w:pStyle w:val="RepTable"/>
              <w:jc w:val="center"/>
              <w:rPr>
                <w:highlight w:val="yellow"/>
              </w:rPr>
            </w:pPr>
          </w:p>
        </w:tc>
      </w:tr>
    </w:tbl>
    <w:p w14:paraId="03CC54A0" w14:textId="77777777" w:rsidR="00F9783D" w:rsidRPr="00B32849" w:rsidRDefault="00F9783D" w:rsidP="00F9783D">
      <w:pPr>
        <w:pStyle w:val="RepStandard"/>
        <w:sectPr w:rsidR="00F9783D" w:rsidRPr="00B32849" w:rsidSect="001B7AAD">
          <w:pgSz w:w="16838" w:h="11906" w:orient="landscape"/>
          <w:pgMar w:top="1417" w:right="1134" w:bottom="1134" w:left="1134" w:header="709" w:footer="142" w:gutter="0"/>
          <w:pgNumType w:chapSep="period"/>
          <w:cols w:space="720"/>
          <w:docGrid w:linePitch="360"/>
        </w:sectPr>
      </w:pPr>
    </w:p>
    <w:p w14:paraId="50D73965" w14:textId="77777777" w:rsidR="00217B1C" w:rsidRDefault="00217B1C" w:rsidP="00217B1C">
      <w:pPr>
        <w:pStyle w:val="RepAppendix1"/>
      </w:pPr>
      <w:bookmarkStart w:id="832" w:name="_Toc300147933"/>
      <w:bookmarkStart w:id="833" w:name="_Toc304462627"/>
      <w:bookmarkStart w:id="834" w:name="_Toc314067812"/>
      <w:bookmarkStart w:id="835" w:name="_Toc314122102"/>
      <w:bookmarkStart w:id="836" w:name="_Toc314129281"/>
      <w:bookmarkStart w:id="837" w:name="_Toc314142400"/>
      <w:bookmarkStart w:id="838" w:name="_Toc314557407"/>
      <w:bookmarkStart w:id="839" w:name="_Toc314557665"/>
      <w:bookmarkStart w:id="840" w:name="_Toc328552264"/>
      <w:bookmarkStart w:id="841" w:name="_Toc332020613"/>
      <w:bookmarkStart w:id="842" w:name="_Toc332203457"/>
      <w:bookmarkStart w:id="843" w:name="_Toc332207009"/>
      <w:bookmarkStart w:id="844" w:name="_Toc332296177"/>
      <w:bookmarkStart w:id="845" w:name="_Toc336434744"/>
      <w:bookmarkStart w:id="846" w:name="_Toc397516896"/>
      <w:bookmarkStart w:id="847" w:name="_Toc398627876"/>
      <w:bookmarkStart w:id="848" w:name="_Toc399335731"/>
      <w:bookmarkStart w:id="849" w:name="_Toc399764872"/>
      <w:bookmarkStart w:id="850" w:name="_Toc412562663"/>
      <w:bookmarkStart w:id="851" w:name="_Toc412562740"/>
      <w:bookmarkStart w:id="852" w:name="_Toc413662732"/>
      <w:bookmarkStart w:id="853" w:name="_Toc413673590"/>
      <w:bookmarkStart w:id="854" w:name="_Toc413673688"/>
      <w:bookmarkStart w:id="855" w:name="_Toc413673759"/>
      <w:bookmarkStart w:id="856" w:name="_Toc413928658"/>
      <w:bookmarkStart w:id="857" w:name="_Toc413936272"/>
      <w:bookmarkStart w:id="858" w:name="_Toc413937983"/>
      <w:bookmarkStart w:id="859" w:name="_Toc414026710"/>
      <w:bookmarkStart w:id="860" w:name="_Ref414447855"/>
      <w:bookmarkStart w:id="861" w:name="_Ref414449074"/>
      <w:bookmarkStart w:id="862" w:name="_Toc414974089"/>
      <w:bookmarkStart w:id="863" w:name="_Toc450900963"/>
      <w:bookmarkStart w:id="864" w:name="_Toc450920629"/>
      <w:bookmarkStart w:id="865" w:name="_Toc450923750"/>
      <w:bookmarkStart w:id="866" w:name="_Toc454460983"/>
      <w:bookmarkStart w:id="867" w:name="_Toc454462819"/>
      <w:bookmarkStart w:id="868" w:name="_Toc167789057"/>
      <w:r w:rsidRPr="00B32849">
        <w:lastRenderedPageBreak/>
        <w:t>Detailed evaluation of the studies relied upon</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14:paraId="6BC1A52A" w14:textId="77777777" w:rsidR="002F14B3" w:rsidRPr="002F14B3" w:rsidRDefault="002F14B3" w:rsidP="002F14B3">
      <w:pPr>
        <w:pStyle w:val="RepStandard"/>
      </w:pPr>
      <w:r>
        <w:t>No new studies submitted with this application.</w:t>
      </w:r>
    </w:p>
    <w:p w14:paraId="7EEA356A" w14:textId="77777777" w:rsidR="00C81348" w:rsidRDefault="00C81348" w:rsidP="00D46D5F">
      <w:pPr>
        <w:pStyle w:val="RepAppendix1"/>
        <w:pageBreakBefore/>
      </w:pPr>
      <w:bookmarkStart w:id="869" w:name="_Toc300147944"/>
      <w:bookmarkStart w:id="870" w:name="_Toc304462640"/>
      <w:bookmarkStart w:id="871" w:name="_Toc314067840"/>
      <w:bookmarkStart w:id="872" w:name="_Toc314122127"/>
      <w:bookmarkStart w:id="873" w:name="_Toc314129298"/>
      <w:bookmarkStart w:id="874" w:name="_Toc314142412"/>
      <w:bookmarkStart w:id="875" w:name="_Toc314557427"/>
      <w:bookmarkStart w:id="876" w:name="_Toc314557685"/>
      <w:bookmarkStart w:id="877" w:name="_Toc328552284"/>
      <w:bookmarkStart w:id="878" w:name="_Toc332020633"/>
      <w:bookmarkStart w:id="879" w:name="_Toc332203477"/>
      <w:bookmarkStart w:id="880" w:name="_Toc332207029"/>
      <w:bookmarkStart w:id="881" w:name="_Toc332296197"/>
      <w:bookmarkStart w:id="882" w:name="_Toc336434764"/>
      <w:bookmarkStart w:id="883" w:name="_Toc397516916"/>
      <w:bookmarkStart w:id="884" w:name="_Toc398627888"/>
      <w:bookmarkStart w:id="885" w:name="_Toc399335751"/>
      <w:bookmarkStart w:id="886" w:name="_Toc399764884"/>
      <w:bookmarkStart w:id="887" w:name="_Toc412562683"/>
      <w:bookmarkStart w:id="888" w:name="_Toc412562760"/>
      <w:bookmarkStart w:id="889" w:name="_Toc413662752"/>
      <w:bookmarkStart w:id="890" w:name="_Toc413673609"/>
      <w:bookmarkStart w:id="891" w:name="_Toc413673707"/>
      <w:bookmarkStart w:id="892" w:name="_Toc413673778"/>
      <w:bookmarkStart w:id="893" w:name="_Toc413928677"/>
      <w:bookmarkStart w:id="894" w:name="_Toc413936291"/>
      <w:bookmarkStart w:id="895" w:name="_Toc413938002"/>
      <w:bookmarkStart w:id="896" w:name="_Toc414026729"/>
      <w:bookmarkStart w:id="897" w:name="_Ref414444418"/>
      <w:bookmarkStart w:id="898" w:name="_Toc414974108"/>
      <w:bookmarkStart w:id="899" w:name="_Toc450900982"/>
      <w:bookmarkStart w:id="900" w:name="_Toc450920648"/>
      <w:bookmarkStart w:id="901" w:name="_Toc450923769"/>
      <w:bookmarkStart w:id="902" w:name="_Toc454461003"/>
      <w:bookmarkStart w:id="903" w:name="_Toc454462839"/>
      <w:bookmarkStart w:id="904" w:name="_Toc167789058"/>
      <w:r w:rsidRPr="00B32849">
        <w:lastRenderedPageBreak/>
        <w:t>Exposure calculations</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r w:rsidRPr="00B32849">
        <w:t xml:space="preserve"> </w:t>
      </w:r>
    </w:p>
    <w:p w14:paraId="7A1018C4" w14:textId="77777777" w:rsidR="00C81348" w:rsidRPr="00B32849" w:rsidRDefault="00C81348" w:rsidP="00D46D5F">
      <w:pPr>
        <w:pStyle w:val="RepAppendix2"/>
      </w:pPr>
      <w:bookmarkStart w:id="905" w:name="_Toc332203478"/>
      <w:bookmarkStart w:id="906" w:name="_Toc332207030"/>
      <w:bookmarkStart w:id="907" w:name="_Toc332296198"/>
      <w:bookmarkStart w:id="908" w:name="_Toc336434765"/>
      <w:bookmarkStart w:id="909" w:name="_Toc397516917"/>
      <w:bookmarkStart w:id="910" w:name="_Toc398627889"/>
      <w:bookmarkStart w:id="911" w:name="_Toc399335752"/>
      <w:bookmarkStart w:id="912" w:name="_Toc399764885"/>
      <w:bookmarkStart w:id="913" w:name="_Toc412562684"/>
      <w:bookmarkStart w:id="914" w:name="_Toc412562761"/>
      <w:bookmarkStart w:id="915" w:name="_Toc413662753"/>
      <w:bookmarkStart w:id="916" w:name="_Toc413673610"/>
      <w:bookmarkStart w:id="917" w:name="_Toc413673708"/>
      <w:bookmarkStart w:id="918" w:name="_Toc413673779"/>
      <w:bookmarkStart w:id="919" w:name="_Toc413928678"/>
      <w:bookmarkStart w:id="920" w:name="_Toc413936292"/>
      <w:bookmarkStart w:id="921" w:name="_Toc413938003"/>
      <w:bookmarkStart w:id="922" w:name="_Toc414026730"/>
      <w:bookmarkStart w:id="923" w:name="_Toc414974109"/>
      <w:bookmarkStart w:id="924" w:name="_Toc450900983"/>
      <w:bookmarkStart w:id="925" w:name="_Toc450920649"/>
      <w:bookmarkStart w:id="926" w:name="_Toc450923770"/>
      <w:bookmarkStart w:id="927" w:name="_Toc454461004"/>
      <w:bookmarkStart w:id="928" w:name="_Toc454462840"/>
      <w:bookmarkStart w:id="929" w:name="_Toc167789059"/>
      <w:bookmarkStart w:id="930" w:name="_Toc300147945"/>
      <w:r w:rsidRPr="00B32849">
        <w:t>Operator exposure calculations (KCP 7.2.1.1)</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14:paraId="569321BF" w14:textId="77777777" w:rsidR="00C81348" w:rsidRPr="00B32849" w:rsidRDefault="00C81348" w:rsidP="00D46D5F">
      <w:pPr>
        <w:pStyle w:val="RepAppendix3"/>
      </w:pPr>
      <w:bookmarkStart w:id="931" w:name="_Toc304462641"/>
      <w:bookmarkStart w:id="932" w:name="_Toc314067841"/>
      <w:bookmarkStart w:id="933" w:name="_Toc314122128"/>
      <w:bookmarkStart w:id="934" w:name="_Toc314129299"/>
      <w:bookmarkStart w:id="935" w:name="_Toc314142413"/>
      <w:bookmarkStart w:id="936" w:name="_Toc314557428"/>
      <w:bookmarkStart w:id="937" w:name="_Toc314557686"/>
      <w:bookmarkStart w:id="938" w:name="_Toc328552285"/>
      <w:bookmarkStart w:id="939" w:name="_Toc332020634"/>
      <w:bookmarkStart w:id="940" w:name="_Toc332203479"/>
      <w:bookmarkStart w:id="941" w:name="_Toc332207031"/>
      <w:bookmarkStart w:id="942" w:name="_Toc332296199"/>
      <w:bookmarkStart w:id="943" w:name="_Toc336434766"/>
      <w:bookmarkStart w:id="944" w:name="_Toc397516918"/>
      <w:bookmarkStart w:id="945" w:name="_Toc399335753"/>
      <w:bookmarkStart w:id="946" w:name="_Toc412562685"/>
      <w:bookmarkStart w:id="947" w:name="_Toc412562762"/>
      <w:bookmarkStart w:id="948" w:name="_Toc413662754"/>
      <w:bookmarkStart w:id="949" w:name="_Toc413673611"/>
      <w:bookmarkStart w:id="950" w:name="_Toc413673709"/>
      <w:bookmarkStart w:id="951" w:name="_Toc413673780"/>
      <w:bookmarkStart w:id="952" w:name="_Toc413928679"/>
      <w:bookmarkStart w:id="953" w:name="_Toc413936293"/>
      <w:bookmarkStart w:id="954" w:name="_Toc413938004"/>
      <w:bookmarkStart w:id="955" w:name="_Toc414026731"/>
      <w:bookmarkStart w:id="956" w:name="_Toc414974110"/>
      <w:bookmarkStart w:id="957" w:name="_Toc450900984"/>
      <w:bookmarkStart w:id="958" w:name="_Toc450920650"/>
      <w:bookmarkStart w:id="959" w:name="_Toc450923771"/>
      <w:bookmarkStart w:id="960" w:name="_Toc454461005"/>
      <w:bookmarkStart w:id="961" w:name="_Toc454462841"/>
      <w:bookmarkStart w:id="962" w:name="_Toc167789060"/>
      <w:bookmarkEnd w:id="930"/>
      <w:r w:rsidRPr="00B32849">
        <w:t xml:space="preserve">Calculations for </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roofErr w:type="spellStart"/>
      <w:r w:rsidR="00A20D94">
        <w:t>iodosulfuron</w:t>
      </w:r>
      <w:proofErr w:type="spellEnd"/>
      <w:r w:rsidR="00A20D94">
        <w:t>-methyl-sodium</w:t>
      </w:r>
      <w:r w:rsidR="00B80FDC">
        <w:t>,</w:t>
      </w:r>
      <w:r w:rsidR="0005733C">
        <w:t xml:space="preserve"> </w:t>
      </w:r>
      <w:proofErr w:type="spellStart"/>
      <w:r w:rsidR="0005733C">
        <w:t>mesosulfuron</w:t>
      </w:r>
      <w:proofErr w:type="spellEnd"/>
      <w:r w:rsidR="0005733C">
        <w:t>-methyl</w:t>
      </w:r>
      <w:r w:rsidR="00B80FDC">
        <w:t xml:space="preserve"> and </w:t>
      </w:r>
      <w:proofErr w:type="spellStart"/>
      <w:r w:rsidR="00B80FDC">
        <w:t>mefenpyr</w:t>
      </w:r>
      <w:proofErr w:type="spellEnd"/>
      <w:r w:rsidR="00B80FDC">
        <w:t>-diethyl</w:t>
      </w:r>
      <w:bookmarkEnd w:id="962"/>
    </w:p>
    <w:p w14:paraId="658270AE" w14:textId="77777777" w:rsidR="00C81348" w:rsidRDefault="0079387A" w:rsidP="00D46D5F">
      <w:pPr>
        <w:pStyle w:val="RepLabel"/>
      </w:pPr>
      <w:r w:rsidRPr="00B32849">
        <w:t>Table A </w:t>
      </w:r>
      <w:r w:rsidR="00E74F3B">
        <w:fldChar w:fldCharType="begin"/>
      </w:r>
      <w:r w:rsidR="00D22144">
        <w:instrText xml:space="preserve"> SEQ Table_A \* ARABIC </w:instrText>
      </w:r>
      <w:r w:rsidR="00E74F3B">
        <w:fldChar w:fldCharType="separate"/>
      </w:r>
      <w:r w:rsidR="007C0A62">
        <w:rPr>
          <w:noProof/>
        </w:rPr>
        <w:t>12</w:t>
      </w:r>
      <w:r w:rsidR="00E74F3B">
        <w:fldChar w:fldCharType="end"/>
      </w:r>
      <w:r w:rsidR="00C81348" w:rsidRPr="00B32849">
        <w:t>:</w:t>
      </w:r>
      <w:r w:rsidR="00C81348" w:rsidRPr="00B32849">
        <w:tab/>
        <w:t>Input parameters considered for the estimation of operator exposure</w:t>
      </w:r>
    </w:p>
    <w:tbl>
      <w:tblPr>
        <w:tblW w:w="5000" w:type="pct"/>
        <w:jc w:val="center"/>
        <w:tblLook w:val="04A0" w:firstRow="1" w:lastRow="0" w:firstColumn="1" w:lastColumn="0" w:noHBand="0" w:noVBand="1"/>
      </w:tblPr>
      <w:tblGrid>
        <w:gridCol w:w="4537"/>
        <w:gridCol w:w="4821"/>
      </w:tblGrid>
      <w:tr w:rsidR="006E4C57" w:rsidRPr="0035118E" w14:paraId="73D5ABBA" w14:textId="77777777" w:rsidTr="006E4C57">
        <w:trPr>
          <w:cantSplit/>
          <w:jc w:val="center"/>
        </w:trPr>
        <w:tc>
          <w:tcPr>
            <w:tcW w:w="2424" w:type="pct"/>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5829AA50"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Product name</w:t>
            </w:r>
          </w:p>
        </w:tc>
        <w:tc>
          <w:tcPr>
            <w:tcW w:w="2576" w:type="pct"/>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51779681"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IMS+MSM+MPR 2+10+30 OD</w:t>
            </w:r>
          </w:p>
        </w:tc>
      </w:tr>
      <w:tr w:rsidR="006E4C57" w:rsidRPr="00245BAA" w14:paraId="25C5085A"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729E8BE"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Formulation type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DD2A9B3" w14:textId="77777777" w:rsidR="006E4C57" w:rsidRPr="0035118E" w:rsidRDefault="006E4C57">
            <w:pPr>
              <w:spacing w:before="40" w:after="40"/>
              <w:ind w:left="100" w:right="100"/>
              <w:jc w:val="right"/>
              <w:rPr>
                <w:sz w:val="18"/>
                <w:szCs w:val="18"/>
                <w:lang w:val="fr-FR"/>
              </w:rPr>
            </w:pPr>
            <w:r w:rsidRPr="0035118E">
              <w:rPr>
                <w:rFonts w:eastAsia="Arial"/>
                <w:color w:val="111111"/>
                <w:sz w:val="18"/>
                <w:szCs w:val="18"/>
                <w:lang w:val="fr-FR"/>
              </w:rPr>
              <w:t>Soluble concentrates, emulsifiable concentrate, etc.</w:t>
            </w:r>
          </w:p>
        </w:tc>
      </w:tr>
      <w:tr w:rsidR="006E4C57" w:rsidRPr="0035118E" w14:paraId="081A3B30"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2DE33BF"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Product category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173F210"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Herbicide</w:t>
            </w:r>
          </w:p>
        </w:tc>
      </w:tr>
      <w:tr w:rsidR="006E4C57" w:rsidRPr="0035118E" w14:paraId="09E73D34" w14:textId="77777777" w:rsidTr="006E4C57">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715D5F26"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26183648" w14:textId="77777777" w:rsidR="006E4C57" w:rsidRPr="0035118E" w:rsidRDefault="006E4C57">
            <w:pPr>
              <w:spacing w:before="40" w:after="40"/>
              <w:ind w:left="100" w:right="100"/>
              <w:jc w:val="right"/>
              <w:rPr>
                <w:sz w:val="18"/>
                <w:szCs w:val="18"/>
              </w:rPr>
            </w:pPr>
            <w:proofErr w:type="spellStart"/>
            <w:r w:rsidRPr="0035118E">
              <w:rPr>
                <w:rFonts w:eastAsia="Arial"/>
                <w:color w:val="111111"/>
                <w:sz w:val="18"/>
                <w:szCs w:val="18"/>
              </w:rPr>
              <w:t>Mesosulfuron</w:t>
            </w:r>
            <w:proofErr w:type="spellEnd"/>
            <w:r w:rsidRPr="0035118E">
              <w:rPr>
                <w:rFonts w:eastAsia="Arial"/>
                <w:color w:val="111111"/>
                <w:sz w:val="18"/>
                <w:szCs w:val="18"/>
              </w:rPr>
              <w:t>-methyl</w:t>
            </w:r>
          </w:p>
        </w:tc>
      </w:tr>
      <w:tr w:rsidR="006E4C57" w:rsidRPr="0035118E" w14:paraId="3959B09B"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723AD97"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EC72815"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10</w:t>
            </w:r>
          </w:p>
        </w:tc>
      </w:tr>
      <w:tr w:rsidR="006E4C57" w:rsidRPr="0035118E" w14:paraId="4152A043"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0D8F144"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DAC9811"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0.13</w:t>
            </w:r>
          </w:p>
        </w:tc>
      </w:tr>
      <w:tr w:rsidR="006E4C57" w:rsidRPr="0035118E" w14:paraId="787AD7C2"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9DB0D3F"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0397FABD" w14:textId="77777777" w:rsidR="006E4C57" w:rsidRPr="0035118E" w:rsidRDefault="006E4C57">
            <w:pPr>
              <w:spacing w:before="40" w:after="40"/>
              <w:ind w:left="100" w:right="100"/>
              <w:jc w:val="right"/>
              <w:rPr>
                <w:sz w:val="18"/>
                <w:szCs w:val="18"/>
              </w:rPr>
            </w:pPr>
          </w:p>
        </w:tc>
      </w:tr>
      <w:tr w:rsidR="006E4C57" w:rsidRPr="0035118E" w14:paraId="61CD1B24"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BB42909"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99705F9"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100</w:t>
            </w:r>
          </w:p>
        </w:tc>
      </w:tr>
      <w:tr w:rsidR="006E4C57" w:rsidRPr="0035118E" w14:paraId="0CD6AA44"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4970D52"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1E6C315"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2</w:t>
            </w:r>
          </w:p>
        </w:tc>
      </w:tr>
      <w:tr w:rsidR="006E4C57" w:rsidRPr="0035118E" w14:paraId="3C6670A2"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24E9793"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C199498"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70</w:t>
            </w:r>
          </w:p>
        </w:tc>
      </w:tr>
      <w:tr w:rsidR="006E4C57" w:rsidRPr="0035118E" w14:paraId="08E91F47" w14:textId="77777777" w:rsidTr="006E4C57">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40FBDE1A"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198470D3" w14:textId="77777777" w:rsidR="006E4C57" w:rsidRPr="0035118E" w:rsidRDefault="006E4C57">
            <w:pPr>
              <w:spacing w:before="40" w:after="40"/>
              <w:ind w:left="100" w:right="100"/>
              <w:jc w:val="right"/>
              <w:rPr>
                <w:sz w:val="18"/>
                <w:szCs w:val="18"/>
              </w:rPr>
            </w:pPr>
            <w:proofErr w:type="spellStart"/>
            <w:r w:rsidRPr="0035118E">
              <w:rPr>
                <w:rFonts w:eastAsia="Arial"/>
                <w:color w:val="111111"/>
                <w:sz w:val="18"/>
                <w:szCs w:val="18"/>
              </w:rPr>
              <w:t>Mefenpyr</w:t>
            </w:r>
            <w:proofErr w:type="spellEnd"/>
            <w:r w:rsidRPr="0035118E">
              <w:rPr>
                <w:rFonts w:eastAsia="Arial"/>
                <w:color w:val="111111"/>
                <w:sz w:val="18"/>
                <w:szCs w:val="18"/>
              </w:rPr>
              <w:t>-diethyl</w:t>
            </w:r>
          </w:p>
        </w:tc>
      </w:tr>
      <w:tr w:rsidR="006E4C57" w:rsidRPr="0035118E" w14:paraId="5C8CED45"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261AB59"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7F77D41"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30</w:t>
            </w:r>
          </w:p>
        </w:tc>
      </w:tr>
      <w:tr w:rsidR="006E4C57" w:rsidRPr="0035118E" w14:paraId="5094A9F5"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57754EC"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E01A7F1"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0.1</w:t>
            </w:r>
          </w:p>
        </w:tc>
      </w:tr>
      <w:tr w:rsidR="006E4C57" w:rsidRPr="0035118E" w14:paraId="5D7A2C2E"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248FAEF"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4CFA858" w14:textId="77777777" w:rsidR="006E4C57" w:rsidRPr="0035118E" w:rsidRDefault="006E4C57">
            <w:pPr>
              <w:spacing w:before="40" w:after="40"/>
              <w:ind w:left="100" w:right="100"/>
              <w:jc w:val="right"/>
              <w:rPr>
                <w:sz w:val="18"/>
                <w:szCs w:val="18"/>
              </w:rPr>
            </w:pPr>
          </w:p>
        </w:tc>
      </w:tr>
      <w:tr w:rsidR="006E4C57" w:rsidRPr="0035118E" w14:paraId="604AFDE8"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2FDD66D"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F17D4C9"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100</w:t>
            </w:r>
          </w:p>
        </w:tc>
      </w:tr>
      <w:tr w:rsidR="006E4C57" w:rsidRPr="0035118E" w14:paraId="34B06EBD"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7FB93C9"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9614C14"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73</w:t>
            </w:r>
          </w:p>
        </w:tc>
      </w:tr>
      <w:tr w:rsidR="006E4C57" w:rsidRPr="0035118E" w14:paraId="6A06FBE4"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F950978"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399455E"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70</w:t>
            </w:r>
          </w:p>
        </w:tc>
      </w:tr>
      <w:tr w:rsidR="006E4C57" w:rsidRPr="0035118E" w14:paraId="2D579AC1" w14:textId="77777777" w:rsidTr="006E4C57">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28FA4461"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241DFBF5" w14:textId="77777777" w:rsidR="006E4C57" w:rsidRPr="0035118E" w:rsidRDefault="006E4C57">
            <w:pPr>
              <w:spacing w:before="40" w:after="40"/>
              <w:ind w:left="100" w:right="100"/>
              <w:jc w:val="right"/>
              <w:rPr>
                <w:sz w:val="18"/>
                <w:szCs w:val="18"/>
              </w:rPr>
            </w:pPr>
            <w:proofErr w:type="spellStart"/>
            <w:r w:rsidRPr="0035118E">
              <w:rPr>
                <w:rFonts w:eastAsia="Arial"/>
                <w:color w:val="111111"/>
                <w:sz w:val="18"/>
                <w:szCs w:val="18"/>
              </w:rPr>
              <w:t>Iodosulfuron</w:t>
            </w:r>
            <w:proofErr w:type="spellEnd"/>
            <w:r w:rsidRPr="0035118E">
              <w:rPr>
                <w:rFonts w:eastAsia="Arial"/>
                <w:color w:val="111111"/>
                <w:sz w:val="18"/>
                <w:szCs w:val="18"/>
              </w:rPr>
              <w:t>-methyl-sodium</w:t>
            </w:r>
          </w:p>
        </w:tc>
      </w:tr>
      <w:tr w:rsidR="006E4C57" w:rsidRPr="0035118E" w14:paraId="253DA674"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4D8B329"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85DE597"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2</w:t>
            </w:r>
          </w:p>
        </w:tc>
      </w:tr>
      <w:tr w:rsidR="006E4C57" w:rsidRPr="0035118E" w14:paraId="335CB7E2"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9276663"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78FD14A"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0.05</w:t>
            </w:r>
          </w:p>
        </w:tc>
      </w:tr>
      <w:tr w:rsidR="006E4C57" w:rsidRPr="0035118E" w14:paraId="4E26E1D1"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7073531"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3A905558" w14:textId="77777777" w:rsidR="006E4C57" w:rsidRPr="0035118E" w:rsidRDefault="006E4C57">
            <w:pPr>
              <w:spacing w:before="40" w:after="40"/>
              <w:ind w:left="100" w:right="100"/>
              <w:jc w:val="right"/>
              <w:rPr>
                <w:sz w:val="18"/>
                <w:szCs w:val="18"/>
              </w:rPr>
            </w:pPr>
          </w:p>
        </w:tc>
      </w:tr>
      <w:tr w:rsidR="006E4C57" w:rsidRPr="0035118E" w14:paraId="7538F14F"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4B1E864"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82D1985"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100</w:t>
            </w:r>
          </w:p>
        </w:tc>
      </w:tr>
      <w:tr w:rsidR="006E4C57" w:rsidRPr="0035118E" w14:paraId="2C3BF3CC"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48E566B"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395FDF3"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70</w:t>
            </w:r>
          </w:p>
        </w:tc>
      </w:tr>
      <w:tr w:rsidR="006E4C57" w:rsidRPr="0035118E" w14:paraId="7347E211" w14:textId="77777777" w:rsidTr="006E4C57">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304AC82" w14:textId="77777777" w:rsidR="006E4C57" w:rsidRPr="0035118E" w:rsidRDefault="006E4C57">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55AB112" w14:textId="77777777" w:rsidR="006E4C57" w:rsidRPr="0035118E" w:rsidRDefault="006E4C57">
            <w:pPr>
              <w:spacing w:before="40" w:after="40"/>
              <w:ind w:left="100" w:right="100"/>
              <w:jc w:val="right"/>
              <w:rPr>
                <w:sz w:val="18"/>
                <w:szCs w:val="18"/>
              </w:rPr>
            </w:pPr>
            <w:r w:rsidRPr="0035118E">
              <w:rPr>
                <w:rFonts w:eastAsia="Arial"/>
                <w:color w:val="111111"/>
                <w:sz w:val="18"/>
                <w:szCs w:val="18"/>
              </w:rPr>
              <w:t>70</w:t>
            </w:r>
          </w:p>
        </w:tc>
      </w:tr>
    </w:tbl>
    <w:p w14:paraId="27B8A0E9" w14:textId="77777777" w:rsidR="00043E08" w:rsidRPr="00043E08" w:rsidRDefault="00043E08" w:rsidP="00043E08">
      <w:pPr>
        <w:pStyle w:val="RepStandard"/>
      </w:pPr>
    </w:p>
    <w:p w14:paraId="7101D280" w14:textId="77777777" w:rsidR="00C81348" w:rsidRDefault="0079387A" w:rsidP="00D46D5F">
      <w:pPr>
        <w:pStyle w:val="RepLabel"/>
      </w:pPr>
      <w:r w:rsidRPr="00B32849">
        <w:t>Table A </w:t>
      </w:r>
      <w:r w:rsidR="00E74F3B">
        <w:fldChar w:fldCharType="begin"/>
      </w:r>
      <w:r w:rsidR="00D22144">
        <w:instrText xml:space="preserve"> SEQ Table_A \* ARABIC </w:instrText>
      </w:r>
      <w:r w:rsidR="00E74F3B">
        <w:fldChar w:fldCharType="separate"/>
      </w:r>
      <w:r w:rsidR="007C0A62">
        <w:rPr>
          <w:noProof/>
        </w:rPr>
        <w:t>13</w:t>
      </w:r>
      <w:r w:rsidR="00E74F3B">
        <w:fldChar w:fldCharType="end"/>
      </w:r>
      <w:r w:rsidR="00C81348" w:rsidRPr="00B32849">
        <w:t>:</w:t>
      </w:r>
      <w:r w:rsidR="00C81348" w:rsidRPr="00B32849">
        <w:tab/>
      </w:r>
      <w:r w:rsidR="00C81348" w:rsidRPr="005B3447">
        <w:t xml:space="preserve">Estimation of </w:t>
      </w:r>
      <w:proofErr w:type="gramStart"/>
      <w:r w:rsidR="0005733C">
        <w:t>short term</w:t>
      </w:r>
      <w:proofErr w:type="gramEnd"/>
      <w:r w:rsidR="00D22144" w:rsidRPr="005B3447">
        <w:t xml:space="preserve"> </w:t>
      </w:r>
      <w:r w:rsidR="00C81348" w:rsidRPr="005B3447">
        <w:t xml:space="preserve">operator exposure towards active substance </w:t>
      </w:r>
      <w:r w:rsidR="00821533" w:rsidRPr="005B3447">
        <w:t xml:space="preserve">according to EFSA guidance </w:t>
      </w:r>
    </w:p>
    <w:p w14:paraId="6DF559C1" w14:textId="77777777" w:rsidR="00F87426" w:rsidRDefault="00F87426" w:rsidP="00F87426">
      <w:pPr>
        <w:pStyle w:val="Nagwek4"/>
        <w:rPr>
          <w:lang w:val="en-US"/>
        </w:rPr>
      </w:pPr>
      <w:bookmarkStart w:id="963" w:name="summary-data---short-term-exposure"/>
      <w:bookmarkStart w:id="964" w:name="_Toc167789061"/>
      <w:r>
        <w:t>Summary data - Short term exposure</w:t>
      </w:r>
      <w:bookmarkEnd w:id="963"/>
      <w:bookmarkEnd w:id="964"/>
    </w:p>
    <w:tbl>
      <w:tblPr>
        <w:tblW w:w="5000" w:type="pct"/>
        <w:jc w:val="center"/>
        <w:tblLook w:val="04A0" w:firstRow="1" w:lastRow="0" w:firstColumn="1" w:lastColumn="0" w:noHBand="0" w:noVBand="1"/>
      </w:tblPr>
      <w:tblGrid>
        <w:gridCol w:w="3177"/>
        <w:gridCol w:w="4056"/>
        <w:gridCol w:w="1275"/>
        <w:gridCol w:w="850"/>
      </w:tblGrid>
      <w:tr w:rsidR="00F87426" w:rsidRPr="0035118E" w14:paraId="5E735C1D" w14:textId="77777777" w:rsidTr="00F87426">
        <w:trPr>
          <w:cantSplit/>
          <w:tblHeader/>
          <w:jc w:val="center"/>
        </w:trPr>
        <w:tc>
          <w:tcPr>
            <w:tcW w:w="172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881389F" w14:textId="77777777" w:rsidR="00F87426" w:rsidRPr="0035118E" w:rsidRDefault="00F87426">
            <w:pPr>
              <w:spacing w:before="40" w:after="40"/>
              <w:ind w:left="100" w:right="100"/>
              <w:jc w:val="right"/>
              <w:rPr>
                <w:sz w:val="18"/>
                <w:szCs w:val="18"/>
              </w:rPr>
            </w:pPr>
            <w:r w:rsidRPr="0035118E">
              <w:rPr>
                <w:rFonts w:eastAsia="Arial"/>
                <w:b/>
                <w:color w:val="111111"/>
                <w:sz w:val="18"/>
                <w:szCs w:val="18"/>
              </w:rPr>
              <w:t>Model data</w:t>
            </w:r>
          </w:p>
        </w:tc>
        <w:tc>
          <w:tcPr>
            <w:tcW w:w="219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066212D" w14:textId="77777777" w:rsidR="00F87426" w:rsidRPr="0035118E" w:rsidRDefault="00F87426">
            <w:pPr>
              <w:spacing w:before="40" w:after="40"/>
              <w:ind w:left="100" w:right="100"/>
              <w:jc w:val="right"/>
              <w:rPr>
                <w:sz w:val="18"/>
                <w:szCs w:val="18"/>
              </w:rPr>
            </w:pPr>
            <w:r w:rsidRPr="0035118E">
              <w:rPr>
                <w:rFonts w:eastAsia="Arial"/>
                <w:b/>
                <w:color w:val="111111"/>
                <w:sz w:val="18"/>
                <w:szCs w:val="18"/>
              </w:rPr>
              <w:t>Level of PPE</w:t>
            </w:r>
          </w:p>
        </w:tc>
        <w:tc>
          <w:tcPr>
            <w:tcW w:w="70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913871A" w14:textId="77777777" w:rsidR="00F87426" w:rsidRPr="0035118E" w:rsidRDefault="00F87426">
            <w:pPr>
              <w:spacing w:before="40" w:after="40"/>
              <w:ind w:left="100" w:right="100"/>
              <w:jc w:val="right"/>
              <w:rPr>
                <w:sz w:val="18"/>
                <w:szCs w:val="18"/>
              </w:rPr>
            </w:pPr>
            <w:r w:rsidRPr="0035118E">
              <w:rPr>
                <w:rFonts w:eastAsia="Arial"/>
                <w:b/>
                <w:color w:val="111111"/>
                <w:sz w:val="18"/>
                <w:szCs w:val="18"/>
              </w:rPr>
              <w:t xml:space="preserve">Total absorbed dose [mg/kg </w:t>
            </w:r>
            <w:proofErr w:type="spellStart"/>
            <w:r w:rsidRPr="0035118E">
              <w:rPr>
                <w:rFonts w:eastAsia="Arial"/>
                <w:b/>
                <w:color w:val="111111"/>
                <w:sz w:val="18"/>
                <w:szCs w:val="18"/>
              </w:rPr>
              <w:t>bw</w:t>
            </w:r>
            <w:proofErr w:type="spellEnd"/>
            <w:r w:rsidRPr="0035118E">
              <w:rPr>
                <w:rFonts w:eastAsia="Arial"/>
                <w:b/>
                <w:color w:val="111111"/>
                <w:sz w:val="18"/>
                <w:szCs w:val="18"/>
              </w:rPr>
              <w:t xml:space="preserve"> per day]</w:t>
            </w:r>
          </w:p>
        </w:tc>
        <w:tc>
          <w:tcPr>
            <w:tcW w:w="3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D32BC6C" w14:textId="77777777" w:rsidR="00F87426" w:rsidRPr="0035118E" w:rsidRDefault="00F87426">
            <w:pPr>
              <w:spacing w:before="40" w:after="40"/>
              <w:ind w:left="100" w:right="100"/>
              <w:jc w:val="right"/>
              <w:rPr>
                <w:sz w:val="18"/>
                <w:szCs w:val="18"/>
              </w:rPr>
            </w:pPr>
            <w:r w:rsidRPr="0035118E">
              <w:rPr>
                <w:rFonts w:eastAsia="Arial"/>
                <w:b/>
                <w:color w:val="111111"/>
                <w:sz w:val="18"/>
                <w:szCs w:val="18"/>
              </w:rPr>
              <w:t>% of systemic AOEL</w:t>
            </w:r>
          </w:p>
        </w:tc>
      </w:tr>
      <w:tr w:rsidR="00F87426" w:rsidRPr="0035118E" w14:paraId="7A394183" w14:textId="77777777" w:rsidTr="00F87426">
        <w:trPr>
          <w:cantSplit/>
          <w:jc w:val="center"/>
        </w:trPr>
        <w:tc>
          <w:tcPr>
            <w:tcW w:w="5000" w:type="pct"/>
            <w:gridSpan w:val="4"/>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0AA1BF6C"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Field crops/Outdoor/Downward spraying/Vehicle-mounted/Drift reduction: 0 %/75th percentile</w:t>
            </w:r>
            <w:r w:rsidRPr="0035118E">
              <w:rPr>
                <w:rFonts w:eastAsia="Arial"/>
                <w:color w:val="111111"/>
                <w:sz w:val="18"/>
                <w:szCs w:val="18"/>
              </w:rPr>
              <w:br/>
              <w:t>Crop density: Normal</w:t>
            </w:r>
          </w:p>
        </w:tc>
      </w:tr>
      <w:tr w:rsidR="00F87426" w:rsidRPr="0035118E" w14:paraId="3C17FC8B" w14:textId="77777777" w:rsidTr="00F87426">
        <w:trPr>
          <w:cantSplit/>
          <w:jc w:val="center"/>
        </w:trPr>
        <w:tc>
          <w:tcPr>
            <w:tcW w:w="1725"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1933009" w14:textId="77777777" w:rsidR="00F87426" w:rsidRPr="0035118E" w:rsidRDefault="00F87426">
            <w:pPr>
              <w:spacing w:before="40" w:after="40"/>
              <w:ind w:left="100" w:right="100"/>
              <w:jc w:val="right"/>
              <w:rPr>
                <w:sz w:val="18"/>
                <w:szCs w:val="18"/>
              </w:rPr>
            </w:pPr>
            <w:proofErr w:type="spellStart"/>
            <w:r w:rsidRPr="0035118E">
              <w:rPr>
                <w:rFonts w:eastAsia="Arial"/>
                <w:color w:val="111111"/>
                <w:sz w:val="18"/>
                <w:szCs w:val="18"/>
              </w:rPr>
              <w:lastRenderedPageBreak/>
              <w:t>Mesosulfuron</w:t>
            </w:r>
            <w:proofErr w:type="spellEnd"/>
            <w:r w:rsidRPr="0035118E">
              <w:rPr>
                <w:rFonts w:eastAsia="Arial"/>
                <w:color w:val="111111"/>
                <w:sz w:val="18"/>
                <w:szCs w:val="18"/>
              </w:rPr>
              <w:t>-methyl</w:t>
            </w:r>
          </w:p>
        </w:tc>
        <w:tc>
          <w:tcPr>
            <w:tcW w:w="3275"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6A67D0C"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Number of applications and application rate: 1 x 0.015 kg </w:t>
            </w:r>
            <w:proofErr w:type="spellStart"/>
            <w:r w:rsidRPr="0035118E">
              <w:rPr>
                <w:rFonts w:eastAsia="Arial"/>
                <w:color w:val="111111"/>
                <w:sz w:val="18"/>
                <w:szCs w:val="18"/>
              </w:rPr>
              <w:t>a.s.</w:t>
            </w:r>
            <w:proofErr w:type="spellEnd"/>
            <w:r w:rsidRPr="0035118E">
              <w:rPr>
                <w:rFonts w:eastAsia="Arial"/>
                <w:color w:val="111111"/>
                <w:sz w:val="18"/>
                <w:szCs w:val="18"/>
              </w:rPr>
              <w:t xml:space="preserve">/ha </w:t>
            </w:r>
            <w:r w:rsidRPr="0035118E">
              <w:rPr>
                <w:rFonts w:eastAsia="Arial"/>
                <w:color w:val="111111"/>
                <w:sz w:val="18"/>
                <w:szCs w:val="18"/>
              </w:rPr>
              <w:br/>
              <w:t xml:space="preserve">Dermal absorption (concentrate): 70 % </w:t>
            </w:r>
            <w:r w:rsidRPr="0035118E">
              <w:rPr>
                <w:rFonts w:eastAsia="Arial"/>
                <w:color w:val="111111"/>
                <w:sz w:val="18"/>
                <w:szCs w:val="18"/>
              </w:rPr>
              <w:br/>
              <w:t>Dermal absorption (in-use dilution): 70 %</w:t>
            </w:r>
          </w:p>
        </w:tc>
      </w:tr>
      <w:tr w:rsidR="00F87426" w:rsidRPr="0035118E" w14:paraId="359A2A0B" w14:textId="77777777" w:rsidTr="00F87426">
        <w:trPr>
          <w:cantSplit/>
          <w:jc w:val="center"/>
        </w:trPr>
        <w:tc>
          <w:tcPr>
            <w:tcW w:w="1725" w:type="pct"/>
            <w:vMerge/>
            <w:tcBorders>
              <w:top w:val="single" w:sz="8" w:space="0" w:color="333333"/>
              <w:left w:val="nil"/>
              <w:bottom w:val="single" w:sz="8" w:space="0" w:color="333333"/>
              <w:right w:val="nil"/>
            </w:tcBorders>
            <w:vAlign w:val="center"/>
            <w:hideMark/>
          </w:tcPr>
          <w:p w14:paraId="7F4034E5" w14:textId="77777777" w:rsidR="00F87426" w:rsidRPr="0035118E" w:rsidRDefault="00F87426">
            <w:pPr>
              <w:rPr>
                <w:sz w:val="18"/>
                <w:szCs w:val="18"/>
                <w:lang w:eastAsia="en-US"/>
              </w:rPr>
            </w:pPr>
          </w:p>
        </w:tc>
        <w:tc>
          <w:tcPr>
            <w:tcW w:w="219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D3A3252"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M/L: Workwear </w:t>
            </w:r>
            <w:r w:rsidRPr="0035118E">
              <w:rPr>
                <w:rFonts w:eastAsia="Arial"/>
                <w:color w:val="111111"/>
                <w:sz w:val="18"/>
                <w:szCs w:val="18"/>
              </w:rPr>
              <w:br/>
              <w:t>App: Workwear</w:t>
            </w:r>
          </w:p>
        </w:tc>
        <w:tc>
          <w:tcPr>
            <w:tcW w:w="70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CA95AD1"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0.08</w:t>
            </w:r>
          </w:p>
        </w:tc>
        <w:tc>
          <w:tcPr>
            <w:tcW w:w="3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80DD467"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62.6</w:t>
            </w:r>
          </w:p>
        </w:tc>
      </w:tr>
      <w:tr w:rsidR="00F87426" w:rsidRPr="0035118E" w14:paraId="25D70EAA" w14:textId="77777777" w:rsidTr="00F87426">
        <w:trPr>
          <w:cantSplit/>
          <w:jc w:val="center"/>
        </w:trPr>
        <w:tc>
          <w:tcPr>
            <w:tcW w:w="1725"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64BAB6E" w14:textId="77777777" w:rsidR="00F87426" w:rsidRPr="0035118E" w:rsidRDefault="00F87426">
            <w:pPr>
              <w:spacing w:before="40" w:after="40"/>
              <w:ind w:left="100" w:right="100"/>
              <w:jc w:val="right"/>
              <w:rPr>
                <w:sz w:val="18"/>
                <w:szCs w:val="18"/>
              </w:rPr>
            </w:pPr>
            <w:proofErr w:type="spellStart"/>
            <w:r w:rsidRPr="0035118E">
              <w:rPr>
                <w:rFonts w:eastAsia="Arial"/>
                <w:color w:val="111111"/>
                <w:sz w:val="18"/>
                <w:szCs w:val="18"/>
              </w:rPr>
              <w:t>Mefenpyr</w:t>
            </w:r>
            <w:proofErr w:type="spellEnd"/>
            <w:r w:rsidRPr="0035118E">
              <w:rPr>
                <w:rFonts w:eastAsia="Arial"/>
                <w:color w:val="111111"/>
                <w:sz w:val="18"/>
                <w:szCs w:val="18"/>
              </w:rPr>
              <w:t>-diethyl</w:t>
            </w:r>
          </w:p>
        </w:tc>
        <w:tc>
          <w:tcPr>
            <w:tcW w:w="3275"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FFC8715"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Number of applications and application rate: 1 x 0.045 kg </w:t>
            </w:r>
            <w:proofErr w:type="spellStart"/>
            <w:r w:rsidRPr="0035118E">
              <w:rPr>
                <w:rFonts w:eastAsia="Arial"/>
                <w:color w:val="111111"/>
                <w:sz w:val="18"/>
                <w:szCs w:val="18"/>
              </w:rPr>
              <w:t>a.s.</w:t>
            </w:r>
            <w:proofErr w:type="spellEnd"/>
            <w:r w:rsidRPr="0035118E">
              <w:rPr>
                <w:rFonts w:eastAsia="Arial"/>
                <w:color w:val="111111"/>
                <w:sz w:val="18"/>
                <w:szCs w:val="18"/>
              </w:rPr>
              <w:t xml:space="preserve">/ha </w:t>
            </w:r>
            <w:r w:rsidRPr="0035118E">
              <w:rPr>
                <w:rFonts w:eastAsia="Arial"/>
                <w:color w:val="111111"/>
                <w:sz w:val="18"/>
                <w:szCs w:val="18"/>
              </w:rPr>
              <w:br/>
              <w:t xml:space="preserve">Dermal absorption (concentrate): 70 % </w:t>
            </w:r>
            <w:r w:rsidRPr="0035118E">
              <w:rPr>
                <w:rFonts w:eastAsia="Arial"/>
                <w:color w:val="111111"/>
                <w:sz w:val="18"/>
                <w:szCs w:val="18"/>
              </w:rPr>
              <w:br/>
              <w:t>Dermal absorption (in-use dilution): 70 %</w:t>
            </w:r>
          </w:p>
        </w:tc>
      </w:tr>
      <w:tr w:rsidR="00F87426" w:rsidRPr="0035118E" w14:paraId="3D0F68DC" w14:textId="77777777" w:rsidTr="00F87426">
        <w:trPr>
          <w:cantSplit/>
          <w:jc w:val="center"/>
        </w:trPr>
        <w:tc>
          <w:tcPr>
            <w:tcW w:w="1725" w:type="pct"/>
            <w:vMerge/>
            <w:tcBorders>
              <w:top w:val="single" w:sz="8" w:space="0" w:color="333333"/>
              <w:left w:val="nil"/>
              <w:bottom w:val="single" w:sz="8" w:space="0" w:color="333333"/>
              <w:right w:val="nil"/>
            </w:tcBorders>
            <w:vAlign w:val="center"/>
            <w:hideMark/>
          </w:tcPr>
          <w:p w14:paraId="465A6806" w14:textId="77777777" w:rsidR="00F87426" w:rsidRPr="0035118E" w:rsidRDefault="00F87426">
            <w:pPr>
              <w:rPr>
                <w:sz w:val="18"/>
                <w:szCs w:val="18"/>
                <w:lang w:eastAsia="en-US"/>
              </w:rPr>
            </w:pPr>
          </w:p>
        </w:tc>
        <w:tc>
          <w:tcPr>
            <w:tcW w:w="219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55586F9"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M/L: Workwear + Protected hands </w:t>
            </w:r>
            <w:r w:rsidRPr="0035118E">
              <w:rPr>
                <w:rFonts w:eastAsia="Arial"/>
                <w:color w:val="111111"/>
                <w:sz w:val="18"/>
                <w:szCs w:val="18"/>
              </w:rPr>
              <w:br/>
              <w:t>App: Workwear</w:t>
            </w:r>
          </w:p>
        </w:tc>
        <w:tc>
          <w:tcPr>
            <w:tcW w:w="70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D27BB4D"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0.008</w:t>
            </w:r>
          </w:p>
        </w:tc>
        <w:tc>
          <w:tcPr>
            <w:tcW w:w="3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8493F55"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7.8</w:t>
            </w:r>
          </w:p>
        </w:tc>
      </w:tr>
      <w:tr w:rsidR="00F87426" w:rsidRPr="0035118E" w14:paraId="2B27DE93" w14:textId="77777777" w:rsidTr="00F87426">
        <w:trPr>
          <w:cantSplit/>
          <w:jc w:val="center"/>
        </w:trPr>
        <w:tc>
          <w:tcPr>
            <w:tcW w:w="1725"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336969E" w14:textId="77777777" w:rsidR="00F87426" w:rsidRPr="0035118E" w:rsidRDefault="00F87426">
            <w:pPr>
              <w:spacing w:before="40" w:after="40"/>
              <w:ind w:left="100" w:right="100"/>
              <w:jc w:val="right"/>
              <w:rPr>
                <w:sz w:val="18"/>
                <w:szCs w:val="18"/>
              </w:rPr>
            </w:pPr>
            <w:proofErr w:type="spellStart"/>
            <w:r w:rsidRPr="0035118E">
              <w:rPr>
                <w:rFonts w:eastAsia="Arial"/>
                <w:color w:val="111111"/>
                <w:sz w:val="18"/>
                <w:szCs w:val="18"/>
              </w:rPr>
              <w:t>Iodosulfuron</w:t>
            </w:r>
            <w:proofErr w:type="spellEnd"/>
            <w:r w:rsidRPr="0035118E">
              <w:rPr>
                <w:rFonts w:eastAsia="Arial"/>
                <w:color w:val="111111"/>
                <w:sz w:val="18"/>
                <w:szCs w:val="18"/>
              </w:rPr>
              <w:t>-methyl-sodium</w:t>
            </w:r>
          </w:p>
        </w:tc>
        <w:tc>
          <w:tcPr>
            <w:tcW w:w="3275"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03CE4F2"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Number of applications and application rate: 1 x 0.003 kg </w:t>
            </w:r>
            <w:proofErr w:type="spellStart"/>
            <w:r w:rsidRPr="0035118E">
              <w:rPr>
                <w:rFonts w:eastAsia="Arial"/>
                <w:color w:val="111111"/>
                <w:sz w:val="18"/>
                <w:szCs w:val="18"/>
              </w:rPr>
              <w:t>a.s.</w:t>
            </w:r>
            <w:proofErr w:type="spellEnd"/>
            <w:r w:rsidRPr="0035118E">
              <w:rPr>
                <w:rFonts w:eastAsia="Arial"/>
                <w:color w:val="111111"/>
                <w:sz w:val="18"/>
                <w:szCs w:val="18"/>
              </w:rPr>
              <w:t xml:space="preserve">/ha </w:t>
            </w:r>
            <w:r w:rsidRPr="0035118E">
              <w:rPr>
                <w:rFonts w:eastAsia="Arial"/>
                <w:color w:val="111111"/>
                <w:sz w:val="18"/>
                <w:szCs w:val="18"/>
              </w:rPr>
              <w:br/>
              <w:t xml:space="preserve">Dermal absorption (concentrate): 70 % </w:t>
            </w:r>
            <w:r w:rsidRPr="0035118E">
              <w:rPr>
                <w:rFonts w:eastAsia="Arial"/>
                <w:color w:val="111111"/>
                <w:sz w:val="18"/>
                <w:szCs w:val="18"/>
              </w:rPr>
              <w:br/>
              <w:t>Dermal absorption (in-use dilution): 70 %</w:t>
            </w:r>
          </w:p>
        </w:tc>
      </w:tr>
      <w:tr w:rsidR="00F87426" w:rsidRPr="0035118E" w14:paraId="12CB98A2" w14:textId="77777777" w:rsidTr="00F87426">
        <w:trPr>
          <w:cantSplit/>
          <w:jc w:val="center"/>
        </w:trPr>
        <w:tc>
          <w:tcPr>
            <w:tcW w:w="1725" w:type="pct"/>
            <w:vMerge/>
            <w:tcBorders>
              <w:top w:val="single" w:sz="8" w:space="0" w:color="333333"/>
              <w:left w:val="nil"/>
              <w:bottom w:val="single" w:sz="8" w:space="0" w:color="333333"/>
              <w:right w:val="nil"/>
            </w:tcBorders>
            <w:vAlign w:val="center"/>
            <w:hideMark/>
          </w:tcPr>
          <w:p w14:paraId="33926BE5" w14:textId="77777777" w:rsidR="00F87426" w:rsidRPr="0035118E" w:rsidRDefault="00F87426">
            <w:pPr>
              <w:rPr>
                <w:sz w:val="18"/>
                <w:szCs w:val="18"/>
                <w:lang w:eastAsia="en-US"/>
              </w:rPr>
            </w:pPr>
          </w:p>
        </w:tc>
        <w:tc>
          <w:tcPr>
            <w:tcW w:w="219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341F667"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M/L: Workwear </w:t>
            </w:r>
            <w:r w:rsidRPr="0035118E">
              <w:rPr>
                <w:rFonts w:eastAsia="Arial"/>
                <w:color w:val="111111"/>
                <w:sz w:val="18"/>
                <w:szCs w:val="18"/>
              </w:rPr>
              <w:br/>
              <w:t>App: Workwear</w:t>
            </w:r>
          </w:p>
        </w:tc>
        <w:tc>
          <w:tcPr>
            <w:tcW w:w="70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4968876"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0.03</w:t>
            </w:r>
          </w:p>
        </w:tc>
        <w:tc>
          <w:tcPr>
            <w:tcW w:w="3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DFDF5CC"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57.5</w:t>
            </w:r>
          </w:p>
        </w:tc>
      </w:tr>
      <w:tr w:rsidR="00F87426" w:rsidRPr="0035118E" w14:paraId="56033308" w14:textId="77777777" w:rsidTr="00F87426">
        <w:trPr>
          <w:cantSplit/>
          <w:jc w:val="center"/>
        </w:trPr>
        <w:tc>
          <w:tcPr>
            <w:tcW w:w="172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7AB4CB4" w14:textId="77777777" w:rsidR="00F87426" w:rsidRPr="0035118E" w:rsidRDefault="00F87426">
            <w:pPr>
              <w:spacing w:before="40" w:after="40"/>
              <w:ind w:left="100" w:right="100"/>
              <w:jc w:val="right"/>
              <w:rPr>
                <w:sz w:val="18"/>
                <w:szCs w:val="18"/>
              </w:rPr>
            </w:pPr>
            <w:r w:rsidRPr="0035118E">
              <w:rPr>
                <w:rFonts w:eastAsia="Arial"/>
                <w:b/>
                <w:color w:val="111111"/>
                <w:sz w:val="18"/>
                <w:szCs w:val="18"/>
              </w:rPr>
              <w:t>Combined exposure</w:t>
            </w:r>
          </w:p>
        </w:tc>
        <w:tc>
          <w:tcPr>
            <w:tcW w:w="219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1AA64A9" w14:textId="77777777" w:rsidR="00F87426" w:rsidRPr="0035118E" w:rsidRDefault="00F87426">
            <w:pPr>
              <w:spacing w:before="40" w:after="40"/>
              <w:ind w:left="100" w:right="100"/>
              <w:jc w:val="right"/>
              <w:rPr>
                <w:sz w:val="18"/>
                <w:szCs w:val="18"/>
              </w:rPr>
            </w:pPr>
          </w:p>
        </w:tc>
        <w:tc>
          <w:tcPr>
            <w:tcW w:w="70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30E4AE57" w14:textId="77777777" w:rsidR="00F87426" w:rsidRPr="0035118E" w:rsidRDefault="00F87426">
            <w:pPr>
              <w:spacing w:before="40" w:after="40"/>
              <w:ind w:left="100" w:right="100"/>
              <w:jc w:val="right"/>
              <w:rPr>
                <w:sz w:val="18"/>
                <w:szCs w:val="18"/>
              </w:rPr>
            </w:pPr>
          </w:p>
        </w:tc>
        <w:tc>
          <w:tcPr>
            <w:tcW w:w="3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0011EB0"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Hazard index</w:t>
            </w:r>
          </w:p>
        </w:tc>
      </w:tr>
      <w:tr w:rsidR="00F87426" w:rsidRPr="0035118E" w14:paraId="18848F10" w14:textId="77777777" w:rsidTr="00F87426">
        <w:trPr>
          <w:cantSplit/>
          <w:jc w:val="center"/>
        </w:trPr>
        <w:tc>
          <w:tcPr>
            <w:tcW w:w="172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53C9A5BA" w14:textId="77777777" w:rsidR="00F87426" w:rsidRPr="0035118E" w:rsidRDefault="00F87426">
            <w:pPr>
              <w:spacing w:before="40" w:after="40"/>
              <w:ind w:left="100" w:right="100"/>
              <w:jc w:val="right"/>
              <w:rPr>
                <w:sz w:val="18"/>
                <w:szCs w:val="18"/>
              </w:rPr>
            </w:pPr>
          </w:p>
        </w:tc>
        <w:tc>
          <w:tcPr>
            <w:tcW w:w="2195"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9E7B904"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 xml:space="preserve">M/L: Workwear + Protected hands </w:t>
            </w:r>
            <w:r w:rsidRPr="0035118E">
              <w:rPr>
                <w:rFonts w:eastAsia="Arial"/>
                <w:color w:val="111111"/>
                <w:sz w:val="18"/>
                <w:szCs w:val="18"/>
              </w:rPr>
              <w:br/>
              <w:t>App: Workwear</w:t>
            </w:r>
          </w:p>
        </w:tc>
        <w:tc>
          <w:tcPr>
            <w:tcW w:w="70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49B1D699" w14:textId="77777777" w:rsidR="00F87426" w:rsidRPr="0035118E" w:rsidRDefault="00F87426">
            <w:pPr>
              <w:spacing w:before="40" w:after="40"/>
              <w:ind w:left="100" w:right="100"/>
              <w:jc w:val="right"/>
              <w:rPr>
                <w:sz w:val="18"/>
                <w:szCs w:val="18"/>
              </w:rPr>
            </w:pPr>
          </w:p>
        </w:tc>
        <w:tc>
          <w:tcPr>
            <w:tcW w:w="3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6828712" w14:textId="77777777" w:rsidR="00F87426" w:rsidRPr="0035118E" w:rsidRDefault="00F87426">
            <w:pPr>
              <w:spacing w:before="40" w:after="40"/>
              <w:ind w:left="100" w:right="100"/>
              <w:jc w:val="right"/>
              <w:rPr>
                <w:sz w:val="18"/>
                <w:szCs w:val="18"/>
              </w:rPr>
            </w:pPr>
            <w:r w:rsidRPr="0035118E">
              <w:rPr>
                <w:rFonts w:eastAsia="Arial"/>
                <w:color w:val="111111"/>
                <w:sz w:val="18"/>
                <w:szCs w:val="18"/>
              </w:rPr>
              <w:t>0.1</w:t>
            </w:r>
            <w:r w:rsidR="0032282D">
              <w:rPr>
                <w:rFonts w:eastAsia="Arial"/>
                <w:color w:val="111111"/>
                <w:sz w:val="18"/>
                <w:szCs w:val="18"/>
              </w:rPr>
              <w:t>19</w:t>
            </w:r>
          </w:p>
        </w:tc>
      </w:tr>
    </w:tbl>
    <w:p w14:paraId="30712444" w14:textId="77777777" w:rsidR="00C81348" w:rsidRPr="00B32849" w:rsidRDefault="00C81348" w:rsidP="00D46D5F">
      <w:pPr>
        <w:pStyle w:val="RepAppendix2"/>
      </w:pPr>
      <w:bookmarkStart w:id="965" w:name="_Toc300147946"/>
      <w:bookmarkStart w:id="966" w:name="_Toc304462643"/>
      <w:bookmarkStart w:id="967" w:name="_Toc314067843"/>
      <w:bookmarkStart w:id="968" w:name="_Toc314129301"/>
      <w:bookmarkStart w:id="969" w:name="_Toc314557430"/>
      <w:bookmarkStart w:id="970" w:name="_Toc314557688"/>
      <w:bookmarkStart w:id="971" w:name="_Toc328552287"/>
      <w:bookmarkStart w:id="972" w:name="_Toc332020636"/>
      <w:bookmarkStart w:id="973" w:name="_Toc332203481"/>
      <w:bookmarkStart w:id="974" w:name="_Toc332207033"/>
      <w:bookmarkStart w:id="975" w:name="_Toc332296201"/>
      <w:bookmarkStart w:id="976" w:name="_Toc336434768"/>
      <w:bookmarkStart w:id="977" w:name="_Toc397516920"/>
      <w:bookmarkStart w:id="978" w:name="_Toc398627890"/>
      <w:bookmarkStart w:id="979" w:name="_Toc399335755"/>
      <w:bookmarkStart w:id="980" w:name="_Toc399764886"/>
      <w:bookmarkStart w:id="981" w:name="_Toc412562687"/>
      <w:bookmarkStart w:id="982" w:name="_Toc412562764"/>
      <w:bookmarkStart w:id="983" w:name="_Toc413662756"/>
      <w:bookmarkStart w:id="984" w:name="_Toc413673613"/>
      <w:bookmarkStart w:id="985" w:name="_Toc413673711"/>
      <w:bookmarkStart w:id="986" w:name="_Toc413673782"/>
      <w:bookmarkStart w:id="987" w:name="_Toc413928681"/>
      <w:bookmarkStart w:id="988" w:name="_Toc413936295"/>
      <w:bookmarkStart w:id="989" w:name="_Toc413938006"/>
      <w:bookmarkStart w:id="990" w:name="_Toc414026733"/>
      <w:bookmarkStart w:id="991" w:name="_Toc414974112"/>
      <w:bookmarkStart w:id="992" w:name="_Toc450900986"/>
      <w:bookmarkStart w:id="993" w:name="_Toc450920652"/>
      <w:bookmarkStart w:id="994" w:name="_Toc450923773"/>
      <w:bookmarkStart w:id="995" w:name="_Toc454461007"/>
      <w:bookmarkStart w:id="996" w:name="_Toc454462843"/>
      <w:bookmarkStart w:id="997" w:name="_Toc167789062"/>
      <w:r w:rsidRPr="00B32849">
        <w:t>Worker exposure calculations</w:t>
      </w:r>
      <w:bookmarkEnd w:id="965"/>
      <w:bookmarkEnd w:id="966"/>
      <w:bookmarkEnd w:id="967"/>
      <w:bookmarkEnd w:id="968"/>
      <w:bookmarkEnd w:id="969"/>
      <w:bookmarkEnd w:id="970"/>
      <w:r w:rsidRPr="00B32849">
        <w:t xml:space="preserve"> (KCP 7.2.3.1)</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14:paraId="7F891B2B" w14:textId="77777777" w:rsidR="00C81348" w:rsidRPr="00B32849" w:rsidRDefault="00C81348" w:rsidP="00D46D5F">
      <w:pPr>
        <w:pStyle w:val="RepAppendix3"/>
      </w:pPr>
      <w:bookmarkStart w:id="998" w:name="_Toc332203482"/>
      <w:bookmarkStart w:id="999" w:name="_Toc332207034"/>
      <w:bookmarkStart w:id="1000" w:name="_Toc332296202"/>
      <w:bookmarkStart w:id="1001" w:name="_Toc336434769"/>
      <w:bookmarkStart w:id="1002" w:name="_Toc397516921"/>
      <w:bookmarkStart w:id="1003" w:name="_Toc399335756"/>
      <w:bookmarkStart w:id="1004" w:name="_Toc412562688"/>
      <w:bookmarkStart w:id="1005" w:name="_Toc412562765"/>
      <w:bookmarkStart w:id="1006" w:name="_Toc413662757"/>
      <w:bookmarkStart w:id="1007" w:name="_Toc413673614"/>
      <w:bookmarkStart w:id="1008" w:name="_Toc413673712"/>
      <w:bookmarkStart w:id="1009" w:name="_Toc413673783"/>
      <w:bookmarkStart w:id="1010" w:name="_Toc413928682"/>
      <w:bookmarkStart w:id="1011" w:name="_Toc413936296"/>
      <w:bookmarkStart w:id="1012" w:name="_Toc413938007"/>
      <w:bookmarkStart w:id="1013" w:name="_Toc414026734"/>
      <w:bookmarkStart w:id="1014" w:name="_Toc414974113"/>
      <w:bookmarkStart w:id="1015" w:name="_Toc450900987"/>
      <w:bookmarkStart w:id="1016" w:name="_Toc450920653"/>
      <w:bookmarkStart w:id="1017" w:name="_Toc450923774"/>
      <w:bookmarkStart w:id="1018" w:name="_Toc454461008"/>
      <w:bookmarkStart w:id="1019" w:name="_Toc454462844"/>
      <w:bookmarkStart w:id="1020" w:name="_Toc167789063"/>
      <w:r w:rsidRPr="00B32849">
        <w:t xml:space="preserve">Calculations for </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roofErr w:type="spellStart"/>
      <w:r w:rsidR="00B80FDC">
        <w:t>iodosulfuron</w:t>
      </w:r>
      <w:proofErr w:type="spellEnd"/>
      <w:r w:rsidR="00B80FDC">
        <w:t xml:space="preserve">-methyl-sodium, </w:t>
      </w:r>
      <w:proofErr w:type="spellStart"/>
      <w:r w:rsidR="00B80FDC">
        <w:t>mesosulfuron</w:t>
      </w:r>
      <w:proofErr w:type="spellEnd"/>
      <w:r w:rsidR="00B80FDC">
        <w:t xml:space="preserve">-methyl and </w:t>
      </w:r>
      <w:proofErr w:type="spellStart"/>
      <w:r w:rsidR="00B80FDC">
        <w:t>mefenpyr</w:t>
      </w:r>
      <w:proofErr w:type="spellEnd"/>
      <w:r w:rsidR="00B80FDC">
        <w:t>-diethyl</w:t>
      </w:r>
      <w:bookmarkEnd w:id="1020"/>
    </w:p>
    <w:p w14:paraId="49E431FD" w14:textId="77777777" w:rsidR="00271C88" w:rsidRDefault="00271C88" w:rsidP="00271C88">
      <w:pPr>
        <w:pStyle w:val="RepLabel"/>
      </w:pPr>
      <w:r w:rsidRPr="00B32849">
        <w:t>Table A </w:t>
      </w:r>
      <w:r w:rsidR="00E74F3B">
        <w:fldChar w:fldCharType="begin"/>
      </w:r>
      <w:r w:rsidR="00D22144">
        <w:instrText xml:space="preserve"> SEQ Table_A \* ARABIC </w:instrText>
      </w:r>
      <w:r w:rsidR="00E74F3B">
        <w:fldChar w:fldCharType="separate"/>
      </w:r>
      <w:r w:rsidR="007C0A62">
        <w:rPr>
          <w:noProof/>
        </w:rPr>
        <w:t>15</w:t>
      </w:r>
      <w:r w:rsidR="00E74F3B">
        <w:fldChar w:fldCharType="end"/>
      </w:r>
      <w:r w:rsidRPr="00B32849">
        <w:t>:</w:t>
      </w:r>
      <w:r w:rsidRPr="00B32849">
        <w:tab/>
        <w:t>Input parameters considered for the estimation of worker exposure</w:t>
      </w:r>
    </w:p>
    <w:tbl>
      <w:tblPr>
        <w:tblW w:w="5000" w:type="pct"/>
        <w:jc w:val="center"/>
        <w:tblLook w:val="04A0" w:firstRow="1" w:lastRow="0" w:firstColumn="1" w:lastColumn="0" w:noHBand="0" w:noVBand="1"/>
      </w:tblPr>
      <w:tblGrid>
        <w:gridCol w:w="4537"/>
        <w:gridCol w:w="4821"/>
      </w:tblGrid>
      <w:tr w:rsidR="009815F8" w:rsidRPr="0035118E" w14:paraId="4D70B977" w14:textId="77777777" w:rsidTr="00763119">
        <w:trPr>
          <w:cantSplit/>
          <w:jc w:val="center"/>
        </w:trPr>
        <w:tc>
          <w:tcPr>
            <w:tcW w:w="2424" w:type="pct"/>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525E8A01"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Product name</w:t>
            </w:r>
          </w:p>
        </w:tc>
        <w:tc>
          <w:tcPr>
            <w:tcW w:w="2576" w:type="pct"/>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0FE13310"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IMS+MSM+MPR 2+10+30 OD</w:t>
            </w:r>
          </w:p>
        </w:tc>
      </w:tr>
      <w:tr w:rsidR="009815F8" w:rsidRPr="00245BAA" w14:paraId="3FC17140"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887DD19"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Formulation type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F3A043E" w14:textId="77777777" w:rsidR="009815F8" w:rsidRPr="0035118E" w:rsidRDefault="009815F8" w:rsidP="00763119">
            <w:pPr>
              <w:spacing w:before="40" w:after="40"/>
              <w:ind w:left="100" w:right="100"/>
              <w:jc w:val="right"/>
              <w:rPr>
                <w:sz w:val="18"/>
                <w:szCs w:val="18"/>
                <w:lang w:val="fr-FR"/>
              </w:rPr>
            </w:pPr>
            <w:r w:rsidRPr="0035118E">
              <w:rPr>
                <w:rFonts w:eastAsia="Arial"/>
                <w:color w:val="111111"/>
                <w:sz w:val="18"/>
                <w:szCs w:val="18"/>
                <w:lang w:val="fr-FR"/>
              </w:rPr>
              <w:t>Soluble concentrates, emulsifiable concentrate, etc.</w:t>
            </w:r>
          </w:p>
        </w:tc>
      </w:tr>
      <w:tr w:rsidR="009815F8" w:rsidRPr="0035118E" w14:paraId="0B0953A7"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B227CF6"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Product category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520EBF7"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Herbicide</w:t>
            </w:r>
          </w:p>
        </w:tc>
      </w:tr>
      <w:tr w:rsidR="009815F8" w:rsidRPr="0035118E" w14:paraId="6F1A62F1" w14:textId="77777777" w:rsidTr="00763119">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7FDAD6F3"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09752BB5" w14:textId="77777777" w:rsidR="009815F8" w:rsidRPr="0035118E" w:rsidRDefault="009815F8" w:rsidP="00763119">
            <w:pPr>
              <w:spacing w:before="40" w:after="40"/>
              <w:ind w:left="100" w:right="100"/>
              <w:jc w:val="right"/>
              <w:rPr>
                <w:sz w:val="18"/>
                <w:szCs w:val="18"/>
              </w:rPr>
            </w:pPr>
            <w:proofErr w:type="spellStart"/>
            <w:r w:rsidRPr="0035118E">
              <w:rPr>
                <w:rFonts w:eastAsia="Arial"/>
                <w:color w:val="111111"/>
                <w:sz w:val="18"/>
                <w:szCs w:val="18"/>
              </w:rPr>
              <w:t>Mesosulfuron</w:t>
            </w:r>
            <w:proofErr w:type="spellEnd"/>
            <w:r w:rsidRPr="0035118E">
              <w:rPr>
                <w:rFonts w:eastAsia="Arial"/>
                <w:color w:val="111111"/>
                <w:sz w:val="18"/>
                <w:szCs w:val="18"/>
              </w:rPr>
              <w:t>-methyl</w:t>
            </w:r>
          </w:p>
        </w:tc>
      </w:tr>
      <w:tr w:rsidR="009815F8" w:rsidRPr="0035118E" w14:paraId="74C66520"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252AD7C"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8D66AA8"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10</w:t>
            </w:r>
          </w:p>
        </w:tc>
      </w:tr>
      <w:tr w:rsidR="009815F8" w:rsidRPr="0035118E" w14:paraId="579A8F2E"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A22825E"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8F05932"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0.13</w:t>
            </w:r>
          </w:p>
        </w:tc>
      </w:tr>
      <w:tr w:rsidR="009815F8" w:rsidRPr="0035118E" w14:paraId="6689B3EB"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F73C481"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7467F2C" w14:textId="77777777" w:rsidR="009815F8" w:rsidRPr="0035118E" w:rsidRDefault="009815F8" w:rsidP="00763119">
            <w:pPr>
              <w:spacing w:before="40" w:after="40"/>
              <w:ind w:left="100" w:right="100"/>
              <w:jc w:val="right"/>
              <w:rPr>
                <w:sz w:val="18"/>
                <w:szCs w:val="18"/>
              </w:rPr>
            </w:pPr>
          </w:p>
        </w:tc>
      </w:tr>
      <w:tr w:rsidR="009815F8" w:rsidRPr="0035118E" w14:paraId="164DD3A7"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BC81ECE"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75295E8"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100</w:t>
            </w:r>
          </w:p>
        </w:tc>
      </w:tr>
      <w:tr w:rsidR="009815F8" w:rsidRPr="0035118E" w14:paraId="053D06C4"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2BD7680"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977D541"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2</w:t>
            </w:r>
          </w:p>
        </w:tc>
      </w:tr>
      <w:tr w:rsidR="009815F8" w:rsidRPr="0035118E" w14:paraId="1C916061"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1395344"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F3C04CF"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70</w:t>
            </w:r>
          </w:p>
        </w:tc>
      </w:tr>
      <w:tr w:rsidR="009815F8" w:rsidRPr="0035118E" w14:paraId="22316EE4" w14:textId="77777777" w:rsidTr="00763119">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102B214A"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61A8C243" w14:textId="77777777" w:rsidR="009815F8" w:rsidRPr="0035118E" w:rsidRDefault="009815F8" w:rsidP="00763119">
            <w:pPr>
              <w:spacing w:before="40" w:after="40"/>
              <w:ind w:left="100" w:right="100"/>
              <w:jc w:val="right"/>
              <w:rPr>
                <w:sz w:val="18"/>
                <w:szCs w:val="18"/>
              </w:rPr>
            </w:pPr>
            <w:proofErr w:type="spellStart"/>
            <w:r w:rsidRPr="0035118E">
              <w:rPr>
                <w:rFonts w:eastAsia="Arial"/>
                <w:color w:val="111111"/>
                <w:sz w:val="18"/>
                <w:szCs w:val="18"/>
              </w:rPr>
              <w:t>Mefenpyr</w:t>
            </w:r>
            <w:proofErr w:type="spellEnd"/>
            <w:r w:rsidRPr="0035118E">
              <w:rPr>
                <w:rFonts w:eastAsia="Arial"/>
                <w:color w:val="111111"/>
                <w:sz w:val="18"/>
                <w:szCs w:val="18"/>
              </w:rPr>
              <w:t>-diethyl</w:t>
            </w:r>
          </w:p>
        </w:tc>
      </w:tr>
      <w:tr w:rsidR="009815F8" w:rsidRPr="0035118E" w14:paraId="3A1BDFB7"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D77DF8B"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AC7B29C"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30</w:t>
            </w:r>
          </w:p>
        </w:tc>
      </w:tr>
      <w:tr w:rsidR="009815F8" w:rsidRPr="0035118E" w14:paraId="6C23FD2E"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A624F8A"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89235BB"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0.1</w:t>
            </w:r>
          </w:p>
        </w:tc>
      </w:tr>
      <w:tr w:rsidR="009815F8" w:rsidRPr="0035118E" w14:paraId="59189F06"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BB4BB08"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1F77FC59" w14:textId="77777777" w:rsidR="009815F8" w:rsidRPr="0035118E" w:rsidRDefault="009815F8" w:rsidP="00763119">
            <w:pPr>
              <w:spacing w:before="40" w:after="40"/>
              <w:ind w:left="100" w:right="100"/>
              <w:jc w:val="right"/>
              <w:rPr>
                <w:sz w:val="18"/>
                <w:szCs w:val="18"/>
              </w:rPr>
            </w:pPr>
          </w:p>
        </w:tc>
      </w:tr>
      <w:tr w:rsidR="009815F8" w:rsidRPr="0035118E" w14:paraId="0BF96996"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09987F7"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D01DFF4"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100</w:t>
            </w:r>
          </w:p>
        </w:tc>
      </w:tr>
      <w:tr w:rsidR="009815F8" w:rsidRPr="0035118E" w14:paraId="44752C89"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A546014"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1F6CF23"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73</w:t>
            </w:r>
          </w:p>
        </w:tc>
      </w:tr>
      <w:tr w:rsidR="009815F8" w:rsidRPr="0035118E" w14:paraId="681EF16D"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E3A4DCC"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DC776A1"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70</w:t>
            </w:r>
          </w:p>
        </w:tc>
      </w:tr>
      <w:tr w:rsidR="009815F8" w:rsidRPr="0035118E" w14:paraId="626EDCF2" w14:textId="77777777" w:rsidTr="00763119">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0620D504"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3498BBF1" w14:textId="77777777" w:rsidR="009815F8" w:rsidRPr="0035118E" w:rsidRDefault="009815F8" w:rsidP="00763119">
            <w:pPr>
              <w:spacing w:before="40" w:after="40"/>
              <w:ind w:left="100" w:right="100"/>
              <w:jc w:val="right"/>
              <w:rPr>
                <w:sz w:val="18"/>
                <w:szCs w:val="18"/>
              </w:rPr>
            </w:pPr>
            <w:proofErr w:type="spellStart"/>
            <w:r w:rsidRPr="0035118E">
              <w:rPr>
                <w:rFonts w:eastAsia="Arial"/>
                <w:color w:val="111111"/>
                <w:sz w:val="18"/>
                <w:szCs w:val="18"/>
              </w:rPr>
              <w:t>Iodosulfuron</w:t>
            </w:r>
            <w:proofErr w:type="spellEnd"/>
            <w:r w:rsidRPr="0035118E">
              <w:rPr>
                <w:rFonts w:eastAsia="Arial"/>
                <w:color w:val="111111"/>
                <w:sz w:val="18"/>
                <w:szCs w:val="18"/>
              </w:rPr>
              <w:t>-methyl-sodium</w:t>
            </w:r>
          </w:p>
        </w:tc>
      </w:tr>
      <w:tr w:rsidR="009815F8" w:rsidRPr="0035118E" w14:paraId="5B326201"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21F2C4B"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0F3272B"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2</w:t>
            </w:r>
          </w:p>
        </w:tc>
      </w:tr>
      <w:tr w:rsidR="009815F8" w:rsidRPr="0035118E" w14:paraId="3196348D"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6E6A1D9"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lastRenderedPageBreak/>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8DBC15F"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0.05</w:t>
            </w:r>
          </w:p>
        </w:tc>
      </w:tr>
      <w:tr w:rsidR="009815F8" w:rsidRPr="0035118E" w14:paraId="662D8F9A"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A6AD34C"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1F38EECA" w14:textId="77777777" w:rsidR="009815F8" w:rsidRPr="0035118E" w:rsidRDefault="009815F8" w:rsidP="00763119">
            <w:pPr>
              <w:spacing w:before="40" w:after="40"/>
              <w:ind w:left="100" w:right="100"/>
              <w:jc w:val="right"/>
              <w:rPr>
                <w:sz w:val="18"/>
                <w:szCs w:val="18"/>
              </w:rPr>
            </w:pPr>
          </w:p>
        </w:tc>
      </w:tr>
      <w:tr w:rsidR="009815F8" w:rsidRPr="0035118E" w14:paraId="24452EA8"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CEAE713"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AAFC5D4"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100</w:t>
            </w:r>
          </w:p>
        </w:tc>
      </w:tr>
      <w:tr w:rsidR="009815F8" w:rsidRPr="0035118E" w14:paraId="19A63FA3"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D1BB84E"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B7A3092"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70</w:t>
            </w:r>
          </w:p>
        </w:tc>
      </w:tr>
      <w:tr w:rsidR="009815F8" w:rsidRPr="0035118E" w14:paraId="1CF1A22A"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9E40797" w14:textId="77777777" w:rsidR="009815F8" w:rsidRPr="0035118E" w:rsidRDefault="009815F8" w:rsidP="00763119">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C03E83F" w14:textId="77777777" w:rsidR="009815F8" w:rsidRPr="0035118E" w:rsidRDefault="009815F8" w:rsidP="00763119">
            <w:pPr>
              <w:spacing w:before="40" w:after="40"/>
              <w:ind w:left="100" w:right="100"/>
              <w:jc w:val="right"/>
              <w:rPr>
                <w:sz w:val="18"/>
                <w:szCs w:val="18"/>
              </w:rPr>
            </w:pPr>
            <w:r w:rsidRPr="0035118E">
              <w:rPr>
                <w:rFonts w:eastAsia="Arial"/>
                <w:color w:val="111111"/>
                <w:sz w:val="18"/>
                <w:szCs w:val="18"/>
              </w:rPr>
              <w:t>70</w:t>
            </w:r>
          </w:p>
        </w:tc>
      </w:tr>
    </w:tbl>
    <w:p w14:paraId="7CE6E099" w14:textId="77777777" w:rsidR="00C81348" w:rsidRDefault="0079387A" w:rsidP="00C81348">
      <w:pPr>
        <w:pStyle w:val="RepLabel"/>
      </w:pPr>
      <w:r w:rsidRPr="00B32849">
        <w:t>Table A </w:t>
      </w:r>
      <w:r w:rsidR="00E74F3B">
        <w:fldChar w:fldCharType="begin"/>
      </w:r>
      <w:r w:rsidR="00D22144">
        <w:instrText xml:space="preserve"> SEQ Table_A \* ARABIC </w:instrText>
      </w:r>
      <w:r w:rsidR="00E74F3B">
        <w:fldChar w:fldCharType="separate"/>
      </w:r>
      <w:r w:rsidR="007C0A62">
        <w:rPr>
          <w:noProof/>
        </w:rPr>
        <w:t>17</w:t>
      </w:r>
      <w:r w:rsidR="00E74F3B">
        <w:fldChar w:fldCharType="end"/>
      </w:r>
      <w:r w:rsidR="00C81348" w:rsidRPr="005B3447">
        <w:t>:</w:t>
      </w:r>
      <w:r w:rsidR="00C81348" w:rsidRPr="00B32849">
        <w:tab/>
        <w:t xml:space="preserve">Estimation </w:t>
      </w:r>
      <w:r w:rsidR="00C81348" w:rsidRPr="005B3447">
        <w:t xml:space="preserve">of </w:t>
      </w:r>
      <w:proofErr w:type="gramStart"/>
      <w:r w:rsidR="009A1B5D" w:rsidRPr="005B3447">
        <w:t>longer term</w:t>
      </w:r>
      <w:proofErr w:type="gramEnd"/>
      <w:r w:rsidR="009A1B5D">
        <w:t xml:space="preserve"> </w:t>
      </w:r>
      <w:r w:rsidR="00C81348" w:rsidRPr="00B32849">
        <w:t xml:space="preserve">worker exposure towards </w:t>
      </w:r>
      <w:proofErr w:type="spellStart"/>
      <w:r w:rsidR="002B01BB">
        <w:t>iodosulfuron</w:t>
      </w:r>
      <w:proofErr w:type="spellEnd"/>
      <w:r w:rsidR="002B01BB">
        <w:t xml:space="preserve">-methyl-sodium, </w:t>
      </w:r>
      <w:proofErr w:type="spellStart"/>
      <w:r w:rsidR="002B01BB">
        <w:t>mesosulfuron</w:t>
      </w:r>
      <w:proofErr w:type="spellEnd"/>
      <w:r w:rsidR="002B01BB">
        <w:t xml:space="preserve">-methyl and </w:t>
      </w:r>
      <w:proofErr w:type="spellStart"/>
      <w:r w:rsidR="002B01BB">
        <w:t>mefenpyr</w:t>
      </w:r>
      <w:proofErr w:type="spellEnd"/>
      <w:r w:rsidR="002B01BB">
        <w:t>-diethyl</w:t>
      </w:r>
      <w:r w:rsidR="002B01BB" w:rsidRPr="005B3447">
        <w:t xml:space="preserve"> </w:t>
      </w:r>
      <w:r w:rsidR="00821533" w:rsidRPr="005B3447">
        <w:t>according to EFSA guidance</w:t>
      </w:r>
    </w:p>
    <w:tbl>
      <w:tblPr>
        <w:tblW w:w="5000" w:type="pct"/>
        <w:jc w:val="center"/>
        <w:tblLook w:val="04A0" w:firstRow="1" w:lastRow="0" w:firstColumn="1" w:lastColumn="0" w:noHBand="0" w:noVBand="1"/>
      </w:tblPr>
      <w:tblGrid>
        <w:gridCol w:w="3742"/>
        <w:gridCol w:w="1872"/>
        <w:gridCol w:w="1872"/>
        <w:gridCol w:w="1872"/>
      </w:tblGrid>
      <w:tr w:rsidR="002B01BB" w:rsidRPr="002B01BB" w14:paraId="47482C3F" w14:textId="77777777" w:rsidTr="002B01BB">
        <w:trPr>
          <w:cantSplit/>
          <w:tblHeader/>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0434864" w14:textId="77777777" w:rsidR="002B01BB" w:rsidRPr="002B01BB" w:rsidRDefault="002B01BB">
            <w:pPr>
              <w:spacing w:before="40" w:after="40"/>
              <w:ind w:left="100" w:right="100"/>
              <w:jc w:val="right"/>
              <w:rPr>
                <w:sz w:val="18"/>
                <w:szCs w:val="18"/>
              </w:rPr>
            </w:pPr>
            <w:r w:rsidRPr="002B01BB">
              <w:rPr>
                <w:rFonts w:eastAsia="Arial"/>
                <w:b/>
                <w:color w:val="111111"/>
                <w:sz w:val="18"/>
                <w:szCs w:val="18"/>
              </w:rPr>
              <w:t>Level of PPE</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03CF313" w14:textId="77777777" w:rsidR="002B01BB" w:rsidRPr="002B01BB" w:rsidRDefault="002B01BB">
            <w:pPr>
              <w:spacing w:before="40" w:after="40"/>
              <w:ind w:left="100" w:right="100"/>
              <w:jc w:val="right"/>
              <w:rPr>
                <w:sz w:val="18"/>
                <w:szCs w:val="18"/>
              </w:rPr>
            </w:pPr>
            <w:r w:rsidRPr="002B01BB">
              <w:rPr>
                <w:rFonts w:eastAsia="Arial"/>
                <w:b/>
                <w:color w:val="111111"/>
                <w:sz w:val="18"/>
                <w:szCs w:val="18"/>
              </w:rPr>
              <w:t xml:space="preserve">Total absorbed dose [mg/kg </w:t>
            </w:r>
            <w:proofErr w:type="spellStart"/>
            <w:r w:rsidRPr="002B01BB">
              <w:rPr>
                <w:rFonts w:eastAsia="Arial"/>
                <w:b/>
                <w:color w:val="111111"/>
                <w:sz w:val="18"/>
                <w:szCs w:val="18"/>
              </w:rPr>
              <w:t>bw</w:t>
            </w:r>
            <w:proofErr w:type="spellEnd"/>
            <w:r w:rsidRPr="002B01BB">
              <w:rPr>
                <w:rFonts w:eastAsia="Arial"/>
                <w:b/>
                <w:color w:val="111111"/>
                <w:sz w:val="18"/>
                <w:szCs w:val="18"/>
              </w:rPr>
              <w:t xml:space="preserve"> per day]</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D461C6E" w14:textId="77777777" w:rsidR="002B01BB" w:rsidRPr="002B01BB" w:rsidRDefault="002B01BB">
            <w:pPr>
              <w:spacing w:before="40" w:after="40"/>
              <w:ind w:left="100" w:right="100"/>
              <w:jc w:val="right"/>
              <w:rPr>
                <w:sz w:val="18"/>
                <w:szCs w:val="18"/>
              </w:rPr>
            </w:pPr>
            <w:r w:rsidRPr="002B01BB">
              <w:rPr>
                <w:rFonts w:eastAsia="Arial"/>
                <w:b/>
                <w:color w:val="111111"/>
                <w:sz w:val="18"/>
                <w:szCs w:val="18"/>
              </w:rPr>
              <w:t>% of systemic AOEL</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5BDA3F8" w14:textId="77777777" w:rsidR="002B01BB" w:rsidRPr="002B01BB" w:rsidRDefault="002B01BB">
            <w:pPr>
              <w:spacing w:before="40" w:after="40"/>
              <w:ind w:left="100" w:right="100"/>
              <w:jc w:val="right"/>
              <w:rPr>
                <w:sz w:val="18"/>
                <w:szCs w:val="18"/>
              </w:rPr>
            </w:pPr>
            <w:r w:rsidRPr="002B01BB">
              <w:rPr>
                <w:rFonts w:eastAsia="Arial"/>
                <w:b/>
                <w:color w:val="111111"/>
                <w:sz w:val="18"/>
                <w:szCs w:val="18"/>
              </w:rPr>
              <w:t>Re-entry restriction [days]</w:t>
            </w:r>
          </w:p>
        </w:tc>
      </w:tr>
      <w:tr w:rsidR="002B01BB" w:rsidRPr="002B01BB" w14:paraId="567532F5" w14:textId="77777777" w:rsidTr="002B01BB">
        <w:trPr>
          <w:cantSplit/>
          <w:jc w:val="center"/>
        </w:trPr>
        <w:tc>
          <w:tcPr>
            <w:tcW w:w="5000" w:type="pct"/>
            <w:gridSpan w:val="4"/>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36D64DD8"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 xml:space="preserve">Inspection, irrigation / Outdoor </w:t>
            </w:r>
            <w:r w:rsidRPr="002B01BB">
              <w:rPr>
                <w:rFonts w:eastAsia="Arial"/>
                <w:color w:val="111111"/>
                <w:sz w:val="18"/>
                <w:szCs w:val="18"/>
              </w:rPr>
              <w:br/>
              <w:t xml:space="preserve">Work rate: 2 hours/day </w:t>
            </w:r>
            <w:r w:rsidRPr="002B01BB">
              <w:rPr>
                <w:rFonts w:eastAsia="Arial"/>
                <w:color w:val="111111"/>
                <w:sz w:val="18"/>
                <w:szCs w:val="18"/>
              </w:rPr>
              <w:br/>
              <w:t xml:space="preserve">Interval: NA </w:t>
            </w:r>
            <w:r w:rsidRPr="002B01BB">
              <w:rPr>
                <w:rFonts w:eastAsia="Arial"/>
                <w:color w:val="111111"/>
                <w:sz w:val="18"/>
                <w:szCs w:val="18"/>
              </w:rPr>
              <w:br/>
              <w:t xml:space="preserve">Body weight: 60 kg </w:t>
            </w:r>
            <w:r w:rsidRPr="002B01BB">
              <w:rPr>
                <w:rFonts w:eastAsia="Arial"/>
                <w:color w:val="111111"/>
                <w:sz w:val="18"/>
                <w:szCs w:val="18"/>
              </w:rPr>
              <w:br/>
              <w:t xml:space="preserve">TC (potential): 12500 cm²/h </w:t>
            </w:r>
            <w:r w:rsidRPr="002B01BB">
              <w:rPr>
                <w:rFonts w:eastAsia="Arial"/>
                <w:color w:val="111111"/>
                <w:sz w:val="18"/>
                <w:szCs w:val="18"/>
              </w:rPr>
              <w:br/>
              <w:t xml:space="preserve">TC (workwear (arms, body and legs covered)): 1400 cm²/h </w:t>
            </w:r>
            <w:r w:rsidRPr="002B01BB">
              <w:rPr>
                <w:rFonts w:eastAsia="Arial"/>
                <w:color w:val="111111"/>
                <w:sz w:val="18"/>
                <w:szCs w:val="18"/>
              </w:rPr>
              <w:br/>
              <w:t xml:space="preserve">TC (workwear (arms, body and legs covered) and gloves): 1250 cm²/h </w:t>
            </w:r>
            <w:r w:rsidRPr="002B01BB">
              <w:rPr>
                <w:rFonts w:eastAsia="Arial"/>
                <w:color w:val="111111"/>
                <w:sz w:val="18"/>
                <w:szCs w:val="18"/>
              </w:rPr>
              <w:br/>
              <w:t xml:space="preserve">TC (gloves): NA cm²/h </w:t>
            </w:r>
          </w:p>
        </w:tc>
      </w:tr>
      <w:tr w:rsidR="002B01BB" w:rsidRPr="002B01BB" w14:paraId="35A8CE9B"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930B286" w14:textId="77777777" w:rsidR="002B01BB" w:rsidRPr="002B01BB" w:rsidRDefault="002B01BB">
            <w:pPr>
              <w:spacing w:before="40" w:after="40"/>
              <w:ind w:left="100" w:right="100"/>
              <w:jc w:val="right"/>
              <w:rPr>
                <w:sz w:val="18"/>
                <w:szCs w:val="18"/>
              </w:rPr>
            </w:pPr>
            <w:proofErr w:type="spellStart"/>
            <w:r w:rsidRPr="002B01BB">
              <w:rPr>
                <w:rFonts w:eastAsia="Arial"/>
                <w:b/>
                <w:color w:val="111111"/>
                <w:sz w:val="18"/>
                <w:szCs w:val="18"/>
              </w:rPr>
              <w:t>Mesosulfuron</w:t>
            </w:r>
            <w:proofErr w:type="spellEnd"/>
            <w:r w:rsidRPr="002B01BB">
              <w:rPr>
                <w:rFonts w:eastAsia="Arial"/>
                <w:b/>
                <w:color w:val="111111"/>
                <w:sz w:val="18"/>
                <w:szCs w:val="18"/>
              </w:rPr>
              <w:t>-methyl</w:t>
            </w:r>
          </w:p>
        </w:tc>
        <w:tc>
          <w:tcPr>
            <w:tcW w:w="3000"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C3DB080"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 xml:space="preserve">Number of applications &amp; application rate: 1 x 0.015 kg </w:t>
            </w:r>
            <w:proofErr w:type="spellStart"/>
            <w:r w:rsidRPr="002B01BB">
              <w:rPr>
                <w:rFonts w:eastAsia="Arial"/>
                <w:color w:val="111111"/>
                <w:sz w:val="18"/>
                <w:szCs w:val="18"/>
              </w:rPr>
              <w:t>a.s.</w:t>
            </w:r>
            <w:proofErr w:type="spellEnd"/>
            <w:r w:rsidRPr="002B01BB">
              <w:rPr>
                <w:rFonts w:eastAsia="Arial"/>
                <w:color w:val="111111"/>
                <w:sz w:val="18"/>
                <w:szCs w:val="18"/>
              </w:rPr>
              <w:t xml:space="preserve">/ha </w:t>
            </w:r>
            <w:r w:rsidRPr="002B01BB">
              <w:rPr>
                <w:rFonts w:eastAsia="Arial"/>
                <w:color w:val="111111"/>
                <w:sz w:val="18"/>
                <w:szCs w:val="18"/>
              </w:rPr>
              <w:br/>
              <w:t xml:space="preserve">Dermal absorption: 70 % </w:t>
            </w:r>
            <w:r w:rsidRPr="002B01BB">
              <w:rPr>
                <w:rFonts w:eastAsia="Arial"/>
                <w:color w:val="111111"/>
                <w:sz w:val="18"/>
                <w:szCs w:val="18"/>
              </w:rPr>
              <w:br/>
              <w:t xml:space="preserve">DFR: 3 µg/cm² foliage per kg </w:t>
            </w:r>
            <w:proofErr w:type="spellStart"/>
            <w:r w:rsidRPr="002B01BB">
              <w:rPr>
                <w:rFonts w:eastAsia="Arial"/>
                <w:color w:val="111111"/>
                <w:sz w:val="18"/>
                <w:szCs w:val="18"/>
              </w:rPr>
              <w:t>a.s.</w:t>
            </w:r>
            <w:proofErr w:type="spellEnd"/>
            <w:r w:rsidRPr="002B01BB">
              <w:rPr>
                <w:rFonts w:eastAsia="Arial"/>
                <w:color w:val="111111"/>
                <w:sz w:val="18"/>
                <w:szCs w:val="18"/>
              </w:rPr>
              <w:t xml:space="preserve">/ha </w:t>
            </w:r>
            <w:r w:rsidRPr="002B01BB">
              <w:rPr>
                <w:rFonts w:eastAsia="Arial"/>
                <w:color w:val="111111"/>
                <w:sz w:val="18"/>
                <w:szCs w:val="18"/>
              </w:rPr>
              <w:br/>
              <w:t>DT50: 30 days</w:t>
            </w:r>
          </w:p>
        </w:tc>
      </w:tr>
      <w:tr w:rsidR="002B01BB" w:rsidRPr="002B01BB" w14:paraId="7CCC2ECE"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80ADB50"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Potential</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38C5F15"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B288C5B"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10.1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D9D7631"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34003952"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02CA273"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B60FB4F"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295BDE6"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1.1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5A2DCDF"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28B8CF41"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7A3BE42"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 and gloves</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FC697AF"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0B5E6C5"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D62F760"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04308C06"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4F3BEFD"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Hands covered, no 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25F2C99A"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E2CDCAE"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4A1AE0D8" w14:textId="77777777" w:rsidR="002B01BB" w:rsidRPr="002B01BB" w:rsidRDefault="002B01BB">
            <w:pPr>
              <w:spacing w:before="40" w:after="40"/>
              <w:ind w:left="100" w:right="100"/>
              <w:jc w:val="right"/>
              <w:rPr>
                <w:sz w:val="18"/>
                <w:szCs w:val="18"/>
              </w:rPr>
            </w:pPr>
          </w:p>
        </w:tc>
      </w:tr>
      <w:tr w:rsidR="002B01BB" w:rsidRPr="002B01BB" w14:paraId="02578BE5"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5787594" w14:textId="77777777" w:rsidR="002B01BB" w:rsidRPr="002B01BB" w:rsidRDefault="002B01BB">
            <w:pPr>
              <w:spacing w:before="40" w:after="40"/>
              <w:ind w:left="100" w:right="100"/>
              <w:jc w:val="right"/>
              <w:rPr>
                <w:sz w:val="18"/>
                <w:szCs w:val="18"/>
              </w:rPr>
            </w:pPr>
            <w:proofErr w:type="spellStart"/>
            <w:r w:rsidRPr="002B01BB">
              <w:rPr>
                <w:rFonts w:eastAsia="Arial"/>
                <w:b/>
                <w:color w:val="111111"/>
                <w:sz w:val="18"/>
                <w:szCs w:val="18"/>
              </w:rPr>
              <w:t>Mefenpyr</w:t>
            </w:r>
            <w:proofErr w:type="spellEnd"/>
            <w:r w:rsidRPr="002B01BB">
              <w:rPr>
                <w:rFonts w:eastAsia="Arial"/>
                <w:b/>
                <w:color w:val="111111"/>
                <w:sz w:val="18"/>
                <w:szCs w:val="18"/>
              </w:rPr>
              <w:t>-diethyl</w:t>
            </w:r>
          </w:p>
        </w:tc>
        <w:tc>
          <w:tcPr>
            <w:tcW w:w="3000"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9439FD6"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 xml:space="preserve">Number of applications &amp; application rate: 1 x 0.045 kg </w:t>
            </w:r>
            <w:proofErr w:type="spellStart"/>
            <w:r w:rsidRPr="002B01BB">
              <w:rPr>
                <w:rFonts w:eastAsia="Arial"/>
                <w:color w:val="111111"/>
                <w:sz w:val="18"/>
                <w:szCs w:val="18"/>
              </w:rPr>
              <w:t>a.s.</w:t>
            </w:r>
            <w:proofErr w:type="spellEnd"/>
            <w:r w:rsidRPr="002B01BB">
              <w:rPr>
                <w:rFonts w:eastAsia="Arial"/>
                <w:color w:val="111111"/>
                <w:sz w:val="18"/>
                <w:szCs w:val="18"/>
              </w:rPr>
              <w:t xml:space="preserve">/ha </w:t>
            </w:r>
            <w:r w:rsidRPr="002B01BB">
              <w:rPr>
                <w:rFonts w:eastAsia="Arial"/>
                <w:color w:val="111111"/>
                <w:sz w:val="18"/>
                <w:szCs w:val="18"/>
              </w:rPr>
              <w:br/>
              <w:t xml:space="preserve">Dermal absorption: 70 % </w:t>
            </w:r>
            <w:r w:rsidRPr="002B01BB">
              <w:rPr>
                <w:rFonts w:eastAsia="Arial"/>
                <w:color w:val="111111"/>
                <w:sz w:val="18"/>
                <w:szCs w:val="18"/>
              </w:rPr>
              <w:br/>
              <w:t xml:space="preserve">DFR: 3 µg/cm² foliage per kg </w:t>
            </w:r>
            <w:proofErr w:type="spellStart"/>
            <w:r w:rsidRPr="002B01BB">
              <w:rPr>
                <w:rFonts w:eastAsia="Arial"/>
                <w:color w:val="111111"/>
                <w:sz w:val="18"/>
                <w:szCs w:val="18"/>
              </w:rPr>
              <w:t>a.s.</w:t>
            </w:r>
            <w:proofErr w:type="spellEnd"/>
            <w:r w:rsidRPr="002B01BB">
              <w:rPr>
                <w:rFonts w:eastAsia="Arial"/>
                <w:color w:val="111111"/>
                <w:sz w:val="18"/>
                <w:szCs w:val="18"/>
              </w:rPr>
              <w:t xml:space="preserve">/ha </w:t>
            </w:r>
            <w:r w:rsidRPr="002B01BB">
              <w:rPr>
                <w:rFonts w:eastAsia="Arial"/>
                <w:color w:val="111111"/>
                <w:sz w:val="18"/>
                <w:szCs w:val="18"/>
              </w:rPr>
              <w:br/>
              <w:t>DT50: 30 days</w:t>
            </w:r>
          </w:p>
        </w:tc>
      </w:tr>
      <w:tr w:rsidR="002B01BB" w:rsidRPr="002B01BB" w14:paraId="26C86597"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39E77AD"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Potential</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1621D7D"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0.04</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C1215B5"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39.4</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CD79DAA"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04F7F272"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0EE1BCF"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9ADB8C0"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0.004</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89594F7"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4.4</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D807AE8"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63B01FCD"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71CC2ED"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 and gloves</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56ECAD3"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0.004</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667DA7D"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3.9</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935E572"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282865C9"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6C0F00F"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Hands covered, no 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2C66190"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F99C3BA"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8F69E6B" w14:textId="77777777" w:rsidR="002B01BB" w:rsidRPr="002B01BB" w:rsidRDefault="002B01BB">
            <w:pPr>
              <w:spacing w:before="40" w:after="40"/>
              <w:ind w:left="100" w:right="100"/>
              <w:jc w:val="right"/>
              <w:rPr>
                <w:sz w:val="18"/>
                <w:szCs w:val="18"/>
              </w:rPr>
            </w:pPr>
          </w:p>
        </w:tc>
      </w:tr>
      <w:tr w:rsidR="002B01BB" w:rsidRPr="002B01BB" w14:paraId="7BB6CFB7"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0D58DB0" w14:textId="77777777" w:rsidR="002B01BB" w:rsidRPr="002B01BB" w:rsidRDefault="002B01BB">
            <w:pPr>
              <w:spacing w:before="40" w:after="40"/>
              <w:ind w:left="100" w:right="100"/>
              <w:jc w:val="right"/>
              <w:rPr>
                <w:sz w:val="18"/>
                <w:szCs w:val="18"/>
              </w:rPr>
            </w:pPr>
            <w:proofErr w:type="spellStart"/>
            <w:r w:rsidRPr="002B01BB">
              <w:rPr>
                <w:rFonts w:eastAsia="Arial"/>
                <w:b/>
                <w:color w:val="111111"/>
                <w:sz w:val="18"/>
                <w:szCs w:val="18"/>
              </w:rPr>
              <w:t>Iodosulfuron</w:t>
            </w:r>
            <w:proofErr w:type="spellEnd"/>
            <w:r w:rsidRPr="002B01BB">
              <w:rPr>
                <w:rFonts w:eastAsia="Arial"/>
                <w:b/>
                <w:color w:val="111111"/>
                <w:sz w:val="18"/>
                <w:szCs w:val="18"/>
              </w:rPr>
              <w:t>-methyl-sodium</w:t>
            </w:r>
          </w:p>
        </w:tc>
        <w:tc>
          <w:tcPr>
            <w:tcW w:w="3000"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BA95F39"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 xml:space="preserve">Number of applications &amp; application rate: 1 x 0.003 kg </w:t>
            </w:r>
            <w:proofErr w:type="spellStart"/>
            <w:r w:rsidRPr="002B01BB">
              <w:rPr>
                <w:rFonts w:eastAsia="Arial"/>
                <w:color w:val="111111"/>
                <w:sz w:val="18"/>
                <w:szCs w:val="18"/>
              </w:rPr>
              <w:t>a.s.</w:t>
            </w:r>
            <w:proofErr w:type="spellEnd"/>
            <w:r w:rsidRPr="002B01BB">
              <w:rPr>
                <w:rFonts w:eastAsia="Arial"/>
                <w:color w:val="111111"/>
                <w:sz w:val="18"/>
                <w:szCs w:val="18"/>
              </w:rPr>
              <w:t xml:space="preserve">/ha </w:t>
            </w:r>
            <w:r w:rsidRPr="002B01BB">
              <w:rPr>
                <w:rFonts w:eastAsia="Arial"/>
                <w:color w:val="111111"/>
                <w:sz w:val="18"/>
                <w:szCs w:val="18"/>
              </w:rPr>
              <w:br/>
              <w:t xml:space="preserve">Dermal absorption: 70 % </w:t>
            </w:r>
            <w:r w:rsidRPr="002B01BB">
              <w:rPr>
                <w:rFonts w:eastAsia="Arial"/>
                <w:color w:val="111111"/>
                <w:sz w:val="18"/>
                <w:szCs w:val="18"/>
              </w:rPr>
              <w:br/>
              <w:t xml:space="preserve">DFR: 3 µg/cm² foliage per kg </w:t>
            </w:r>
            <w:proofErr w:type="spellStart"/>
            <w:r w:rsidRPr="002B01BB">
              <w:rPr>
                <w:rFonts w:eastAsia="Arial"/>
                <w:color w:val="111111"/>
                <w:sz w:val="18"/>
                <w:szCs w:val="18"/>
              </w:rPr>
              <w:t>a.s.</w:t>
            </w:r>
            <w:proofErr w:type="spellEnd"/>
            <w:r w:rsidRPr="002B01BB">
              <w:rPr>
                <w:rFonts w:eastAsia="Arial"/>
                <w:color w:val="111111"/>
                <w:sz w:val="18"/>
                <w:szCs w:val="18"/>
              </w:rPr>
              <w:t xml:space="preserve">/ha </w:t>
            </w:r>
            <w:r w:rsidRPr="002B01BB">
              <w:rPr>
                <w:rFonts w:eastAsia="Arial"/>
                <w:color w:val="111111"/>
                <w:sz w:val="18"/>
                <w:szCs w:val="18"/>
              </w:rPr>
              <w:br/>
              <w:t>DT50: 30 days</w:t>
            </w:r>
          </w:p>
        </w:tc>
      </w:tr>
      <w:tr w:rsidR="002B01BB" w:rsidRPr="002B01BB" w14:paraId="35DC0571"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F4BA0A8"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Potential</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35F2C92"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0.003</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53D80DA"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5.3</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38524A7"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5E2FDA36"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4C993AB"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432FC3C"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0.0003</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3035FF7"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0.6</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3855C39"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50064132"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CD32BD9"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 and gloves</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C4602B0"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0.0003</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4E218A5"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0.5</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0D82B6A"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1A68AC0E"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B000424"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Hands covered, no 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AAB9EE9"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54FC3592"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AA01594" w14:textId="77777777" w:rsidR="002B01BB" w:rsidRPr="002B01BB" w:rsidRDefault="002B01BB">
            <w:pPr>
              <w:spacing w:before="40" w:after="40"/>
              <w:ind w:left="100" w:right="100"/>
              <w:jc w:val="right"/>
              <w:rPr>
                <w:sz w:val="18"/>
                <w:szCs w:val="18"/>
              </w:rPr>
            </w:pPr>
          </w:p>
        </w:tc>
      </w:tr>
      <w:tr w:rsidR="002B01BB" w:rsidRPr="002B01BB" w14:paraId="22D1A604"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C9D4E08" w14:textId="77777777" w:rsidR="002B01BB" w:rsidRPr="002B01BB" w:rsidRDefault="002B01BB">
            <w:pPr>
              <w:spacing w:before="40" w:after="40"/>
              <w:ind w:left="100" w:right="100"/>
              <w:jc w:val="right"/>
              <w:rPr>
                <w:sz w:val="18"/>
                <w:szCs w:val="18"/>
              </w:rPr>
            </w:pPr>
            <w:r w:rsidRPr="002B01BB">
              <w:rPr>
                <w:rFonts w:eastAsia="Arial"/>
                <w:b/>
                <w:color w:val="111111"/>
                <w:sz w:val="18"/>
                <w:szCs w:val="18"/>
              </w:rPr>
              <w:t>Combined</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9C7648A"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16907F4"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Hazard index</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563055D" w14:textId="77777777" w:rsidR="002B01BB" w:rsidRPr="002B01BB" w:rsidRDefault="002B01BB">
            <w:pPr>
              <w:spacing w:before="40" w:after="40"/>
              <w:ind w:left="100" w:right="100"/>
              <w:jc w:val="right"/>
              <w:rPr>
                <w:sz w:val="18"/>
                <w:szCs w:val="18"/>
              </w:rPr>
            </w:pPr>
          </w:p>
        </w:tc>
      </w:tr>
      <w:tr w:rsidR="002B01BB" w:rsidRPr="002B01BB" w14:paraId="3C6D54E9"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FDAAA23"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potential</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2BDF3E1"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C41DF8C"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0.9</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629CB68"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1D201E23"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95F397F"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52DA895"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3A9481A"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0.1</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03FDD78"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15910409"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430DA83"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Workwear and gloves</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113BBD77"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BE04B08"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0.09</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6AB52B7"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r w:rsidR="002B01BB" w:rsidRPr="002B01BB" w14:paraId="5326B606" w14:textId="77777777" w:rsidTr="002B01BB">
        <w:trPr>
          <w:cantSplit/>
          <w:jc w:val="center"/>
        </w:trPr>
        <w:tc>
          <w:tcPr>
            <w:tcW w:w="2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75480AB"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Hands covered, no workwear</w:t>
            </w: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FD9112F"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45753C06" w14:textId="77777777" w:rsidR="002B01BB" w:rsidRPr="002B01BB" w:rsidRDefault="002B01BB">
            <w:pPr>
              <w:spacing w:before="40" w:after="40"/>
              <w:ind w:left="100" w:right="100"/>
              <w:jc w:val="right"/>
              <w:rPr>
                <w:sz w:val="18"/>
                <w:szCs w:val="18"/>
              </w:rPr>
            </w:pPr>
          </w:p>
        </w:tc>
        <w:tc>
          <w:tcPr>
            <w:tcW w:w="1000"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D8C8713" w14:textId="77777777" w:rsidR="002B01BB" w:rsidRPr="002B01BB" w:rsidRDefault="002B01BB">
            <w:pPr>
              <w:spacing w:before="40" w:after="40"/>
              <w:ind w:left="100" w:right="100"/>
              <w:jc w:val="right"/>
              <w:rPr>
                <w:sz w:val="18"/>
                <w:szCs w:val="18"/>
              </w:rPr>
            </w:pPr>
            <w:r w:rsidRPr="002B01BB">
              <w:rPr>
                <w:rFonts w:eastAsia="Arial"/>
                <w:color w:val="111111"/>
                <w:sz w:val="18"/>
                <w:szCs w:val="18"/>
              </w:rPr>
              <w:t>0</w:t>
            </w:r>
          </w:p>
        </w:tc>
      </w:tr>
    </w:tbl>
    <w:p w14:paraId="0F21E105" w14:textId="77777777" w:rsidR="008E0ED5" w:rsidRPr="00B32849" w:rsidRDefault="008E0ED5" w:rsidP="008E0ED5">
      <w:pPr>
        <w:pStyle w:val="RepStandard"/>
      </w:pPr>
    </w:p>
    <w:p w14:paraId="21C23251" w14:textId="77777777" w:rsidR="00C81348" w:rsidRPr="00B32849" w:rsidRDefault="00565359" w:rsidP="00271C88">
      <w:pPr>
        <w:pStyle w:val="RepAppendix2"/>
      </w:pPr>
      <w:bookmarkStart w:id="1021" w:name="_Toc300147947"/>
      <w:bookmarkStart w:id="1022" w:name="_Toc304462644"/>
      <w:bookmarkStart w:id="1023" w:name="_Toc314067844"/>
      <w:bookmarkStart w:id="1024" w:name="_Toc314129302"/>
      <w:bookmarkStart w:id="1025" w:name="_Toc314557431"/>
      <w:bookmarkStart w:id="1026" w:name="_Toc314557689"/>
      <w:bookmarkStart w:id="1027" w:name="_Toc328552288"/>
      <w:bookmarkStart w:id="1028" w:name="_Toc332020637"/>
      <w:bookmarkStart w:id="1029" w:name="_Toc332203484"/>
      <w:bookmarkStart w:id="1030" w:name="_Toc332207036"/>
      <w:bookmarkStart w:id="1031" w:name="_Toc332296204"/>
      <w:bookmarkStart w:id="1032" w:name="_Toc336434771"/>
      <w:bookmarkStart w:id="1033" w:name="_Toc397516923"/>
      <w:bookmarkStart w:id="1034" w:name="_Toc398627891"/>
      <w:bookmarkStart w:id="1035" w:name="_Toc399335758"/>
      <w:bookmarkStart w:id="1036" w:name="_Toc399764887"/>
      <w:bookmarkStart w:id="1037" w:name="_Toc412562690"/>
      <w:bookmarkStart w:id="1038" w:name="_Toc412562767"/>
      <w:bookmarkStart w:id="1039" w:name="_Toc413662759"/>
      <w:bookmarkStart w:id="1040" w:name="_Toc413673616"/>
      <w:bookmarkStart w:id="1041" w:name="_Toc413673714"/>
      <w:bookmarkStart w:id="1042" w:name="_Toc413673785"/>
      <w:bookmarkStart w:id="1043" w:name="_Toc413928684"/>
      <w:bookmarkStart w:id="1044" w:name="_Toc413936298"/>
      <w:bookmarkStart w:id="1045" w:name="_Toc413938009"/>
      <w:bookmarkStart w:id="1046" w:name="_Toc414026736"/>
      <w:bookmarkStart w:id="1047" w:name="_Toc414974115"/>
      <w:bookmarkStart w:id="1048" w:name="_Toc450900989"/>
      <w:bookmarkStart w:id="1049" w:name="_Toc450920655"/>
      <w:bookmarkStart w:id="1050" w:name="_Toc450923776"/>
      <w:bookmarkStart w:id="1051" w:name="_Toc454461010"/>
      <w:bookmarkStart w:id="1052" w:name="_Toc454462846"/>
      <w:bookmarkStart w:id="1053" w:name="_Toc167789064"/>
      <w:r>
        <w:t>R</w:t>
      </w:r>
      <w:r w:rsidRPr="00B32849">
        <w:t xml:space="preserve">esident </w:t>
      </w:r>
      <w:r w:rsidR="00C81348" w:rsidRPr="00B32849">
        <w:t xml:space="preserve">and </w:t>
      </w:r>
      <w:r>
        <w:t>b</w:t>
      </w:r>
      <w:r w:rsidRPr="00B32849">
        <w:t xml:space="preserve">ystander </w:t>
      </w:r>
      <w:r w:rsidR="00C81348" w:rsidRPr="00B32849">
        <w:t>exposure calculations</w:t>
      </w:r>
      <w:bookmarkEnd w:id="1021"/>
      <w:bookmarkEnd w:id="1022"/>
      <w:bookmarkEnd w:id="1023"/>
      <w:bookmarkEnd w:id="1024"/>
      <w:bookmarkEnd w:id="1025"/>
      <w:bookmarkEnd w:id="1026"/>
      <w:r w:rsidR="00C81348" w:rsidRPr="00B32849">
        <w:t xml:space="preserve"> (KCP 7.2.2.1)</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14:paraId="32111B6D" w14:textId="77777777" w:rsidR="00C81348" w:rsidRPr="00B32849" w:rsidRDefault="00C81348" w:rsidP="00271C88">
      <w:pPr>
        <w:pStyle w:val="RepAppendix3"/>
      </w:pPr>
      <w:bookmarkStart w:id="1054" w:name="_Toc332203485"/>
      <w:bookmarkStart w:id="1055" w:name="_Toc332207037"/>
      <w:bookmarkStart w:id="1056" w:name="_Toc332296205"/>
      <w:bookmarkStart w:id="1057" w:name="_Toc336434772"/>
      <w:bookmarkStart w:id="1058" w:name="_Toc397516924"/>
      <w:bookmarkStart w:id="1059" w:name="_Toc399335759"/>
      <w:bookmarkStart w:id="1060" w:name="_Toc412562691"/>
      <w:bookmarkStart w:id="1061" w:name="_Toc412562768"/>
      <w:bookmarkStart w:id="1062" w:name="_Toc413662760"/>
      <w:bookmarkStart w:id="1063" w:name="_Toc413673617"/>
      <w:bookmarkStart w:id="1064" w:name="_Toc413673715"/>
      <w:bookmarkStart w:id="1065" w:name="_Toc413673786"/>
      <w:bookmarkStart w:id="1066" w:name="_Toc413928685"/>
      <w:bookmarkStart w:id="1067" w:name="_Toc413936299"/>
      <w:bookmarkStart w:id="1068" w:name="_Toc413938010"/>
      <w:bookmarkStart w:id="1069" w:name="_Toc414026737"/>
      <w:bookmarkStart w:id="1070" w:name="_Toc414974116"/>
      <w:bookmarkStart w:id="1071" w:name="_Toc450900990"/>
      <w:bookmarkStart w:id="1072" w:name="_Toc450920656"/>
      <w:bookmarkStart w:id="1073" w:name="_Toc450923777"/>
      <w:bookmarkStart w:id="1074" w:name="_Toc454461011"/>
      <w:bookmarkStart w:id="1075" w:name="_Toc454462847"/>
      <w:bookmarkStart w:id="1076" w:name="_Toc167789065"/>
      <w:r w:rsidRPr="00B32849">
        <w:lastRenderedPageBreak/>
        <w:t xml:space="preserve">Calculations for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roofErr w:type="spellStart"/>
      <w:r w:rsidR="00146952">
        <w:t>iodosulfuron</w:t>
      </w:r>
      <w:proofErr w:type="spellEnd"/>
      <w:r w:rsidR="00146952">
        <w:t xml:space="preserve">-methyl-sodium, </w:t>
      </w:r>
      <w:proofErr w:type="spellStart"/>
      <w:r w:rsidR="00146952">
        <w:t>mesosulfuron</w:t>
      </w:r>
      <w:proofErr w:type="spellEnd"/>
      <w:r w:rsidR="00146952">
        <w:t xml:space="preserve">-methyl and </w:t>
      </w:r>
      <w:proofErr w:type="spellStart"/>
      <w:r w:rsidR="00146952">
        <w:t>mefenpyr</w:t>
      </w:r>
      <w:proofErr w:type="spellEnd"/>
      <w:r w:rsidR="00146952">
        <w:t>-diethyl</w:t>
      </w:r>
      <w:bookmarkEnd w:id="1076"/>
    </w:p>
    <w:p w14:paraId="555601CF" w14:textId="77777777" w:rsidR="00C81348" w:rsidRDefault="0079387A" w:rsidP="00C81348">
      <w:pPr>
        <w:pStyle w:val="RepLabel"/>
      </w:pPr>
      <w:r w:rsidRPr="00B32849">
        <w:t>Table A </w:t>
      </w:r>
      <w:r w:rsidR="00E74F3B">
        <w:fldChar w:fldCharType="begin"/>
      </w:r>
      <w:r w:rsidR="00D22144">
        <w:instrText xml:space="preserve"> SEQ Table_A \* ARABIC </w:instrText>
      </w:r>
      <w:r w:rsidR="00E74F3B">
        <w:fldChar w:fldCharType="separate"/>
      </w:r>
      <w:r w:rsidR="007C0A62">
        <w:rPr>
          <w:noProof/>
        </w:rPr>
        <w:t>18</w:t>
      </w:r>
      <w:r w:rsidR="00E74F3B">
        <w:fldChar w:fldCharType="end"/>
      </w:r>
      <w:r w:rsidR="00C81348" w:rsidRPr="00B32849">
        <w:t>:</w:t>
      </w:r>
      <w:r w:rsidR="00C81348" w:rsidRPr="00B32849">
        <w:tab/>
        <w:t xml:space="preserve">Input parameters considered for the estimation </w:t>
      </w:r>
      <w:r w:rsidR="00C81348" w:rsidRPr="005B3447">
        <w:t xml:space="preserve">of </w:t>
      </w:r>
      <w:proofErr w:type="gramStart"/>
      <w:r w:rsidR="009A1B5D" w:rsidRPr="005B3447">
        <w:t>longer term</w:t>
      </w:r>
      <w:proofErr w:type="gramEnd"/>
      <w:r w:rsidR="009A1B5D" w:rsidRPr="005B3447">
        <w:t xml:space="preserve"> </w:t>
      </w:r>
      <w:r w:rsidR="00C81348" w:rsidRPr="005B3447">
        <w:t>resident</w:t>
      </w:r>
      <w:r w:rsidR="00C81348" w:rsidRPr="00B32849">
        <w:t xml:space="preserve"> exposure</w:t>
      </w:r>
    </w:p>
    <w:tbl>
      <w:tblPr>
        <w:tblW w:w="5000" w:type="pct"/>
        <w:jc w:val="center"/>
        <w:tblLook w:val="04A0" w:firstRow="1" w:lastRow="0" w:firstColumn="1" w:lastColumn="0" w:noHBand="0" w:noVBand="1"/>
      </w:tblPr>
      <w:tblGrid>
        <w:gridCol w:w="4537"/>
        <w:gridCol w:w="4821"/>
      </w:tblGrid>
      <w:tr w:rsidR="00146952" w:rsidRPr="0035118E" w14:paraId="3A5CCCEA" w14:textId="77777777" w:rsidTr="00763119">
        <w:trPr>
          <w:cantSplit/>
          <w:jc w:val="center"/>
        </w:trPr>
        <w:tc>
          <w:tcPr>
            <w:tcW w:w="2424" w:type="pct"/>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5F903A8A"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Product name</w:t>
            </w:r>
          </w:p>
        </w:tc>
        <w:tc>
          <w:tcPr>
            <w:tcW w:w="2576" w:type="pct"/>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3B229FE4"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IMS+MSM+MPR 2+10+30 OD</w:t>
            </w:r>
          </w:p>
        </w:tc>
      </w:tr>
      <w:tr w:rsidR="00146952" w:rsidRPr="00245BAA" w14:paraId="72C9A821"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52DF3BE"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Formulation type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EEC857C" w14:textId="77777777" w:rsidR="00146952" w:rsidRPr="0035118E" w:rsidRDefault="00146952" w:rsidP="00763119">
            <w:pPr>
              <w:spacing w:before="40" w:after="40"/>
              <w:ind w:left="100" w:right="100"/>
              <w:jc w:val="right"/>
              <w:rPr>
                <w:sz w:val="18"/>
                <w:szCs w:val="18"/>
                <w:lang w:val="fr-FR"/>
              </w:rPr>
            </w:pPr>
            <w:r w:rsidRPr="0035118E">
              <w:rPr>
                <w:rFonts w:eastAsia="Arial"/>
                <w:color w:val="111111"/>
                <w:sz w:val="18"/>
                <w:szCs w:val="18"/>
                <w:lang w:val="fr-FR"/>
              </w:rPr>
              <w:t>Soluble concentrates, emulsifiable concentrate, etc.</w:t>
            </w:r>
          </w:p>
        </w:tc>
      </w:tr>
      <w:tr w:rsidR="00146952" w:rsidRPr="0035118E" w14:paraId="68A3E2A0"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D440222"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Product category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512ADD6"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Herbicide</w:t>
            </w:r>
          </w:p>
        </w:tc>
      </w:tr>
      <w:tr w:rsidR="00146952" w:rsidRPr="0035118E" w14:paraId="004D1BF9" w14:textId="77777777" w:rsidTr="00763119">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723A05F0"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3702C505" w14:textId="77777777" w:rsidR="00146952" w:rsidRPr="0035118E" w:rsidRDefault="00146952" w:rsidP="00763119">
            <w:pPr>
              <w:spacing w:before="40" w:after="40"/>
              <w:ind w:left="100" w:right="100"/>
              <w:jc w:val="right"/>
              <w:rPr>
                <w:sz w:val="18"/>
                <w:szCs w:val="18"/>
              </w:rPr>
            </w:pPr>
            <w:proofErr w:type="spellStart"/>
            <w:r w:rsidRPr="0035118E">
              <w:rPr>
                <w:rFonts w:eastAsia="Arial"/>
                <w:color w:val="111111"/>
                <w:sz w:val="18"/>
                <w:szCs w:val="18"/>
              </w:rPr>
              <w:t>Mesosulfuron</w:t>
            </w:r>
            <w:proofErr w:type="spellEnd"/>
            <w:r w:rsidRPr="0035118E">
              <w:rPr>
                <w:rFonts w:eastAsia="Arial"/>
                <w:color w:val="111111"/>
                <w:sz w:val="18"/>
                <w:szCs w:val="18"/>
              </w:rPr>
              <w:t>-methyl</w:t>
            </w:r>
          </w:p>
        </w:tc>
      </w:tr>
      <w:tr w:rsidR="00146952" w:rsidRPr="0035118E" w14:paraId="230CF787"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936DA0D"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8580036"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10</w:t>
            </w:r>
          </w:p>
        </w:tc>
      </w:tr>
      <w:tr w:rsidR="00146952" w:rsidRPr="0035118E" w14:paraId="2CA5BB50"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380BCB3"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CD403E2"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0.13</w:t>
            </w:r>
          </w:p>
        </w:tc>
      </w:tr>
      <w:tr w:rsidR="00146952" w:rsidRPr="0035118E" w14:paraId="3B9F7942"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D0FA71B"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0C8A95BF" w14:textId="77777777" w:rsidR="00146952" w:rsidRPr="0035118E" w:rsidRDefault="00146952" w:rsidP="00763119">
            <w:pPr>
              <w:spacing w:before="40" w:after="40"/>
              <w:ind w:left="100" w:right="100"/>
              <w:jc w:val="right"/>
              <w:rPr>
                <w:sz w:val="18"/>
                <w:szCs w:val="18"/>
              </w:rPr>
            </w:pPr>
          </w:p>
        </w:tc>
      </w:tr>
      <w:tr w:rsidR="00146952" w:rsidRPr="0035118E" w14:paraId="5B6CB597"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FFBADA5"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5417686"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100</w:t>
            </w:r>
          </w:p>
        </w:tc>
      </w:tr>
      <w:tr w:rsidR="00146952" w:rsidRPr="0035118E" w14:paraId="7B7C4439"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47F438F"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14FBFC2"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2</w:t>
            </w:r>
          </w:p>
        </w:tc>
      </w:tr>
      <w:tr w:rsidR="00146952" w:rsidRPr="0035118E" w14:paraId="213C71EB"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9523B3C"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2B768CE"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70</w:t>
            </w:r>
          </w:p>
        </w:tc>
      </w:tr>
      <w:tr w:rsidR="00146952" w:rsidRPr="0035118E" w14:paraId="61C02F08" w14:textId="77777777" w:rsidTr="00763119">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26EAF800"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1F38D13F" w14:textId="77777777" w:rsidR="00146952" w:rsidRPr="0035118E" w:rsidRDefault="00146952" w:rsidP="00763119">
            <w:pPr>
              <w:spacing w:before="40" w:after="40"/>
              <w:ind w:left="100" w:right="100"/>
              <w:jc w:val="right"/>
              <w:rPr>
                <w:sz w:val="18"/>
                <w:szCs w:val="18"/>
              </w:rPr>
            </w:pPr>
            <w:proofErr w:type="spellStart"/>
            <w:r w:rsidRPr="0035118E">
              <w:rPr>
                <w:rFonts w:eastAsia="Arial"/>
                <w:color w:val="111111"/>
                <w:sz w:val="18"/>
                <w:szCs w:val="18"/>
              </w:rPr>
              <w:t>Mefenpyr</w:t>
            </w:r>
            <w:proofErr w:type="spellEnd"/>
            <w:r w:rsidRPr="0035118E">
              <w:rPr>
                <w:rFonts w:eastAsia="Arial"/>
                <w:color w:val="111111"/>
                <w:sz w:val="18"/>
                <w:szCs w:val="18"/>
              </w:rPr>
              <w:t>-diethyl</w:t>
            </w:r>
          </w:p>
        </w:tc>
      </w:tr>
      <w:tr w:rsidR="00146952" w:rsidRPr="0035118E" w14:paraId="12314AB7"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4D93B3F"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CC2A499"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30</w:t>
            </w:r>
          </w:p>
        </w:tc>
      </w:tr>
      <w:tr w:rsidR="00146952" w:rsidRPr="0035118E" w14:paraId="4B1A877E"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80C0CC0"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151D30D"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0.1</w:t>
            </w:r>
          </w:p>
        </w:tc>
      </w:tr>
      <w:tr w:rsidR="00146952" w:rsidRPr="0035118E" w14:paraId="64F55359"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3CCCA95"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2849FDA" w14:textId="77777777" w:rsidR="00146952" w:rsidRPr="0035118E" w:rsidRDefault="00146952" w:rsidP="00763119">
            <w:pPr>
              <w:spacing w:before="40" w:after="40"/>
              <w:ind w:left="100" w:right="100"/>
              <w:jc w:val="right"/>
              <w:rPr>
                <w:sz w:val="18"/>
                <w:szCs w:val="18"/>
              </w:rPr>
            </w:pPr>
          </w:p>
        </w:tc>
      </w:tr>
      <w:tr w:rsidR="00146952" w:rsidRPr="0035118E" w14:paraId="0939CE2E"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28B5F90"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7DDF62C"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100</w:t>
            </w:r>
          </w:p>
        </w:tc>
      </w:tr>
      <w:tr w:rsidR="00146952" w:rsidRPr="0035118E" w14:paraId="15053E43"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9A7662C"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60766F2"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73</w:t>
            </w:r>
          </w:p>
        </w:tc>
      </w:tr>
      <w:tr w:rsidR="00146952" w:rsidRPr="0035118E" w14:paraId="70B7143B"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5325CFF"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8264F24"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70</w:t>
            </w:r>
          </w:p>
        </w:tc>
      </w:tr>
      <w:tr w:rsidR="00146952" w:rsidRPr="0035118E" w14:paraId="344153D2" w14:textId="77777777" w:rsidTr="00763119">
        <w:trPr>
          <w:cantSplit/>
          <w:jc w:val="center"/>
        </w:trPr>
        <w:tc>
          <w:tcPr>
            <w:tcW w:w="2424"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3A901AE3"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Name of active substance</w:t>
            </w:r>
          </w:p>
        </w:tc>
        <w:tc>
          <w:tcPr>
            <w:tcW w:w="2576" w:type="pct"/>
            <w:tcBorders>
              <w:top w:val="single" w:sz="8" w:space="0" w:color="333333"/>
              <w:left w:val="nil"/>
              <w:bottom w:val="single" w:sz="8" w:space="0" w:color="333333"/>
              <w:right w:val="nil"/>
            </w:tcBorders>
            <w:shd w:val="clear" w:color="auto" w:fill="CCCCCC"/>
            <w:tcMar>
              <w:top w:w="0" w:type="dxa"/>
              <w:left w:w="0" w:type="dxa"/>
              <w:bottom w:w="0" w:type="dxa"/>
              <w:right w:w="0" w:type="dxa"/>
            </w:tcMar>
            <w:vAlign w:val="center"/>
            <w:hideMark/>
          </w:tcPr>
          <w:p w14:paraId="45644F41" w14:textId="77777777" w:rsidR="00146952" w:rsidRPr="0035118E" w:rsidRDefault="00146952" w:rsidP="00763119">
            <w:pPr>
              <w:spacing w:before="40" w:after="40"/>
              <w:ind w:left="100" w:right="100"/>
              <w:jc w:val="right"/>
              <w:rPr>
                <w:sz w:val="18"/>
                <w:szCs w:val="18"/>
              </w:rPr>
            </w:pPr>
            <w:proofErr w:type="spellStart"/>
            <w:r w:rsidRPr="0035118E">
              <w:rPr>
                <w:rFonts w:eastAsia="Arial"/>
                <w:color w:val="111111"/>
                <w:sz w:val="18"/>
                <w:szCs w:val="18"/>
              </w:rPr>
              <w:t>Iodosulfuron</w:t>
            </w:r>
            <w:proofErr w:type="spellEnd"/>
            <w:r w:rsidRPr="0035118E">
              <w:rPr>
                <w:rFonts w:eastAsia="Arial"/>
                <w:color w:val="111111"/>
                <w:sz w:val="18"/>
                <w:szCs w:val="18"/>
              </w:rPr>
              <w:t>-methyl-sodium</w:t>
            </w:r>
          </w:p>
        </w:tc>
      </w:tr>
      <w:tr w:rsidR="00146952" w:rsidRPr="0035118E" w14:paraId="477D7936"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93965A6"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 xml:space="preserve">Concentration of active substance [g </w:t>
            </w:r>
            <w:proofErr w:type="spellStart"/>
            <w:r w:rsidRPr="0035118E">
              <w:rPr>
                <w:rFonts w:eastAsia="Arial"/>
                <w:b/>
                <w:color w:val="111111"/>
                <w:sz w:val="18"/>
                <w:szCs w:val="18"/>
              </w:rPr>
              <w:t>a.s.</w:t>
            </w:r>
            <w:proofErr w:type="spellEnd"/>
            <w:r w:rsidRPr="0035118E">
              <w:rPr>
                <w:rFonts w:eastAsia="Arial"/>
                <w:b/>
                <w:color w:val="111111"/>
                <w:sz w:val="18"/>
                <w:szCs w:val="18"/>
              </w:rPr>
              <w:t>/l or kg]</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9FD5A49"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2</w:t>
            </w:r>
          </w:p>
        </w:tc>
      </w:tr>
      <w:tr w:rsidR="00146952" w:rsidRPr="0035118E" w14:paraId="0A1760E2"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39FEC87"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 xml:space="preserve">AOEL [mg/kg </w:t>
            </w:r>
            <w:proofErr w:type="spellStart"/>
            <w:r w:rsidRPr="0035118E">
              <w:rPr>
                <w:rFonts w:eastAsia="Arial"/>
                <w:b/>
                <w:color w:val="111111"/>
                <w:sz w:val="18"/>
                <w:szCs w:val="18"/>
              </w:rPr>
              <w:t>bw</w:t>
            </w:r>
            <w:proofErr w:type="spellEnd"/>
            <w:r w:rsidRPr="0035118E">
              <w:rPr>
                <w:rFonts w:eastAsia="Arial"/>
                <w:b/>
                <w:color w:val="111111"/>
                <w:sz w:val="18"/>
                <w:szCs w:val="18"/>
              </w:rPr>
              <w:t>/day]</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941BDB4"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0.05</w:t>
            </w:r>
          </w:p>
        </w:tc>
      </w:tr>
      <w:tr w:rsidR="00146952" w:rsidRPr="0035118E" w14:paraId="568366BE"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DEC844F"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 xml:space="preserve">AAOEL [mg/kg </w:t>
            </w:r>
            <w:proofErr w:type="spellStart"/>
            <w:r w:rsidRPr="0035118E">
              <w:rPr>
                <w:rFonts w:eastAsia="Arial"/>
                <w:b/>
                <w:color w:val="111111"/>
                <w:sz w:val="18"/>
                <w:szCs w:val="18"/>
              </w:rPr>
              <w:t>bw</w:t>
            </w:r>
            <w:proofErr w:type="spellEnd"/>
            <w:r w:rsidRPr="0035118E">
              <w:rPr>
                <w:rFonts w:eastAsia="Arial"/>
                <w:b/>
                <w:color w:val="111111"/>
                <w:sz w:val="18"/>
                <w:szCs w:val="18"/>
              </w:rPr>
              <w:t>]</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359CAC1B" w14:textId="77777777" w:rsidR="00146952" w:rsidRPr="0035118E" w:rsidRDefault="00146952" w:rsidP="00763119">
            <w:pPr>
              <w:spacing w:before="40" w:after="40"/>
              <w:ind w:left="100" w:right="100"/>
              <w:jc w:val="right"/>
              <w:rPr>
                <w:sz w:val="18"/>
                <w:szCs w:val="18"/>
              </w:rPr>
            </w:pPr>
          </w:p>
        </w:tc>
      </w:tr>
      <w:tr w:rsidR="00146952" w:rsidRPr="0035118E" w14:paraId="4F1F21A1"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A096630"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Inhalation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5A1E6C7"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100</w:t>
            </w:r>
          </w:p>
        </w:tc>
      </w:tr>
      <w:tr w:rsidR="00146952" w:rsidRPr="0035118E" w14:paraId="12BF7C1D"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85A064F"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Oral absorption [%]</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0B10953"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70</w:t>
            </w:r>
          </w:p>
        </w:tc>
      </w:tr>
      <w:tr w:rsidR="00146952" w:rsidRPr="0035118E" w14:paraId="5FDC8376" w14:textId="77777777" w:rsidTr="00763119">
        <w:trPr>
          <w:cantSplit/>
          <w:jc w:val="center"/>
        </w:trPr>
        <w:tc>
          <w:tcPr>
            <w:tcW w:w="2424"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7091889" w14:textId="77777777" w:rsidR="00146952" w:rsidRPr="0035118E" w:rsidRDefault="00146952" w:rsidP="00763119">
            <w:pPr>
              <w:spacing w:before="40" w:after="40"/>
              <w:ind w:left="100" w:right="100"/>
              <w:jc w:val="right"/>
              <w:rPr>
                <w:sz w:val="18"/>
                <w:szCs w:val="18"/>
              </w:rPr>
            </w:pPr>
            <w:r w:rsidRPr="0035118E">
              <w:rPr>
                <w:rFonts w:eastAsia="Arial"/>
                <w:b/>
                <w:color w:val="111111"/>
                <w:sz w:val="18"/>
                <w:szCs w:val="18"/>
              </w:rPr>
              <w:t>Dermal absorption [%] (concentrate)</w:t>
            </w:r>
          </w:p>
        </w:tc>
        <w:tc>
          <w:tcPr>
            <w:tcW w:w="2576"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2FF1BDC" w14:textId="77777777" w:rsidR="00146952" w:rsidRPr="0035118E" w:rsidRDefault="00146952" w:rsidP="00763119">
            <w:pPr>
              <w:spacing w:before="40" w:after="40"/>
              <w:ind w:left="100" w:right="100"/>
              <w:jc w:val="right"/>
              <w:rPr>
                <w:sz w:val="18"/>
                <w:szCs w:val="18"/>
              </w:rPr>
            </w:pPr>
            <w:r w:rsidRPr="0035118E">
              <w:rPr>
                <w:rFonts w:eastAsia="Arial"/>
                <w:color w:val="111111"/>
                <w:sz w:val="18"/>
                <w:szCs w:val="18"/>
              </w:rPr>
              <w:t>70</w:t>
            </w:r>
          </w:p>
        </w:tc>
      </w:tr>
    </w:tbl>
    <w:p w14:paraId="29AC3D14" w14:textId="77777777" w:rsidR="00146952" w:rsidRPr="00146952" w:rsidRDefault="00146952" w:rsidP="00146952">
      <w:pPr>
        <w:pStyle w:val="RepStandard"/>
      </w:pPr>
    </w:p>
    <w:p w14:paraId="4FB001BB" w14:textId="77777777" w:rsidR="00C81348" w:rsidRDefault="0079387A" w:rsidP="00C81348">
      <w:pPr>
        <w:pStyle w:val="RepLabel"/>
      </w:pPr>
      <w:r w:rsidRPr="00B32849">
        <w:t>Table A </w:t>
      </w:r>
      <w:r w:rsidR="00E74F3B">
        <w:fldChar w:fldCharType="begin"/>
      </w:r>
      <w:r w:rsidR="00D22144">
        <w:instrText xml:space="preserve"> SEQ Table_A \* ARABIC </w:instrText>
      </w:r>
      <w:r w:rsidR="00E74F3B">
        <w:fldChar w:fldCharType="separate"/>
      </w:r>
      <w:r w:rsidR="007C0A62">
        <w:rPr>
          <w:noProof/>
        </w:rPr>
        <w:t>19</w:t>
      </w:r>
      <w:r w:rsidR="00E74F3B">
        <w:fldChar w:fldCharType="end"/>
      </w:r>
      <w:r w:rsidR="00C81348" w:rsidRPr="00B32849">
        <w:t>:</w:t>
      </w:r>
      <w:r w:rsidR="00C81348" w:rsidRPr="00B32849">
        <w:tab/>
        <w:t xml:space="preserve">Estimation </w:t>
      </w:r>
      <w:r w:rsidR="00C81348" w:rsidRPr="005B3447">
        <w:t xml:space="preserve">of </w:t>
      </w:r>
      <w:proofErr w:type="gramStart"/>
      <w:r w:rsidR="009A1B5D" w:rsidRPr="005B3447">
        <w:t>longer term</w:t>
      </w:r>
      <w:proofErr w:type="gramEnd"/>
      <w:r w:rsidR="009A1B5D" w:rsidRPr="005B3447">
        <w:t xml:space="preserve"> </w:t>
      </w:r>
      <w:r w:rsidR="00C81348" w:rsidRPr="005B3447">
        <w:t>resident</w:t>
      </w:r>
      <w:r w:rsidR="00C81348" w:rsidRPr="00B32849">
        <w:t xml:space="preserve"> exposure towards </w:t>
      </w:r>
      <w:proofErr w:type="spellStart"/>
      <w:r w:rsidR="00450AC5">
        <w:t>iodosulfuron</w:t>
      </w:r>
      <w:proofErr w:type="spellEnd"/>
      <w:r w:rsidR="00450AC5">
        <w:t xml:space="preserve">-methyl-sodium, </w:t>
      </w:r>
      <w:proofErr w:type="spellStart"/>
      <w:r w:rsidR="00450AC5">
        <w:t>mesosulfuron</w:t>
      </w:r>
      <w:proofErr w:type="spellEnd"/>
      <w:r w:rsidR="00450AC5">
        <w:t xml:space="preserve">-methyl and </w:t>
      </w:r>
      <w:proofErr w:type="spellStart"/>
      <w:r w:rsidR="00450AC5">
        <w:t>mefenpyr</w:t>
      </w:r>
      <w:proofErr w:type="spellEnd"/>
      <w:r w:rsidR="00450AC5">
        <w:t>-diethyl</w:t>
      </w:r>
      <w:r w:rsidR="00450AC5" w:rsidRPr="005B3447">
        <w:t xml:space="preserve"> </w:t>
      </w:r>
      <w:r w:rsidR="00EF3F81" w:rsidRPr="005B3447">
        <w:t>according to EFSA guidance</w:t>
      </w:r>
      <w:r w:rsidR="00EF3F81">
        <w:t xml:space="preserve"> </w:t>
      </w:r>
    </w:p>
    <w:tbl>
      <w:tblPr>
        <w:tblW w:w="5000" w:type="pct"/>
        <w:jc w:val="center"/>
        <w:tblLook w:val="04A0" w:firstRow="1" w:lastRow="0" w:firstColumn="1" w:lastColumn="0" w:noHBand="0" w:noVBand="1"/>
      </w:tblPr>
      <w:tblGrid>
        <w:gridCol w:w="2675"/>
        <w:gridCol w:w="2675"/>
        <w:gridCol w:w="2004"/>
        <w:gridCol w:w="2004"/>
      </w:tblGrid>
      <w:tr w:rsidR="00450AC5" w:rsidRPr="00450AC5" w14:paraId="44346D78" w14:textId="77777777" w:rsidTr="00450AC5">
        <w:trPr>
          <w:cantSplit/>
          <w:tblHeader/>
          <w:jc w:val="center"/>
        </w:trPr>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E3F3821" w14:textId="77777777" w:rsidR="00450AC5" w:rsidRPr="00450AC5" w:rsidRDefault="00450AC5">
            <w:pPr>
              <w:spacing w:before="40" w:after="40"/>
              <w:ind w:left="100" w:right="100"/>
              <w:jc w:val="right"/>
              <w:rPr>
                <w:sz w:val="18"/>
                <w:szCs w:val="18"/>
              </w:rPr>
            </w:pPr>
            <w:r w:rsidRPr="00450AC5">
              <w:rPr>
                <w:rFonts w:eastAsia="Arial"/>
                <w:b/>
                <w:color w:val="111111"/>
                <w:sz w:val="18"/>
                <w:szCs w:val="18"/>
              </w:rPr>
              <w:t>Model data</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A59119F" w14:textId="77777777" w:rsidR="00450AC5" w:rsidRPr="00450AC5" w:rsidRDefault="00450AC5">
            <w:pPr>
              <w:spacing w:before="40" w:after="40"/>
              <w:ind w:left="100" w:right="100"/>
              <w:jc w:val="right"/>
              <w:rPr>
                <w:sz w:val="18"/>
                <w:szCs w:val="18"/>
              </w:rPr>
            </w:pPr>
            <w:r w:rsidRPr="00450AC5">
              <w:rPr>
                <w:rFonts w:eastAsia="Arial"/>
                <w:b/>
                <w:color w:val="111111"/>
                <w:sz w:val="18"/>
                <w:szCs w:val="18"/>
              </w:rPr>
              <w:t>Level of PPE</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605CD1D" w14:textId="77777777" w:rsidR="00450AC5" w:rsidRPr="00450AC5" w:rsidRDefault="00450AC5">
            <w:pPr>
              <w:spacing w:before="40" w:after="40"/>
              <w:ind w:left="100" w:right="100"/>
              <w:jc w:val="right"/>
              <w:rPr>
                <w:sz w:val="18"/>
                <w:szCs w:val="18"/>
              </w:rPr>
            </w:pPr>
            <w:r w:rsidRPr="00450AC5">
              <w:rPr>
                <w:rFonts w:eastAsia="Arial"/>
                <w:b/>
                <w:color w:val="111111"/>
                <w:sz w:val="18"/>
                <w:szCs w:val="18"/>
              </w:rPr>
              <w:t xml:space="preserve">Total absorbed dose [mg/kg </w:t>
            </w:r>
            <w:proofErr w:type="spellStart"/>
            <w:r w:rsidRPr="00450AC5">
              <w:rPr>
                <w:rFonts w:eastAsia="Arial"/>
                <w:b/>
                <w:color w:val="111111"/>
                <w:sz w:val="18"/>
                <w:szCs w:val="18"/>
              </w:rPr>
              <w:t>bw</w:t>
            </w:r>
            <w:proofErr w:type="spellEnd"/>
            <w:r w:rsidRPr="00450AC5">
              <w:rPr>
                <w:rFonts w:eastAsia="Arial"/>
                <w:b/>
                <w:color w:val="111111"/>
                <w:sz w:val="18"/>
                <w:szCs w:val="18"/>
              </w:rPr>
              <w:t xml:space="preserve"> per day]</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79AAEE6" w14:textId="77777777" w:rsidR="00450AC5" w:rsidRPr="00450AC5" w:rsidRDefault="00450AC5">
            <w:pPr>
              <w:spacing w:before="40" w:after="40"/>
              <w:ind w:left="100" w:right="100"/>
              <w:jc w:val="right"/>
              <w:rPr>
                <w:sz w:val="18"/>
                <w:szCs w:val="18"/>
              </w:rPr>
            </w:pPr>
            <w:r w:rsidRPr="00450AC5">
              <w:rPr>
                <w:rFonts w:eastAsia="Arial"/>
                <w:b/>
                <w:color w:val="111111"/>
                <w:sz w:val="18"/>
                <w:szCs w:val="18"/>
              </w:rPr>
              <w:t>% of systemic AOEL</w:t>
            </w:r>
          </w:p>
        </w:tc>
      </w:tr>
      <w:tr w:rsidR="00450AC5" w:rsidRPr="00450AC5" w14:paraId="1D384E02" w14:textId="77777777" w:rsidTr="00450AC5">
        <w:trPr>
          <w:cantSplit/>
          <w:jc w:val="center"/>
        </w:trPr>
        <w:tc>
          <w:tcPr>
            <w:tcW w:w="5000" w:type="pct"/>
            <w:gridSpan w:val="4"/>
            <w:tcBorders>
              <w:top w:val="nil"/>
              <w:left w:val="nil"/>
              <w:bottom w:val="single" w:sz="8" w:space="0" w:color="333333"/>
              <w:right w:val="nil"/>
            </w:tcBorders>
            <w:shd w:val="clear" w:color="auto" w:fill="FFFFFF"/>
            <w:tcMar>
              <w:top w:w="0" w:type="dxa"/>
              <w:left w:w="0" w:type="dxa"/>
              <w:bottom w:w="0" w:type="dxa"/>
              <w:right w:w="0" w:type="dxa"/>
            </w:tcMar>
            <w:vAlign w:val="center"/>
            <w:hideMark/>
          </w:tcPr>
          <w:p w14:paraId="2A586C1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Season: Not relevant </w:t>
            </w:r>
            <w:r w:rsidRPr="00450AC5">
              <w:rPr>
                <w:rFonts w:eastAsia="Arial"/>
                <w:color w:val="111111"/>
                <w:sz w:val="18"/>
                <w:szCs w:val="18"/>
              </w:rPr>
              <w:br/>
              <w:t xml:space="preserve">Buffer zone: 2-3 m </w:t>
            </w:r>
            <w:r w:rsidRPr="00450AC5">
              <w:rPr>
                <w:rFonts w:eastAsia="Arial"/>
                <w:color w:val="111111"/>
                <w:sz w:val="18"/>
                <w:szCs w:val="18"/>
              </w:rPr>
              <w:br/>
              <w:t xml:space="preserve">Drift reduction technology: 0 % </w:t>
            </w:r>
            <w:r w:rsidRPr="00450AC5">
              <w:rPr>
                <w:rFonts w:eastAsia="Arial"/>
                <w:color w:val="111111"/>
                <w:sz w:val="18"/>
                <w:szCs w:val="18"/>
              </w:rPr>
              <w:br/>
              <w:t xml:space="preserve">Interval between treatments: NA </w:t>
            </w:r>
            <w:r w:rsidRPr="00450AC5">
              <w:rPr>
                <w:rFonts w:eastAsia="Arial"/>
                <w:color w:val="111111"/>
                <w:sz w:val="18"/>
                <w:szCs w:val="18"/>
              </w:rPr>
              <w:br/>
              <w:t>Minimum volume of water: 200 l</w:t>
            </w:r>
          </w:p>
        </w:tc>
      </w:tr>
      <w:tr w:rsidR="00450AC5" w:rsidRPr="00450AC5" w14:paraId="66DB0BE1" w14:textId="77777777" w:rsidTr="00450AC5">
        <w:trPr>
          <w:cantSplit/>
          <w:jc w:val="center"/>
        </w:trPr>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415626B" w14:textId="77777777" w:rsidR="00450AC5" w:rsidRPr="00450AC5" w:rsidRDefault="00450AC5">
            <w:pPr>
              <w:spacing w:before="40" w:after="40"/>
              <w:ind w:left="100" w:right="100"/>
              <w:jc w:val="right"/>
              <w:rPr>
                <w:sz w:val="18"/>
                <w:szCs w:val="18"/>
              </w:rPr>
            </w:pPr>
            <w:proofErr w:type="spellStart"/>
            <w:r w:rsidRPr="00450AC5">
              <w:rPr>
                <w:rFonts w:eastAsia="Arial"/>
                <w:b/>
                <w:color w:val="111111"/>
                <w:sz w:val="18"/>
                <w:szCs w:val="18"/>
              </w:rPr>
              <w:t>Mesosulfuron</w:t>
            </w:r>
            <w:proofErr w:type="spellEnd"/>
            <w:r w:rsidRPr="00450AC5">
              <w:rPr>
                <w:rFonts w:eastAsia="Arial"/>
                <w:b/>
                <w:color w:val="111111"/>
                <w:sz w:val="18"/>
                <w:szCs w:val="18"/>
              </w:rPr>
              <w:t>-methyl</w:t>
            </w:r>
          </w:p>
        </w:tc>
        <w:tc>
          <w:tcPr>
            <w:tcW w:w="3571"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36D657C"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Number of applications and application rate: 1 x 0.015 kg </w:t>
            </w:r>
            <w:proofErr w:type="spellStart"/>
            <w:r w:rsidRPr="00450AC5">
              <w:rPr>
                <w:rFonts w:eastAsia="Arial"/>
                <w:color w:val="111111"/>
                <w:sz w:val="18"/>
                <w:szCs w:val="18"/>
              </w:rPr>
              <w:t>a.s.</w:t>
            </w:r>
            <w:proofErr w:type="spellEnd"/>
            <w:r w:rsidRPr="00450AC5">
              <w:rPr>
                <w:rFonts w:eastAsia="Arial"/>
                <w:color w:val="111111"/>
                <w:sz w:val="18"/>
                <w:szCs w:val="18"/>
              </w:rPr>
              <w:t xml:space="preserve">/ha </w:t>
            </w:r>
            <w:r w:rsidRPr="00450AC5">
              <w:rPr>
                <w:rFonts w:eastAsia="Arial"/>
                <w:color w:val="111111"/>
                <w:sz w:val="18"/>
                <w:szCs w:val="18"/>
              </w:rPr>
              <w:br/>
              <w:t xml:space="preserve">Dermal absorption: 70 % </w:t>
            </w:r>
            <w:r w:rsidRPr="00450AC5">
              <w:rPr>
                <w:rFonts w:eastAsia="Arial"/>
                <w:color w:val="111111"/>
                <w:sz w:val="18"/>
                <w:szCs w:val="18"/>
              </w:rPr>
              <w:br/>
              <w:t xml:space="preserve">DFR: 3 µg/cm² foliage per kg </w:t>
            </w:r>
            <w:proofErr w:type="spellStart"/>
            <w:r w:rsidRPr="00450AC5">
              <w:rPr>
                <w:rFonts w:eastAsia="Arial"/>
                <w:color w:val="111111"/>
                <w:sz w:val="18"/>
                <w:szCs w:val="18"/>
              </w:rPr>
              <w:t>a.s.</w:t>
            </w:r>
            <w:proofErr w:type="spellEnd"/>
            <w:r w:rsidRPr="00450AC5">
              <w:rPr>
                <w:rFonts w:eastAsia="Arial"/>
                <w:color w:val="111111"/>
                <w:sz w:val="18"/>
                <w:szCs w:val="18"/>
              </w:rPr>
              <w:t xml:space="preserve">/ha </w:t>
            </w:r>
            <w:r w:rsidRPr="00450AC5">
              <w:rPr>
                <w:rFonts w:eastAsia="Arial"/>
                <w:color w:val="111111"/>
                <w:sz w:val="18"/>
                <w:szCs w:val="18"/>
              </w:rPr>
              <w:br/>
              <w:t>DT50: 30 days</w:t>
            </w:r>
          </w:p>
        </w:tc>
      </w:tr>
      <w:tr w:rsidR="00450AC5" w:rsidRPr="00450AC5" w14:paraId="2AD239EC"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C639BA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child </w:t>
            </w:r>
            <w:r w:rsidRPr="00450AC5">
              <w:rPr>
                <w:rFonts w:eastAsia="Arial"/>
                <w:color w:val="111111"/>
                <w:sz w:val="18"/>
                <w:szCs w:val="18"/>
              </w:rPr>
              <w:br/>
              <w:t>Body weight: 10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457BC4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4DF8D0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0.001</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F32CC3F"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1.1</w:t>
            </w:r>
          </w:p>
        </w:tc>
      </w:tr>
      <w:tr w:rsidR="00450AC5" w:rsidRPr="00450AC5" w14:paraId="73271CE3"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5E04CC94"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9292C4B"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B9533F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0.0008</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5F7EC0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0.6</w:t>
            </w:r>
          </w:p>
        </w:tc>
      </w:tr>
      <w:tr w:rsidR="00450AC5" w:rsidRPr="00450AC5" w14:paraId="0065E1F8"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3E8C27D3"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1E0B12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3F812E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0.0002</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EFA38E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0.1</w:t>
            </w:r>
          </w:p>
        </w:tc>
      </w:tr>
      <w:tr w:rsidR="00450AC5" w:rsidRPr="00450AC5" w14:paraId="65ECB0E0"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5F9A97B8"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8BB69A0"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8D00A0C"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0.002</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01E4FE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1.4</w:t>
            </w:r>
          </w:p>
        </w:tc>
      </w:tr>
      <w:tr w:rsidR="00450AC5" w:rsidRPr="00450AC5" w14:paraId="354F94E1"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444A7EA8"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8E9C17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AB06C57"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D392BBC"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2.4</w:t>
            </w:r>
          </w:p>
        </w:tc>
      </w:tr>
      <w:tr w:rsidR="00450AC5" w:rsidRPr="00450AC5" w14:paraId="7778D3B5"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90F3D73"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adult </w:t>
            </w:r>
            <w:r w:rsidRPr="00450AC5">
              <w:rPr>
                <w:rFonts w:eastAsia="Arial"/>
                <w:color w:val="111111"/>
                <w:sz w:val="18"/>
                <w:szCs w:val="18"/>
              </w:rPr>
              <w:br/>
              <w:t xml:space="preserve"> Body weight: 60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8B54A14"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DE7D14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154A634"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0.3</w:t>
            </w:r>
          </w:p>
        </w:tc>
      </w:tr>
      <w:tr w:rsidR="00450AC5" w:rsidRPr="00450AC5" w14:paraId="199636C1"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715EB725"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9A4F1F6"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7E35D62"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8824B7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0.2</w:t>
            </w:r>
          </w:p>
        </w:tc>
      </w:tr>
      <w:tr w:rsidR="00450AC5" w:rsidRPr="00450AC5" w14:paraId="5DB9D6A8"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32BF3CC4"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D8AFCF3"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816D6A4"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7e-05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F34F577"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0.06</w:t>
            </w:r>
          </w:p>
        </w:tc>
      </w:tr>
      <w:tr w:rsidR="00450AC5" w:rsidRPr="00450AC5" w14:paraId="70C77539"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3D6CD1C2"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2B7DA7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243E82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0.001</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22E2ED4"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0.8</w:t>
            </w:r>
          </w:p>
        </w:tc>
      </w:tr>
      <w:tr w:rsidR="00450AC5" w:rsidRPr="00450AC5" w14:paraId="268E66FB"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2EE8EF70"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9366C8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7EE9D3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0.001</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812DBF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1</w:t>
            </w:r>
          </w:p>
        </w:tc>
      </w:tr>
      <w:tr w:rsidR="00450AC5" w:rsidRPr="00450AC5" w14:paraId="76577018" w14:textId="77777777" w:rsidTr="00450AC5">
        <w:trPr>
          <w:cantSplit/>
          <w:jc w:val="center"/>
        </w:trPr>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0117E81" w14:textId="77777777" w:rsidR="00450AC5" w:rsidRPr="00450AC5" w:rsidRDefault="00450AC5">
            <w:pPr>
              <w:spacing w:before="40" w:after="40"/>
              <w:ind w:left="100" w:right="100"/>
              <w:jc w:val="right"/>
              <w:rPr>
                <w:sz w:val="18"/>
                <w:szCs w:val="18"/>
              </w:rPr>
            </w:pPr>
            <w:proofErr w:type="spellStart"/>
            <w:r w:rsidRPr="00450AC5">
              <w:rPr>
                <w:rFonts w:eastAsia="Arial"/>
                <w:b/>
                <w:color w:val="111111"/>
                <w:sz w:val="18"/>
                <w:szCs w:val="18"/>
              </w:rPr>
              <w:t>Mefenpyr</w:t>
            </w:r>
            <w:proofErr w:type="spellEnd"/>
            <w:r w:rsidRPr="00450AC5">
              <w:rPr>
                <w:rFonts w:eastAsia="Arial"/>
                <w:b/>
                <w:color w:val="111111"/>
                <w:sz w:val="18"/>
                <w:szCs w:val="18"/>
              </w:rPr>
              <w:t>-diethyl</w:t>
            </w:r>
          </w:p>
        </w:tc>
        <w:tc>
          <w:tcPr>
            <w:tcW w:w="3571"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A2EF41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Number of applications and application rate: 1 x 0.045 kg </w:t>
            </w:r>
            <w:proofErr w:type="spellStart"/>
            <w:r w:rsidRPr="00450AC5">
              <w:rPr>
                <w:rFonts w:eastAsia="Arial"/>
                <w:color w:val="111111"/>
                <w:sz w:val="18"/>
                <w:szCs w:val="18"/>
              </w:rPr>
              <w:t>a.s.</w:t>
            </w:r>
            <w:proofErr w:type="spellEnd"/>
            <w:r w:rsidRPr="00450AC5">
              <w:rPr>
                <w:rFonts w:eastAsia="Arial"/>
                <w:color w:val="111111"/>
                <w:sz w:val="18"/>
                <w:szCs w:val="18"/>
              </w:rPr>
              <w:t xml:space="preserve">/ha </w:t>
            </w:r>
            <w:r w:rsidRPr="00450AC5">
              <w:rPr>
                <w:rFonts w:eastAsia="Arial"/>
                <w:color w:val="111111"/>
                <w:sz w:val="18"/>
                <w:szCs w:val="18"/>
              </w:rPr>
              <w:br/>
              <w:t xml:space="preserve">Dermal absorption: 70 % </w:t>
            </w:r>
            <w:r w:rsidRPr="00450AC5">
              <w:rPr>
                <w:rFonts w:eastAsia="Arial"/>
                <w:color w:val="111111"/>
                <w:sz w:val="18"/>
                <w:szCs w:val="18"/>
              </w:rPr>
              <w:br/>
              <w:t xml:space="preserve">DFR: 3 µg/cm² foliage per kg </w:t>
            </w:r>
            <w:proofErr w:type="spellStart"/>
            <w:r w:rsidRPr="00450AC5">
              <w:rPr>
                <w:rFonts w:eastAsia="Arial"/>
                <w:color w:val="111111"/>
                <w:sz w:val="18"/>
                <w:szCs w:val="18"/>
              </w:rPr>
              <w:t>a.s.</w:t>
            </w:r>
            <w:proofErr w:type="spellEnd"/>
            <w:r w:rsidRPr="00450AC5">
              <w:rPr>
                <w:rFonts w:eastAsia="Arial"/>
                <w:color w:val="111111"/>
                <w:sz w:val="18"/>
                <w:szCs w:val="18"/>
              </w:rPr>
              <w:t xml:space="preserve">/ha </w:t>
            </w:r>
            <w:r w:rsidRPr="00450AC5">
              <w:rPr>
                <w:rFonts w:eastAsia="Arial"/>
                <w:color w:val="111111"/>
                <w:sz w:val="18"/>
                <w:szCs w:val="18"/>
              </w:rPr>
              <w:br/>
              <w:t>DT50: 30 days</w:t>
            </w:r>
          </w:p>
        </w:tc>
      </w:tr>
      <w:tr w:rsidR="00450AC5" w:rsidRPr="00450AC5" w14:paraId="0AACEB46"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374433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child </w:t>
            </w:r>
            <w:r w:rsidRPr="00450AC5">
              <w:rPr>
                <w:rFonts w:eastAsia="Arial"/>
                <w:color w:val="111111"/>
                <w:sz w:val="18"/>
                <w:szCs w:val="18"/>
              </w:rPr>
              <w:br/>
              <w:t>Body weight: 10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E43E14F"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D277A5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0.004</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E8DA2D7"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4.3</w:t>
            </w:r>
          </w:p>
        </w:tc>
      </w:tr>
      <w:tr w:rsidR="00450AC5" w:rsidRPr="00450AC5" w14:paraId="019BC1E4"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26CA95C0"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4DFBEDE"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6AA1580"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0.0008</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607BAF2"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0.8</w:t>
            </w:r>
          </w:p>
        </w:tc>
      </w:tr>
      <w:tr w:rsidR="00450AC5" w:rsidRPr="00450AC5" w14:paraId="7E7DEF4F"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4F69F17D"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E6221F4"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5BD4EE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A88D5C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0.5</w:t>
            </w:r>
          </w:p>
        </w:tc>
      </w:tr>
      <w:tr w:rsidR="00450AC5" w:rsidRPr="00450AC5" w14:paraId="09D310B9"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4052967F"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B64561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3475C9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3B6E09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5.3</w:t>
            </w:r>
          </w:p>
        </w:tc>
      </w:tr>
      <w:tr w:rsidR="00450AC5" w:rsidRPr="00450AC5" w14:paraId="0EE71F4C"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01353319"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0F5E7CC"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4CA734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0.008</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5B514AF"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7.7</w:t>
            </w:r>
          </w:p>
        </w:tc>
      </w:tr>
      <w:tr w:rsidR="00450AC5" w:rsidRPr="00450AC5" w14:paraId="0E96D916"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3A8500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adult </w:t>
            </w:r>
            <w:r w:rsidRPr="00450AC5">
              <w:rPr>
                <w:rFonts w:eastAsia="Arial"/>
                <w:color w:val="111111"/>
                <w:sz w:val="18"/>
                <w:szCs w:val="18"/>
              </w:rPr>
              <w:br/>
              <w:t xml:space="preserve"> Body weight: 60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B13A0F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B1418C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0.001</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D0832F0"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1</w:t>
            </w:r>
          </w:p>
        </w:tc>
      </w:tr>
      <w:tr w:rsidR="00450AC5" w:rsidRPr="00450AC5" w14:paraId="08491A05"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4C12E7CD"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C536FE7"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7F8AEE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A59F643"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0.3</w:t>
            </w:r>
          </w:p>
        </w:tc>
      </w:tr>
      <w:tr w:rsidR="00450AC5" w:rsidRPr="00450AC5" w14:paraId="573655A1"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7777F5B3"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019C39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77189E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0.0002</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9C3CA5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0.2</w:t>
            </w:r>
          </w:p>
        </w:tc>
      </w:tr>
      <w:tr w:rsidR="00450AC5" w:rsidRPr="00450AC5" w14:paraId="315E6B56"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5A7FDC26"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62D95C3"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DD752A0"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889967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3</w:t>
            </w:r>
          </w:p>
        </w:tc>
      </w:tr>
      <w:tr w:rsidR="00450AC5" w:rsidRPr="00450AC5" w14:paraId="72D415EB"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0E4891BF"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10BF527"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2C88574"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1B4740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3.3</w:t>
            </w:r>
          </w:p>
        </w:tc>
      </w:tr>
      <w:tr w:rsidR="00450AC5" w:rsidRPr="00450AC5" w14:paraId="5F1C3EBD" w14:textId="77777777" w:rsidTr="00450AC5">
        <w:trPr>
          <w:cantSplit/>
          <w:jc w:val="center"/>
        </w:trPr>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D59CF5B" w14:textId="77777777" w:rsidR="00450AC5" w:rsidRPr="00450AC5" w:rsidRDefault="00450AC5">
            <w:pPr>
              <w:spacing w:before="40" w:after="40"/>
              <w:ind w:left="100" w:right="100"/>
              <w:jc w:val="right"/>
              <w:rPr>
                <w:sz w:val="18"/>
                <w:szCs w:val="18"/>
              </w:rPr>
            </w:pPr>
            <w:proofErr w:type="spellStart"/>
            <w:r w:rsidRPr="00450AC5">
              <w:rPr>
                <w:rFonts w:eastAsia="Arial"/>
                <w:b/>
                <w:color w:val="111111"/>
                <w:sz w:val="18"/>
                <w:szCs w:val="18"/>
              </w:rPr>
              <w:t>Iodosulfuron</w:t>
            </w:r>
            <w:proofErr w:type="spellEnd"/>
            <w:r w:rsidRPr="00450AC5">
              <w:rPr>
                <w:rFonts w:eastAsia="Arial"/>
                <w:b/>
                <w:color w:val="111111"/>
                <w:sz w:val="18"/>
                <w:szCs w:val="18"/>
              </w:rPr>
              <w:t>-methyl-sodium</w:t>
            </w:r>
          </w:p>
        </w:tc>
        <w:tc>
          <w:tcPr>
            <w:tcW w:w="3571" w:type="pct"/>
            <w:gridSpan w:val="3"/>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974C0FC"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Number of applications and application rate: 1 x 0.003 kg </w:t>
            </w:r>
            <w:proofErr w:type="spellStart"/>
            <w:r w:rsidRPr="00450AC5">
              <w:rPr>
                <w:rFonts w:eastAsia="Arial"/>
                <w:color w:val="111111"/>
                <w:sz w:val="18"/>
                <w:szCs w:val="18"/>
              </w:rPr>
              <w:t>a.s.</w:t>
            </w:r>
            <w:proofErr w:type="spellEnd"/>
            <w:r w:rsidRPr="00450AC5">
              <w:rPr>
                <w:rFonts w:eastAsia="Arial"/>
                <w:color w:val="111111"/>
                <w:sz w:val="18"/>
                <w:szCs w:val="18"/>
              </w:rPr>
              <w:t xml:space="preserve">/ha </w:t>
            </w:r>
            <w:r w:rsidRPr="00450AC5">
              <w:rPr>
                <w:rFonts w:eastAsia="Arial"/>
                <w:color w:val="111111"/>
                <w:sz w:val="18"/>
                <w:szCs w:val="18"/>
              </w:rPr>
              <w:br/>
              <w:t xml:space="preserve">Dermal absorption: 70 % </w:t>
            </w:r>
            <w:r w:rsidRPr="00450AC5">
              <w:rPr>
                <w:rFonts w:eastAsia="Arial"/>
                <w:color w:val="111111"/>
                <w:sz w:val="18"/>
                <w:szCs w:val="18"/>
              </w:rPr>
              <w:br/>
              <w:t xml:space="preserve">DFR: 3 µg/cm² foliage per kg </w:t>
            </w:r>
            <w:proofErr w:type="spellStart"/>
            <w:r w:rsidRPr="00450AC5">
              <w:rPr>
                <w:rFonts w:eastAsia="Arial"/>
                <w:color w:val="111111"/>
                <w:sz w:val="18"/>
                <w:szCs w:val="18"/>
              </w:rPr>
              <w:t>a.s.</w:t>
            </w:r>
            <w:proofErr w:type="spellEnd"/>
            <w:r w:rsidRPr="00450AC5">
              <w:rPr>
                <w:rFonts w:eastAsia="Arial"/>
                <w:color w:val="111111"/>
                <w:sz w:val="18"/>
                <w:szCs w:val="18"/>
              </w:rPr>
              <w:t xml:space="preserve">/ha </w:t>
            </w:r>
            <w:r w:rsidRPr="00450AC5">
              <w:rPr>
                <w:rFonts w:eastAsia="Arial"/>
                <w:color w:val="111111"/>
                <w:sz w:val="18"/>
                <w:szCs w:val="18"/>
              </w:rPr>
              <w:br/>
              <w:t>DT50: 30 days</w:t>
            </w:r>
          </w:p>
        </w:tc>
      </w:tr>
      <w:tr w:rsidR="00450AC5" w:rsidRPr="00450AC5" w14:paraId="301C38ED"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99FC58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child </w:t>
            </w:r>
            <w:r w:rsidRPr="00450AC5">
              <w:rPr>
                <w:rFonts w:eastAsia="Arial"/>
                <w:color w:val="111111"/>
                <w:sz w:val="18"/>
                <w:szCs w:val="18"/>
              </w:rPr>
              <w:br/>
              <w:t>Body weight: 10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169C952"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25D439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EF74B9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0.6</w:t>
            </w:r>
          </w:p>
        </w:tc>
      </w:tr>
      <w:tr w:rsidR="00450AC5" w:rsidRPr="00450AC5" w14:paraId="62A95DEE"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45C097BE"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88A1DFB"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5ACE460"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0.0008</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4C20793"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1.6</w:t>
            </w:r>
          </w:p>
        </w:tc>
      </w:tr>
      <w:tr w:rsidR="00450AC5" w:rsidRPr="00450AC5" w14:paraId="6B8AC745"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168550E6"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37D4E7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936F21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3e-05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BF1EFD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0.06</w:t>
            </w:r>
          </w:p>
        </w:tc>
      </w:tr>
      <w:tr w:rsidR="00450AC5" w:rsidRPr="00450AC5" w14:paraId="03F8C281"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460B9CCD"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68B2C54"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43073C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0.0004</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1D643EE"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0.7</w:t>
            </w:r>
          </w:p>
        </w:tc>
      </w:tr>
      <w:tr w:rsidR="00450AC5" w:rsidRPr="00450AC5" w14:paraId="2775D931"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794A7573"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888AB8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E28F923"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0.001</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4EA9C2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2.5</w:t>
            </w:r>
          </w:p>
        </w:tc>
      </w:tr>
      <w:tr w:rsidR="00450AC5" w:rsidRPr="00450AC5" w14:paraId="5C6588EF"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F19EFC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adult </w:t>
            </w:r>
            <w:r w:rsidRPr="00450AC5">
              <w:rPr>
                <w:rFonts w:eastAsia="Arial"/>
                <w:color w:val="111111"/>
                <w:sz w:val="18"/>
                <w:szCs w:val="18"/>
              </w:rPr>
              <w:br/>
              <w:t xml:space="preserve"> Body weight: 60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110DAB2"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EA2AF1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7e-05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222CED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0.1</w:t>
            </w:r>
          </w:p>
        </w:tc>
      </w:tr>
      <w:tr w:rsidR="00450AC5" w:rsidRPr="00450AC5" w14:paraId="3C0202C1"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3E432492"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0DED686"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FD89237"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0.0003</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26E496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0.5</w:t>
            </w:r>
          </w:p>
        </w:tc>
      </w:tr>
      <w:tr w:rsidR="00450AC5" w:rsidRPr="00450AC5" w14:paraId="515B8A36"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34306AE6"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081C9A7"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E21EC2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1e-05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66E5264"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0.03</w:t>
            </w:r>
          </w:p>
        </w:tc>
      </w:tr>
      <w:tr w:rsidR="00450AC5" w:rsidRPr="00450AC5" w14:paraId="64011D18"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3FD22930"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C82DBAB"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332290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0.0002</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65CDFC2"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0.4</w:t>
            </w:r>
          </w:p>
        </w:tc>
      </w:tr>
      <w:tr w:rsidR="00450AC5" w:rsidRPr="00450AC5" w14:paraId="355A5D91"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19C6193B"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FC2BB6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C9C6FD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0.0005</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87BEDB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0.9</w:t>
            </w:r>
          </w:p>
        </w:tc>
      </w:tr>
      <w:tr w:rsidR="00450AC5" w:rsidRPr="00450AC5" w14:paraId="1A8C5DC4" w14:textId="77777777" w:rsidTr="00450AC5">
        <w:trPr>
          <w:cantSplit/>
          <w:jc w:val="center"/>
        </w:trPr>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6C45B57" w14:textId="77777777" w:rsidR="00450AC5" w:rsidRPr="00450AC5" w:rsidRDefault="00450AC5">
            <w:pPr>
              <w:spacing w:before="40" w:after="40"/>
              <w:ind w:left="100" w:right="100"/>
              <w:jc w:val="right"/>
              <w:rPr>
                <w:sz w:val="18"/>
                <w:szCs w:val="18"/>
              </w:rPr>
            </w:pPr>
            <w:r w:rsidRPr="00450AC5">
              <w:rPr>
                <w:rFonts w:eastAsia="Arial"/>
                <w:b/>
                <w:color w:val="111111"/>
                <w:sz w:val="18"/>
                <w:szCs w:val="18"/>
              </w:rPr>
              <w:t>Combined exposure</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15F10661"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5A8E6EAF"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539194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Hazard index</w:t>
            </w:r>
          </w:p>
        </w:tc>
      </w:tr>
      <w:tr w:rsidR="00450AC5" w:rsidRPr="00450AC5" w14:paraId="6F4C3457"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5F5E3E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child </w:t>
            </w:r>
            <w:r w:rsidRPr="00450AC5">
              <w:rPr>
                <w:rFonts w:eastAsia="Arial"/>
                <w:color w:val="111111"/>
                <w:sz w:val="18"/>
                <w:szCs w:val="18"/>
              </w:rPr>
              <w:br/>
              <w:t>Body weight: 10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535A5A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4620FE77"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ACEEC4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0.06</w:t>
            </w:r>
          </w:p>
        </w:tc>
      </w:tr>
      <w:tr w:rsidR="00450AC5" w:rsidRPr="00450AC5" w14:paraId="44F2EC81"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5980DCDF"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3FA64D2D"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69EB7BFB"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A0034B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0.03</w:t>
            </w:r>
          </w:p>
        </w:tc>
      </w:tr>
      <w:tr w:rsidR="00450AC5" w:rsidRPr="00450AC5" w14:paraId="09BCBD1C"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3667E828"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B42117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40A4A7EB"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07CACA3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0.007</w:t>
            </w:r>
          </w:p>
        </w:tc>
      </w:tr>
      <w:tr w:rsidR="00450AC5" w:rsidRPr="00450AC5" w14:paraId="5FC76624"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28AF8AD4"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16DAE92"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17CF02CA"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BAABAA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0.07</w:t>
            </w:r>
          </w:p>
        </w:tc>
      </w:tr>
      <w:tr w:rsidR="00450AC5" w:rsidRPr="00450AC5" w14:paraId="1759D251"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7FA66C62"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E98EEB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3C0B2A9D"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36EA919"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0.1</w:t>
            </w:r>
          </w:p>
        </w:tc>
      </w:tr>
      <w:tr w:rsidR="00450AC5" w:rsidRPr="00450AC5" w14:paraId="6A5A86C6" w14:textId="77777777" w:rsidTr="00450AC5">
        <w:trPr>
          <w:cantSplit/>
          <w:jc w:val="center"/>
        </w:trPr>
        <w:tc>
          <w:tcPr>
            <w:tcW w:w="1429" w:type="pct"/>
            <w:vMerge w:val="restar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6BE623AC"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 xml:space="preserve">Resident adult </w:t>
            </w:r>
            <w:r w:rsidRPr="00450AC5">
              <w:rPr>
                <w:rFonts w:eastAsia="Arial"/>
                <w:color w:val="111111"/>
                <w:sz w:val="18"/>
                <w:szCs w:val="18"/>
              </w:rPr>
              <w:br/>
              <w:t xml:space="preserve"> Body weight: 60 kg</w:t>
            </w: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76F36AC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Drift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73553B46"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7CFCF90"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0.01</w:t>
            </w:r>
          </w:p>
        </w:tc>
      </w:tr>
      <w:tr w:rsidR="00450AC5" w:rsidRPr="00450AC5" w14:paraId="4481CB0B"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2DF1545D"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E3E45FC" w14:textId="77777777" w:rsidR="00450AC5" w:rsidRPr="00450AC5" w:rsidRDefault="00450AC5">
            <w:pPr>
              <w:spacing w:before="40" w:after="40"/>
              <w:ind w:left="100" w:right="100"/>
              <w:jc w:val="right"/>
              <w:rPr>
                <w:sz w:val="18"/>
                <w:szCs w:val="18"/>
              </w:rPr>
            </w:pPr>
            <w:proofErr w:type="spellStart"/>
            <w:r w:rsidRPr="00450AC5">
              <w:rPr>
                <w:rFonts w:eastAsia="Arial"/>
                <w:color w:val="111111"/>
                <w:sz w:val="18"/>
                <w:szCs w:val="18"/>
              </w:rPr>
              <w:t>Vapour</w:t>
            </w:r>
            <w:proofErr w:type="spellEnd"/>
            <w:r w:rsidRPr="00450AC5">
              <w:rPr>
                <w:rFonts w:eastAsia="Arial"/>
                <w:color w:val="111111"/>
                <w:sz w:val="18"/>
                <w:szCs w:val="18"/>
              </w:rPr>
              <w:t xml:space="preserve">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560F91FD"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E606EA7"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0.01</w:t>
            </w:r>
          </w:p>
        </w:tc>
      </w:tr>
      <w:tr w:rsidR="00450AC5" w:rsidRPr="00450AC5" w14:paraId="2C5506AC"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42573EAF"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280CA9AD"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Deposits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08D60D1F"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16C20561"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0.003</w:t>
            </w:r>
          </w:p>
        </w:tc>
      </w:tr>
      <w:tr w:rsidR="00450AC5" w:rsidRPr="00450AC5" w14:paraId="12017A38"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54EDC34F"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06A8AD6"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Re-entry (75th perc.)</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525D051D"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59A0D6A"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0.04</w:t>
            </w:r>
          </w:p>
        </w:tc>
      </w:tr>
      <w:tr w:rsidR="00450AC5" w:rsidRPr="00450AC5" w14:paraId="5857F151" w14:textId="77777777" w:rsidTr="00450AC5">
        <w:trPr>
          <w:cantSplit/>
          <w:jc w:val="center"/>
        </w:trPr>
        <w:tc>
          <w:tcPr>
            <w:tcW w:w="1429" w:type="pct"/>
            <w:vMerge/>
            <w:tcBorders>
              <w:top w:val="single" w:sz="8" w:space="0" w:color="333333"/>
              <w:left w:val="nil"/>
              <w:bottom w:val="single" w:sz="8" w:space="0" w:color="333333"/>
              <w:right w:val="nil"/>
            </w:tcBorders>
            <w:vAlign w:val="center"/>
            <w:hideMark/>
          </w:tcPr>
          <w:p w14:paraId="5DBA8099" w14:textId="77777777" w:rsidR="00450AC5" w:rsidRPr="00450AC5" w:rsidRDefault="00450AC5">
            <w:pPr>
              <w:rPr>
                <w:sz w:val="18"/>
                <w:szCs w:val="18"/>
                <w:lang w:eastAsia="en-US"/>
              </w:rPr>
            </w:pPr>
          </w:p>
        </w:tc>
        <w:tc>
          <w:tcPr>
            <w:tcW w:w="1429"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56E447A5"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Sum (mean)</w:t>
            </w: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tcPr>
          <w:p w14:paraId="0E9D6B86" w14:textId="77777777" w:rsidR="00450AC5" w:rsidRPr="00450AC5" w:rsidRDefault="00450AC5">
            <w:pPr>
              <w:spacing w:before="40" w:after="40"/>
              <w:ind w:left="100" w:right="100"/>
              <w:jc w:val="right"/>
              <w:rPr>
                <w:sz w:val="18"/>
                <w:szCs w:val="18"/>
              </w:rPr>
            </w:pPr>
          </w:p>
        </w:tc>
        <w:tc>
          <w:tcPr>
            <w:tcW w:w="1071" w:type="pct"/>
            <w:tcBorders>
              <w:top w:val="single" w:sz="8" w:space="0" w:color="333333"/>
              <w:left w:val="nil"/>
              <w:bottom w:val="single" w:sz="8" w:space="0" w:color="333333"/>
              <w:right w:val="nil"/>
            </w:tcBorders>
            <w:shd w:val="clear" w:color="auto" w:fill="FFFFFF"/>
            <w:tcMar>
              <w:top w:w="0" w:type="dxa"/>
              <w:left w:w="0" w:type="dxa"/>
              <w:bottom w:w="0" w:type="dxa"/>
              <w:right w:w="0" w:type="dxa"/>
            </w:tcMar>
            <w:vAlign w:val="center"/>
            <w:hideMark/>
          </w:tcPr>
          <w:p w14:paraId="48329A58" w14:textId="77777777" w:rsidR="00450AC5" w:rsidRPr="00450AC5" w:rsidRDefault="00450AC5">
            <w:pPr>
              <w:spacing w:before="40" w:after="40"/>
              <w:ind w:left="100" w:right="100"/>
              <w:jc w:val="right"/>
              <w:rPr>
                <w:sz w:val="18"/>
                <w:szCs w:val="18"/>
              </w:rPr>
            </w:pPr>
            <w:r w:rsidRPr="00450AC5">
              <w:rPr>
                <w:rFonts w:eastAsia="Arial"/>
                <w:color w:val="111111"/>
                <w:sz w:val="18"/>
                <w:szCs w:val="18"/>
              </w:rPr>
              <w:t>0.05</w:t>
            </w:r>
          </w:p>
        </w:tc>
      </w:tr>
    </w:tbl>
    <w:p w14:paraId="40D197FA" w14:textId="77777777" w:rsidR="008E0ED5" w:rsidRPr="00B32849" w:rsidRDefault="008E0ED5" w:rsidP="008E0ED5">
      <w:pPr>
        <w:pStyle w:val="RepStandard"/>
      </w:pPr>
    </w:p>
    <w:sectPr w:rsidR="008E0ED5" w:rsidRPr="00B32849" w:rsidSect="001B7AAD">
      <w:pgSz w:w="11909" w:h="16834" w:code="9"/>
      <w:pgMar w:top="1417" w:right="1134" w:bottom="1134" w:left="1417" w:header="709" w:footer="142" w:gutter="0"/>
      <w:pgNumType w:chapSep="period"/>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62CDB" w14:textId="77777777" w:rsidR="002C541C" w:rsidRDefault="002C541C">
      <w:r>
        <w:separator/>
      </w:r>
    </w:p>
  </w:endnote>
  <w:endnote w:type="continuationSeparator" w:id="0">
    <w:p w14:paraId="5DBB665F" w14:textId="77777777" w:rsidR="002C541C" w:rsidRDefault="002C541C">
      <w:r>
        <w:continuationSeparator/>
      </w:r>
    </w:p>
  </w:endnote>
  <w:endnote w:type="continuationNotice" w:id="1">
    <w:p w14:paraId="08AB9F95" w14:textId="77777777" w:rsidR="002C541C" w:rsidRDefault="002C54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0E708" w14:textId="77777777" w:rsidR="005220F3" w:rsidRDefault="005220F3" w:rsidP="00B3284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3D6BD8A7" w14:textId="77777777" w:rsidR="005220F3" w:rsidRDefault="005220F3" w:rsidP="00832E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D8338" w14:textId="77777777" w:rsidR="005220F3" w:rsidRDefault="005220F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F805C" w14:textId="77777777" w:rsidR="005220F3" w:rsidRDefault="005220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E412E" w14:textId="77777777" w:rsidR="002C541C" w:rsidRDefault="002C541C">
      <w:r>
        <w:separator/>
      </w:r>
    </w:p>
  </w:footnote>
  <w:footnote w:type="continuationSeparator" w:id="0">
    <w:p w14:paraId="08895834" w14:textId="77777777" w:rsidR="002C541C" w:rsidRDefault="002C541C">
      <w:r>
        <w:continuationSeparator/>
      </w:r>
    </w:p>
  </w:footnote>
  <w:footnote w:type="continuationNotice" w:id="1">
    <w:p w14:paraId="3E22E4EA" w14:textId="77777777" w:rsidR="002C541C" w:rsidRDefault="002C54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BE1F3" w14:textId="77777777" w:rsidR="005220F3" w:rsidRDefault="005220F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B0C06" w14:textId="77777777" w:rsidR="005220F3" w:rsidRPr="00473FB0" w:rsidRDefault="005220F3" w:rsidP="00EE68A7">
    <w:pPr>
      <w:pStyle w:val="RepPageHeader"/>
      <w:framePr w:w="2500" w:h="363" w:wrap="notBeside" w:vAnchor="text" w:hAnchor="margin" w:xAlign="right" w:yAlign="inside" w:anchorLock="1"/>
      <w:jc w:val="right"/>
      <w:rPr>
        <w:rStyle w:val="Numerstrony"/>
        <w:szCs w:val="20"/>
      </w:rPr>
    </w:pPr>
    <w:r>
      <w:rPr>
        <w:noProof/>
      </w:rPr>
      <w:t xml:space="preserve">Page </w:t>
    </w:r>
    <w:r>
      <w:rPr>
        <w:rStyle w:val="Numerstrony"/>
        <w:noProof/>
        <w:szCs w:val="20"/>
      </w:rPr>
      <w:t xml:space="preserv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sidR="00E30F51">
      <w:rPr>
        <w:rStyle w:val="Numerstrony"/>
        <w:noProof/>
        <w:szCs w:val="20"/>
      </w:rPr>
      <w:t>45</w:t>
    </w:r>
    <w:r w:rsidRPr="00832E39">
      <w:rPr>
        <w:rStyle w:val="Numerstrony"/>
        <w:noProof/>
        <w:szCs w:val="20"/>
      </w:rPr>
      <w:fldChar w:fldCharType="end"/>
    </w:r>
    <w:r>
      <w:rPr>
        <w:rStyle w:val="Numerstrony"/>
        <w:noProof/>
        <w:szCs w:val="20"/>
      </w:rPr>
      <w:t xml:space="preserve"> </w:t>
    </w:r>
    <w:r w:rsidRPr="00F05852">
      <w:rPr>
        <w:rStyle w:val="Numerstrony"/>
        <w:noProof/>
        <w:szCs w:val="20"/>
      </w:rPr>
      <w:t>/</w:t>
    </w:r>
    <w:r w:rsidRPr="00F05852">
      <w:rPr>
        <w:rStyle w:val="Numerstrony"/>
        <w:szCs w:val="20"/>
      </w:rPr>
      <w:fldChar w:fldCharType="begin"/>
    </w:r>
    <w:r w:rsidRPr="00F05852">
      <w:rPr>
        <w:rStyle w:val="Numerstrony"/>
        <w:szCs w:val="20"/>
      </w:rPr>
      <w:instrText xml:space="preserve"> NUMPAGES </w:instrText>
    </w:r>
    <w:r w:rsidRPr="00F05852">
      <w:rPr>
        <w:rStyle w:val="Numerstrony"/>
        <w:szCs w:val="20"/>
      </w:rPr>
      <w:fldChar w:fldCharType="separate"/>
    </w:r>
    <w:r w:rsidR="00E30F51">
      <w:rPr>
        <w:rStyle w:val="Numerstrony"/>
        <w:noProof/>
        <w:szCs w:val="20"/>
      </w:rPr>
      <w:t>51</w:t>
    </w:r>
    <w:r w:rsidRPr="00F05852">
      <w:rPr>
        <w:rStyle w:val="Numerstrony"/>
        <w:szCs w:val="20"/>
      </w:rPr>
      <w:fldChar w:fldCharType="end"/>
    </w:r>
    <w:r>
      <w:rPr>
        <w:rStyle w:val="Numerstrony"/>
        <w:sz w:val="22"/>
      </w:rPr>
      <w:br/>
    </w:r>
    <w:r w:rsidRPr="00F05852">
      <w:rPr>
        <w:szCs w:val="20"/>
        <w:lang w:val="en-US"/>
      </w:rPr>
      <w:t>Template for chemical PPP</w:t>
    </w:r>
    <w:r w:rsidRPr="00F05852">
      <w:rPr>
        <w:szCs w:val="20"/>
        <w:lang w:val="en-US"/>
      </w:rPr>
      <w:br/>
      <w:t xml:space="preserve">Version </w:t>
    </w:r>
    <w:r>
      <w:rPr>
        <w:szCs w:val="20"/>
        <w:highlight w:val="yellow"/>
        <w:lang w:val="en-US"/>
      </w:rPr>
      <w:t>July</w:t>
    </w:r>
    <w:r w:rsidRPr="004A69FE">
      <w:rPr>
        <w:szCs w:val="20"/>
        <w:highlight w:val="yellow"/>
        <w:lang w:val="en-US"/>
      </w:rPr>
      <w:t xml:space="preserve"> </w:t>
    </w:r>
    <w:r w:rsidRPr="00F05852">
      <w:rPr>
        <w:szCs w:val="20"/>
        <w:highlight w:val="yellow"/>
        <w:lang w:val="en-US"/>
      </w:rPr>
      <w:t>201</w:t>
    </w:r>
    <w:r>
      <w:rPr>
        <w:szCs w:val="20"/>
        <w:lang w:val="en-US"/>
      </w:rPr>
      <w:t>6</w:t>
    </w:r>
  </w:p>
  <w:p w14:paraId="10E8FEE0" w14:textId="77777777" w:rsidR="005220F3" w:rsidRDefault="005220F3" w:rsidP="00473FB0">
    <w:pPr>
      <w:pStyle w:val="RepPageHeader"/>
      <w:pBdr>
        <w:bottom w:val="single" w:sz="4" w:space="1" w:color="auto"/>
      </w:pBdr>
    </w:pPr>
    <w:r>
      <w:t>IMS+MSM+MPR 2+10+30 Od / CERENET</w:t>
    </w:r>
  </w:p>
  <w:p w14:paraId="55868FCC" w14:textId="77777777" w:rsidR="005220F3" w:rsidRPr="00D05E4F" w:rsidRDefault="005220F3" w:rsidP="00473FB0">
    <w:pPr>
      <w:pStyle w:val="RepPageHeader"/>
      <w:pBdr>
        <w:bottom w:val="single" w:sz="4" w:space="1" w:color="auto"/>
      </w:pBdr>
    </w:pPr>
    <w:r w:rsidRPr="008E0ED5">
      <w:t>Part B – Section 6 -</w:t>
    </w:r>
    <w:r>
      <w:t xml:space="preserve"> </w:t>
    </w:r>
    <w:r w:rsidRPr="00D05E4F">
      <w:t xml:space="preserve">Core Assessment </w:t>
    </w:r>
  </w:p>
  <w:p w14:paraId="26475655" w14:textId="77777777" w:rsidR="005220F3" w:rsidRPr="008F3911" w:rsidRDefault="005220F3" w:rsidP="007C4BEE">
    <w:pPr>
      <w:pStyle w:val="RepPageHeader"/>
      <w:pBdr>
        <w:bottom w:val="single" w:sz="4" w:space="1" w:color="auto"/>
      </w:pBdr>
    </w:pPr>
    <w:r w:rsidRPr="00D05E4F">
      <w:t>Applicant version</w:t>
    </w:r>
  </w:p>
  <w:p w14:paraId="19C7D0D3" w14:textId="77777777" w:rsidR="005220F3" w:rsidRPr="008D2FEC" w:rsidRDefault="005220F3" w:rsidP="007C4BE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E24CD" w14:textId="77777777" w:rsidR="005220F3" w:rsidRDefault="005220F3">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B3188" w14:textId="77777777" w:rsidR="005220F3" w:rsidRDefault="005220F3" w:rsidP="00C81348">
    <w:pPr>
      <w:pStyle w:val="Nagwek"/>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p>
  <w:p w14:paraId="11881549" w14:textId="77777777" w:rsidR="005220F3" w:rsidRDefault="005220F3" w:rsidP="00C81348">
    <w:pPr>
      <w:pStyle w:val="Nagwek"/>
    </w:pPr>
  </w:p>
  <w:p w14:paraId="2CA5540F" w14:textId="77777777" w:rsidR="005220F3" w:rsidRDefault="005220F3" w:rsidP="00C81348"/>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2201C" w14:textId="77777777" w:rsidR="005220F3" w:rsidRDefault="005220F3" w:rsidP="00C813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2"/>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
      <w:lvlText w:val=""/>
      <w:lvlJc w:val="left"/>
      <w:pPr>
        <w:tabs>
          <w:tab w:val="num" w:pos="1209"/>
        </w:tabs>
        <w:ind w:left="1209" w:hanging="360"/>
      </w:pPr>
      <w:rPr>
        <w:rFonts w:ascii="Symbol" w:hAnsi="Symbol" w:hint="default"/>
      </w:rPr>
    </w:lvl>
  </w:abstractNum>
  <w:abstractNum w:abstractNumId="2" w15:restartNumberingAfterBreak="0">
    <w:nsid w:val="021D50E6"/>
    <w:multiLevelType w:val="hybridMultilevel"/>
    <w:tmpl w:val="9FC4C1B8"/>
    <w:lvl w:ilvl="0" w:tplc="431E4862">
      <w:start w:val="1"/>
      <w:numFmt w:val="bullet"/>
      <w:lvlRestart w:val="0"/>
      <w:pStyle w:val="Listapunktowana4"/>
      <w:lvlText w:val="o"/>
      <w:lvlJc w:val="left"/>
      <w:pPr>
        <w:tabs>
          <w:tab w:val="num" w:pos="850"/>
        </w:tabs>
        <w:ind w:left="850" w:hanging="283"/>
      </w:pPr>
      <w:rPr>
        <w:rFonts w:ascii="Symbol" w:hAnsi="Symbol" w:hint="default"/>
        <w:sz w:val="16"/>
      </w:rPr>
    </w:lvl>
    <w:lvl w:ilvl="1" w:tplc="41CEEF8A">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D94486"/>
    <w:multiLevelType w:val="multilevel"/>
    <w:tmpl w:val="D3E48B5E"/>
    <w:lvl w:ilvl="0">
      <w:start w:val="6"/>
      <w:numFmt w:val="decimal"/>
      <w:pStyle w:val="Nagwek1"/>
      <w:lvlText w:val="%1"/>
      <w:lvlJc w:val="left"/>
      <w:pPr>
        <w:tabs>
          <w:tab w:val="num" w:pos="1417"/>
        </w:tabs>
        <w:ind w:left="1417" w:hanging="1417"/>
      </w:pPr>
      <w:rPr>
        <w:rFonts w:cs="Times New Roman" w:hint="default"/>
      </w:rPr>
    </w:lvl>
    <w:lvl w:ilvl="1">
      <w:start w:val="1"/>
      <w:numFmt w:val="decimal"/>
      <w:pStyle w:val="Nagwek2"/>
      <w:lvlText w:val="%1.%2"/>
      <w:lvlJc w:val="left"/>
      <w:pPr>
        <w:tabs>
          <w:tab w:val="num" w:pos="1417"/>
        </w:tabs>
        <w:ind w:left="1417" w:hanging="1417"/>
      </w:pPr>
      <w:rPr>
        <w:rFonts w:cs="Times New Roman" w:hint="default"/>
      </w:rPr>
    </w:lvl>
    <w:lvl w:ilvl="2">
      <w:start w:val="1"/>
      <w:numFmt w:val="decimal"/>
      <w:pStyle w:val="Nagwek3"/>
      <w:lvlText w:val="%1.%2.%3"/>
      <w:lvlJc w:val="left"/>
      <w:pPr>
        <w:tabs>
          <w:tab w:val="num" w:pos="1985"/>
        </w:tabs>
        <w:ind w:left="1985" w:hanging="1417"/>
      </w:pPr>
      <w:rPr>
        <w:rFonts w:cs="Times New Roman" w:hint="default"/>
      </w:rPr>
    </w:lvl>
    <w:lvl w:ilvl="3">
      <w:start w:val="1"/>
      <w:numFmt w:val="decimal"/>
      <w:pStyle w:val="Nagwek4"/>
      <w:lvlText w:val="%1.%2.%3.%4"/>
      <w:lvlJc w:val="left"/>
      <w:pPr>
        <w:tabs>
          <w:tab w:val="num" w:pos="1984"/>
        </w:tabs>
        <w:ind w:left="1984" w:hanging="141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5CE5AB9"/>
    <w:multiLevelType w:val="multilevel"/>
    <w:tmpl w:val="0C2C5620"/>
    <w:name w:val="dRRAppendix3322222222222222223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quot;"/>
      <w:lvlJc w:val="left"/>
      <w:pPr>
        <w:tabs>
          <w:tab w:val="num" w:pos="1701"/>
        </w:tabs>
        <w:ind w:left="1701" w:hanging="1701"/>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137C2C12"/>
    <w:multiLevelType w:val="hybridMultilevel"/>
    <w:tmpl w:val="E828D940"/>
    <w:name w:val="RepAppendix"/>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7" w15:restartNumberingAfterBreak="0">
    <w:nsid w:val="16561C7E"/>
    <w:multiLevelType w:val="multilevel"/>
    <w:tmpl w:val="040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217E19A0"/>
    <w:multiLevelType w:val="hybridMultilevel"/>
    <w:tmpl w:val="146263EC"/>
    <w:name w:val="dRRAppendix3322222222222222"/>
    <w:lvl w:ilvl="0" w:tplc="E11448B2">
      <w:start w:val="1"/>
      <w:numFmt w:val="bullet"/>
      <w:lvlText w:val=""/>
      <w:lvlJc w:val="left"/>
      <w:pPr>
        <w:tabs>
          <w:tab w:val="num" w:pos="720"/>
        </w:tabs>
        <w:ind w:left="720" w:hanging="360"/>
      </w:pPr>
      <w:rPr>
        <w:rFonts w:ascii="Symbol" w:hAnsi="Symbol" w:hint="default"/>
      </w:rPr>
    </w:lvl>
    <w:lvl w:ilvl="1" w:tplc="2D2EC77A">
      <w:start w:val="1"/>
      <w:numFmt w:val="bullet"/>
      <w:lvlText w:val=""/>
      <w:lvlJc w:val="left"/>
      <w:pPr>
        <w:tabs>
          <w:tab w:val="num" w:pos="1440"/>
        </w:tabs>
        <w:ind w:left="1440" w:hanging="360"/>
      </w:pPr>
      <w:rPr>
        <w:rFonts w:ascii="Symbol" w:hAnsi="Symbol" w:hint="default"/>
      </w:rPr>
    </w:lvl>
    <w:lvl w:ilvl="2" w:tplc="4D7AA42C" w:tentative="1">
      <w:start w:val="1"/>
      <w:numFmt w:val="bullet"/>
      <w:lvlText w:val=""/>
      <w:lvlJc w:val="left"/>
      <w:pPr>
        <w:tabs>
          <w:tab w:val="num" w:pos="2160"/>
        </w:tabs>
        <w:ind w:left="2160" w:hanging="360"/>
      </w:pPr>
      <w:rPr>
        <w:rFonts w:ascii="Wingdings" w:hAnsi="Wingdings" w:hint="default"/>
      </w:rPr>
    </w:lvl>
    <w:lvl w:ilvl="3" w:tplc="A3DA6590" w:tentative="1">
      <w:start w:val="1"/>
      <w:numFmt w:val="bullet"/>
      <w:lvlText w:val=""/>
      <w:lvlJc w:val="left"/>
      <w:pPr>
        <w:tabs>
          <w:tab w:val="num" w:pos="2880"/>
        </w:tabs>
        <w:ind w:left="2880" w:hanging="360"/>
      </w:pPr>
      <w:rPr>
        <w:rFonts w:ascii="Symbol" w:hAnsi="Symbol" w:hint="default"/>
      </w:rPr>
    </w:lvl>
    <w:lvl w:ilvl="4" w:tplc="C3FE6AF8" w:tentative="1">
      <w:start w:val="1"/>
      <w:numFmt w:val="bullet"/>
      <w:lvlText w:val="o"/>
      <w:lvlJc w:val="left"/>
      <w:pPr>
        <w:tabs>
          <w:tab w:val="num" w:pos="3600"/>
        </w:tabs>
        <w:ind w:left="3600" w:hanging="360"/>
      </w:pPr>
      <w:rPr>
        <w:rFonts w:ascii="Courier New" w:hAnsi="Courier New" w:hint="default"/>
      </w:rPr>
    </w:lvl>
    <w:lvl w:ilvl="5" w:tplc="11D21B24" w:tentative="1">
      <w:start w:val="1"/>
      <w:numFmt w:val="bullet"/>
      <w:lvlText w:val=""/>
      <w:lvlJc w:val="left"/>
      <w:pPr>
        <w:tabs>
          <w:tab w:val="num" w:pos="4320"/>
        </w:tabs>
        <w:ind w:left="4320" w:hanging="360"/>
      </w:pPr>
      <w:rPr>
        <w:rFonts w:ascii="Wingdings" w:hAnsi="Wingdings" w:hint="default"/>
      </w:rPr>
    </w:lvl>
    <w:lvl w:ilvl="6" w:tplc="91668ACE" w:tentative="1">
      <w:start w:val="1"/>
      <w:numFmt w:val="bullet"/>
      <w:lvlText w:val=""/>
      <w:lvlJc w:val="left"/>
      <w:pPr>
        <w:tabs>
          <w:tab w:val="num" w:pos="5040"/>
        </w:tabs>
        <w:ind w:left="5040" w:hanging="360"/>
      </w:pPr>
      <w:rPr>
        <w:rFonts w:ascii="Symbol" w:hAnsi="Symbol" w:hint="default"/>
      </w:rPr>
    </w:lvl>
    <w:lvl w:ilvl="7" w:tplc="6F7C8088" w:tentative="1">
      <w:start w:val="1"/>
      <w:numFmt w:val="bullet"/>
      <w:lvlText w:val="o"/>
      <w:lvlJc w:val="left"/>
      <w:pPr>
        <w:tabs>
          <w:tab w:val="num" w:pos="5760"/>
        </w:tabs>
        <w:ind w:left="5760" w:hanging="360"/>
      </w:pPr>
      <w:rPr>
        <w:rFonts w:ascii="Courier New" w:hAnsi="Courier New" w:hint="default"/>
      </w:rPr>
    </w:lvl>
    <w:lvl w:ilvl="8" w:tplc="6F629C9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D24015"/>
    <w:multiLevelType w:val="hybridMultilevel"/>
    <w:tmpl w:val="3714502C"/>
    <w:name w:val="dRRAppendix3322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CA587F"/>
    <w:multiLevelType w:val="hybridMultilevel"/>
    <w:tmpl w:val="EFFC37BE"/>
    <w:lvl w:ilvl="0" w:tplc="F51E09B6">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15:restartNumberingAfterBreak="0">
    <w:nsid w:val="295E297D"/>
    <w:multiLevelType w:val="multilevel"/>
    <w:tmpl w:val="3698B094"/>
    <w:name w:val="dRRAppendix3322222222222222223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2C126808"/>
    <w:multiLevelType w:val="multilevel"/>
    <w:tmpl w:val="8FB4979A"/>
    <w:name w:val="dRRAppendix3322222222222222223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0">
    <w:nsid w:val="2E9A127B"/>
    <w:multiLevelType w:val="multilevel"/>
    <w:tmpl w:val="438A7230"/>
    <w:name w:val="dRRAppendix3322222222222222223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30F1571F"/>
    <w:multiLevelType w:val="multilevel"/>
    <w:tmpl w:val="04070025"/>
    <w:name w:val="dRRAppendix332222222222222222222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36790050"/>
    <w:multiLevelType w:val="hybridMultilevel"/>
    <w:tmpl w:val="5D086002"/>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AA376F"/>
    <w:multiLevelType w:val="hybridMultilevel"/>
    <w:tmpl w:val="6FB4E292"/>
    <w:lvl w:ilvl="0" w:tplc="0CB844D0">
      <w:start w:val="1"/>
      <w:numFmt w:val="bullet"/>
      <w:lvlRestart w:val="0"/>
      <w:pStyle w:val="Listapunktowana5"/>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7F32E7"/>
    <w:multiLevelType w:val="multilevel"/>
    <w:tmpl w:val="EBFE13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DF68A3"/>
    <w:multiLevelType w:val="hybridMultilevel"/>
    <w:tmpl w:val="2668B500"/>
    <w:lvl w:ilvl="0" w:tplc="E6B8A9BC">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9" w15:restartNumberingAfterBreak="0">
    <w:nsid w:val="480D60CA"/>
    <w:multiLevelType w:val="multilevel"/>
    <w:tmpl w:val="08D2E15A"/>
    <w:name w:val="dRRAppendix3322222222222222223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493252AD"/>
    <w:multiLevelType w:val="multilevel"/>
    <w:tmpl w:val="5D9491A0"/>
    <w:name w:val="dRRAppendix3322222222222222223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4FDE3632"/>
    <w:multiLevelType w:val="hybridMultilevel"/>
    <w:tmpl w:val="6E7C240E"/>
    <w:name w:val="dRRAppendix33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00D5A39"/>
    <w:multiLevelType w:val="multilevel"/>
    <w:tmpl w:val="9D0E8CD6"/>
    <w:name w:val="dRRAppendix3322222222222222223"/>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547143A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57E828E3"/>
    <w:multiLevelType w:val="hybridMultilevel"/>
    <w:tmpl w:val="877AF55E"/>
    <w:lvl w:ilvl="0" w:tplc="78224F60">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5" w15:restartNumberingAfterBreak="0">
    <w:nsid w:val="58C71FEA"/>
    <w:multiLevelType w:val="multilevel"/>
    <w:tmpl w:val="5D2E1C2C"/>
    <w:name w:val="dRRAppendix3322222222222222223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659A1627"/>
    <w:multiLevelType w:val="multilevel"/>
    <w:tmpl w:val="9EE4F86A"/>
    <w:name w:val="dRRAppendix3322222222222222223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688D2E68"/>
    <w:multiLevelType w:val="multilevel"/>
    <w:tmpl w:val="E3DADAAA"/>
    <w:name w:val="dRRAppendix332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28" w15:restartNumberingAfterBreak="0">
    <w:nsid w:val="70E9712B"/>
    <w:multiLevelType w:val="multilevel"/>
    <w:tmpl w:val="47724978"/>
    <w:name w:val="dRRAppendix3322222222222222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15:restartNumberingAfterBreak="0">
    <w:nsid w:val="725214E6"/>
    <w:multiLevelType w:val="multilevel"/>
    <w:tmpl w:val="B34C1EB8"/>
    <w:name w:val="dRRAppendix332222222222222222"/>
    <w:lvl w:ilvl="0">
      <w:start w:val="1"/>
      <w:numFmt w:val="decimal"/>
      <w:lvlText w:val="Appendix %1"/>
      <w:lvlJc w:val="left"/>
      <w:pPr>
        <w:tabs>
          <w:tab w:val="num" w:pos="1417"/>
        </w:tabs>
        <w:ind w:left="1417" w:hanging="1417"/>
      </w:pPr>
      <w:rPr>
        <w:rFonts w:cs="Times New Roman" w:hint="default"/>
      </w:rPr>
    </w:lvl>
    <w:lvl w:ilvl="1">
      <w:start w:val="1"/>
      <w:numFmt w:val="decimal"/>
      <w:lvlText w:val="A %1.%2"/>
      <w:lvlJc w:val="left"/>
      <w:pPr>
        <w:tabs>
          <w:tab w:val="num" w:pos="1417"/>
        </w:tabs>
        <w:ind w:left="1417" w:hanging="1417"/>
      </w:pPr>
      <w:rPr>
        <w:rFonts w:cs="Times New Roman" w:hint="default"/>
      </w:rPr>
    </w:lvl>
    <w:lvl w:ilvl="2">
      <w:start w:val="1"/>
      <w:numFmt w:val="decimal"/>
      <w:lvlText w:val="A %1.%2.%3"/>
      <w:lvlJc w:val="left"/>
      <w:pPr>
        <w:tabs>
          <w:tab w:val="num" w:pos="1417"/>
        </w:tabs>
        <w:ind w:left="1417" w:hanging="1417"/>
      </w:pPr>
      <w:rPr>
        <w:rFonts w:cs="Times New Roman" w:hint="default"/>
      </w:rPr>
    </w:lvl>
    <w:lvl w:ilvl="3">
      <w:start w:val="1"/>
      <w:numFmt w:val="decimal"/>
      <w:lvlText w:val="A %1.%2.%3.%4"/>
      <w:lvlJc w:val="left"/>
      <w:pPr>
        <w:tabs>
          <w:tab w:val="num" w:pos="1417"/>
        </w:tabs>
        <w:ind w:left="1417" w:hanging="1417"/>
      </w:pPr>
      <w:rPr>
        <w:rFonts w:cs="Times New Roman" w:hint="default"/>
      </w:rPr>
    </w:lvl>
    <w:lvl w:ilvl="4">
      <w:start w:val="1"/>
      <w:numFmt w:val="decimal"/>
      <w:lvlText w:val="%1.%2.%3.%4.%5."/>
      <w:lvlJc w:val="left"/>
      <w:pPr>
        <w:tabs>
          <w:tab w:val="num" w:pos="6774"/>
        </w:tabs>
        <w:ind w:left="6486" w:hanging="792"/>
      </w:pPr>
      <w:rPr>
        <w:rFonts w:cs="Times New Roman" w:hint="default"/>
      </w:rPr>
    </w:lvl>
    <w:lvl w:ilvl="5">
      <w:start w:val="1"/>
      <w:numFmt w:val="decimal"/>
      <w:lvlText w:val="%1.%2.%3.%4.%5.%6."/>
      <w:lvlJc w:val="left"/>
      <w:pPr>
        <w:tabs>
          <w:tab w:val="num" w:pos="7134"/>
        </w:tabs>
        <w:ind w:left="6990" w:hanging="936"/>
      </w:pPr>
      <w:rPr>
        <w:rFonts w:cs="Times New Roman" w:hint="default"/>
      </w:rPr>
    </w:lvl>
    <w:lvl w:ilvl="6">
      <w:start w:val="1"/>
      <w:numFmt w:val="decimal"/>
      <w:lvlText w:val="%1.%2.%3.%4.%5.%6.%7."/>
      <w:lvlJc w:val="left"/>
      <w:pPr>
        <w:tabs>
          <w:tab w:val="num" w:pos="7854"/>
        </w:tabs>
        <w:ind w:left="7494" w:hanging="1080"/>
      </w:pPr>
      <w:rPr>
        <w:rFonts w:cs="Times New Roman" w:hint="default"/>
      </w:rPr>
    </w:lvl>
    <w:lvl w:ilvl="7">
      <w:start w:val="1"/>
      <w:numFmt w:val="decimal"/>
      <w:lvlText w:val="%1.%2.%3.%4.%5.%6.%7.%8."/>
      <w:lvlJc w:val="left"/>
      <w:pPr>
        <w:tabs>
          <w:tab w:val="num" w:pos="8214"/>
        </w:tabs>
        <w:ind w:left="7998" w:hanging="1224"/>
      </w:pPr>
      <w:rPr>
        <w:rFonts w:cs="Times New Roman" w:hint="default"/>
      </w:rPr>
    </w:lvl>
    <w:lvl w:ilvl="8">
      <w:start w:val="1"/>
      <w:numFmt w:val="decimal"/>
      <w:lvlText w:val="%1.%2.%3.%4.%5.%6.%7.%8.%9."/>
      <w:lvlJc w:val="left"/>
      <w:pPr>
        <w:tabs>
          <w:tab w:val="num" w:pos="8934"/>
        </w:tabs>
        <w:ind w:left="8574" w:hanging="1440"/>
      </w:pPr>
      <w:rPr>
        <w:rFonts w:cs="Times New Roman" w:hint="default"/>
      </w:rPr>
    </w:lvl>
  </w:abstractNum>
  <w:abstractNum w:abstractNumId="30" w15:restartNumberingAfterBreak="0">
    <w:nsid w:val="757442B6"/>
    <w:multiLevelType w:val="multilevel"/>
    <w:tmpl w:val="9AB45FCC"/>
    <w:name w:val="dRRAppendix33222222222222222232222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15:restartNumberingAfterBreak="0">
    <w:nsid w:val="7853699D"/>
    <w:multiLevelType w:val="multilevel"/>
    <w:tmpl w:val="04070023"/>
    <w:styleLink w:val="Artykusekcja"/>
    <w:lvl w:ilvl="0">
      <w:start w:val="1"/>
      <w:numFmt w:val="upperRoman"/>
      <w:lvlText w:val="Artikel %1."/>
      <w:lvlJc w:val="left"/>
      <w:pPr>
        <w:tabs>
          <w:tab w:val="num" w:pos="1800"/>
        </w:tabs>
      </w:pPr>
      <w:rPr>
        <w:rFonts w:cs="Times New Roman"/>
      </w:rPr>
    </w:lvl>
    <w:lvl w:ilvl="1">
      <w:start w:val="1"/>
      <w:numFmt w:val="decimalZero"/>
      <w:isLgl/>
      <w:lvlText w:val="Abschnitt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2" w15:restartNumberingAfterBreak="0">
    <w:nsid w:val="7A4A3207"/>
    <w:multiLevelType w:val="multilevel"/>
    <w:tmpl w:val="EBF848BE"/>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C232C54"/>
    <w:multiLevelType w:val="multilevel"/>
    <w:tmpl w:val="5E44AA48"/>
    <w:name w:val="dRRAppendix33222222222222222232"/>
    <w:lvl w:ilvl="0">
      <w:start w:val="1"/>
      <w:numFmt w:val="decimal"/>
      <w:lvlText w:val="Appendix %1"/>
      <w:lvlJc w:val="left"/>
      <w:pPr>
        <w:tabs>
          <w:tab w:val="num" w:pos="1701"/>
        </w:tabs>
        <w:ind w:left="1701" w:hanging="1701"/>
      </w:pPr>
      <w:rPr>
        <w:rFonts w:cs="Times New Roman" w:hint="default"/>
      </w:rPr>
    </w:lvl>
    <w:lvl w:ilvl="1">
      <w:start w:val="1"/>
      <w:numFmt w:val="decimal"/>
      <w:lvlText w:val="A %1.%2"/>
      <w:lvlJc w:val="left"/>
      <w:pPr>
        <w:tabs>
          <w:tab w:val="num" w:pos="1701"/>
        </w:tabs>
        <w:ind w:left="1701" w:hanging="1701"/>
      </w:pPr>
      <w:rPr>
        <w:rFonts w:cs="Times New Roman" w:hint="default"/>
      </w:rPr>
    </w:lvl>
    <w:lvl w:ilvl="2">
      <w:start w:val="1"/>
      <w:numFmt w:val="decimal"/>
      <w:lvlText w:val="A %1.%2.%3"/>
      <w:lvlJc w:val="left"/>
      <w:pPr>
        <w:tabs>
          <w:tab w:val="num" w:pos="1701"/>
        </w:tabs>
        <w:ind w:left="1701" w:hanging="1701"/>
      </w:pPr>
      <w:rPr>
        <w:rFonts w:cs="Times New Roman" w:hint="default"/>
      </w:rPr>
    </w:lvl>
    <w:lvl w:ilvl="3">
      <w:start w:val="1"/>
      <w:numFmt w:val="decimal"/>
      <w:lvlText w:val="A %1.%2.%3.%4"/>
      <w:lvlJc w:val="left"/>
      <w:pPr>
        <w:tabs>
          <w:tab w:val="num" w:pos="1701"/>
        </w:tabs>
        <w:ind w:left="1701" w:hanging="1701"/>
      </w:pPr>
      <w:rPr>
        <w:rFonts w:cs="Times New Roman" w:hint="default"/>
      </w:rPr>
    </w:lvl>
    <w:lvl w:ilvl="4">
      <w:start w:val="1"/>
      <w:numFmt w:val="decimal"/>
      <w:lvlText w:val="A %1.%2.%3.%4.%5"/>
      <w:lvlJc w:val="left"/>
      <w:pPr>
        <w:tabs>
          <w:tab w:val="num" w:pos="1701"/>
        </w:tabs>
        <w:ind w:left="1701" w:hanging="1701"/>
      </w:pPr>
      <w:rPr>
        <w:rFonts w:cs="Times New Roman" w:hint="default"/>
      </w:rPr>
    </w:lvl>
    <w:lvl w:ilvl="5">
      <w:start w:val="1"/>
      <w:numFmt w:val="decimal"/>
      <w:lvlText w:val="A %1.%2.%3.%4.%5.%6"/>
      <w:lvlJc w:val="left"/>
      <w:pPr>
        <w:tabs>
          <w:tab w:val="num" w:pos="1701"/>
        </w:tabs>
        <w:ind w:left="1701" w:hanging="1701"/>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269549790">
    <w:abstractNumId w:val="1"/>
  </w:num>
  <w:num w:numId="2" w16cid:durableId="258413082">
    <w:abstractNumId w:val="0"/>
  </w:num>
  <w:num w:numId="3" w16cid:durableId="2011132973">
    <w:abstractNumId w:val="3"/>
  </w:num>
  <w:num w:numId="4" w16cid:durableId="235820072">
    <w:abstractNumId w:val="2"/>
  </w:num>
  <w:num w:numId="5" w16cid:durableId="1131943432">
    <w:abstractNumId w:val="16"/>
  </w:num>
  <w:num w:numId="6" w16cid:durableId="1452628632">
    <w:abstractNumId w:val="7"/>
  </w:num>
  <w:num w:numId="7" w16cid:durableId="1860241143">
    <w:abstractNumId w:val="23"/>
  </w:num>
  <w:num w:numId="8" w16cid:durableId="1153568069">
    <w:abstractNumId w:val="31"/>
  </w:num>
  <w:num w:numId="9" w16cid:durableId="868370577">
    <w:abstractNumId w:val="24"/>
  </w:num>
  <w:num w:numId="10" w16cid:durableId="314376390">
    <w:abstractNumId w:val="18"/>
  </w:num>
  <w:num w:numId="11" w16cid:durableId="1341158543">
    <w:abstractNumId w:val="10"/>
  </w:num>
  <w:num w:numId="12" w16cid:durableId="431902110">
    <w:abstractNumId w:val="32"/>
  </w:num>
  <w:num w:numId="13" w16cid:durableId="298271288">
    <w:abstractNumId w:val="3"/>
    <w:lvlOverride w:ilvl="0">
      <w:startOverride w:val="6"/>
    </w:lvlOverride>
    <w:lvlOverride w:ilvl="1">
      <w:startOverride w:val="6"/>
    </w:lvlOverride>
    <w:lvlOverride w:ilvl="2">
      <w:startOverride w:val="4"/>
    </w:lvlOverride>
    <w:lvlOverride w:ilvl="3">
      <w:startOverride w:val="2"/>
    </w:lvlOverride>
  </w:num>
  <w:num w:numId="14" w16cid:durableId="284504319">
    <w:abstractNumId w:val="3"/>
    <w:lvlOverride w:ilvl="0">
      <w:startOverride w:val="6"/>
    </w:lvlOverride>
    <w:lvlOverride w:ilvl="1">
      <w:startOverride w:val="6"/>
    </w:lvlOverride>
    <w:lvlOverride w:ilvl="2">
      <w:startOverride w:val="3"/>
    </w:lvlOverride>
    <w:lvlOverride w:ilvl="3">
      <w:startOverride w:val="2"/>
    </w:lvlOverride>
  </w:num>
  <w:num w:numId="15" w16cid:durableId="751201080">
    <w:abstractNumId w:val="17"/>
  </w:num>
  <w:num w:numId="16" w16cid:durableId="9138574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980869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80843835">
    <w:abstractNumId w:val="3"/>
    <w:lvlOverride w:ilvl="0">
      <w:startOverride w:val="6"/>
    </w:lvlOverride>
    <w:lvlOverride w:ilvl="1">
      <w:startOverride w:val="4"/>
    </w:lvlOverride>
    <w:lvlOverride w:ilvl="2">
      <w:startOverride w:val="2"/>
    </w:lvlOverride>
  </w:num>
  <w:num w:numId="19" w16cid:durableId="20671920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ilde Grosemans">
    <w15:presenceInfo w15:providerId="AD" w15:userId="S::hilde.grosemans@arvesta.eu::35d51d5e-eaeb-40d1-98fa-66644e589026"/>
  </w15:person>
  <w15:person w15:author="Bożena Wiadrowska">
    <w15:presenceInfo w15:providerId="Windows Live" w15:userId="51daa3adabbcc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6F607F"/>
    <w:rsid w:val="000006C8"/>
    <w:rsid w:val="00000ECF"/>
    <w:rsid w:val="00002018"/>
    <w:rsid w:val="00003496"/>
    <w:rsid w:val="00004A86"/>
    <w:rsid w:val="000124B8"/>
    <w:rsid w:val="0001314E"/>
    <w:rsid w:val="0001403A"/>
    <w:rsid w:val="0001700C"/>
    <w:rsid w:val="000247DD"/>
    <w:rsid w:val="00025B66"/>
    <w:rsid w:val="00026CF9"/>
    <w:rsid w:val="00027A00"/>
    <w:rsid w:val="00027D06"/>
    <w:rsid w:val="0003152E"/>
    <w:rsid w:val="000322C3"/>
    <w:rsid w:val="00034349"/>
    <w:rsid w:val="00034BD3"/>
    <w:rsid w:val="00034E90"/>
    <w:rsid w:val="00035291"/>
    <w:rsid w:val="00036F77"/>
    <w:rsid w:val="00040854"/>
    <w:rsid w:val="000411E1"/>
    <w:rsid w:val="00043E08"/>
    <w:rsid w:val="00044F72"/>
    <w:rsid w:val="0005153C"/>
    <w:rsid w:val="00054EEA"/>
    <w:rsid w:val="0005733C"/>
    <w:rsid w:val="00063E70"/>
    <w:rsid w:val="00066E4A"/>
    <w:rsid w:val="00067284"/>
    <w:rsid w:val="00073412"/>
    <w:rsid w:val="00076C6D"/>
    <w:rsid w:val="00076E94"/>
    <w:rsid w:val="00080328"/>
    <w:rsid w:val="00080640"/>
    <w:rsid w:val="00081A39"/>
    <w:rsid w:val="0008438F"/>
    <w:rsid w:val="00085CD5"/>
    <w:rsid w:val="00085F1C"/>
    <w:rsid w:val="00092F8D"/>
    <w:rsid w:val="000945C7"/>
    <w:rsid w:val="000969EA"/>
    <w:rsid w:val="000A3997"/>
    <w:rsid w:val="000A43A9"/>
    <w:rsid w:val="000A4BC8"/>
    <w:rsid w:val="000A6076"/>
    <w:rsid w:val="000A7AA7"/>
    <w:rsid w:val="000A7DCA"/>
    <w:rsid w:val="000B5AE6"/>
    <w:rsid w:val="000B73BF"/>
    <w:rsid w:val="000C3B98"/>
    <w:rsid w:val="000C6C56"/>
    <w:rsid w:val="000C6DFC"/>
    <w:rsid w:val="000D1259"/>
    <w:rsid w:val="000D2332"/>
    <w:rsid w:val="000D4BD0"/>
    <w:rsid w:val="000D569A"/>
    <w:rsid w:val="000E302D"/>
    <w:rsid w:val="000E43CE"/>
    <w:rsid w:val="000E512C"/>
    <w:rsid w:val="000E7920"/>
    <w:rsid w:val="000F12AD"/>
    <w:rsid w:val="000F21F8"/>
    <w:rsid w:val="000F5B94"/>
    <w:rsid w:val="00101DC6"/>
    <w:rsid w:val="00104CB1"/>
    <w:rsid w:val="00105419"/>
    <w:rsid w:val="00107278"/>
    <w:rsid w:val="00112972"/>
    <w:rsid w:val="001147A0"/>
    <w:rsid w:val="00116CEC"/>
    <w:rsid w:val="0012059F"/>
    <w:rsid w:val="00120C00"/>
    <w:rsid w:val="0012195F"/>
    <w:rsid w:val="00125CFC"/>
    <w:rsid w:val="00126279"/>
    <w:rsid w:val="0012666F"/>
    <w:rsid w:val="00130228"/>
    <w:rsid w:val="0013154F"/>
    <w:rsid w:val="00132F76"/>
    <w:rsid w:val="00134BA0"/>
    <w:rsid w:val="00135917"/>
    <w:rsid w:val="00144FAD"/>
    <w:rsid w:val="00146340"/>
    <w:rsid w:val="00146952"/>
    <w:rsid w:val="00146B58"/>
    <w:rsid w:val="00150A3C"/>
    <w:rsid w:val="001531BF"/>
    <w:rsid w:val="001534CD"/>
    <w:rsid w:val="001540EF"/>
    <w:rsid w:val="00155C9A"/>
    <w:rsid w:val="00157CBD"/>
    <w:rsid w:val="00157CDD"/>
    <w:rsid w:val="00160D84"/>
    <w:rsid w:val="00161467"/>
    <w:rsid w:val="00161C7D"/>
    <w:rsid w:val="001663F1"/>
    <w:rsid w:val="00167A6C"/>
    <w:rsid w:val="001705BE"/>
    <w:rsid w:val="0017375B"/>
    <w:rsid w:val="001831FF"/>
    <w:rsid w:val="00185C14"/>
    <w:rsid w:val="00187EE6"/>
    <w:rsid w:val="00195673"/>
    <w:rsid w:val="00195732"/>
    <w:rsid w:val="00197672"/>
    <w:rsid w:val="001B4D45"/>
    <w:rsid w:val="001B7AAD"/>
    <w:rsid w:val="001C16DF"/>
    <w:rsid w:val="001C40AC"/>
    <w:rsid w:val="001C719D"/>
    <w:rsid w:val="001D0B64"/>
    <w:rsid w:val="001D1027"/>
    <w:rsid w:val="001D18EB"/>
    <w:rsid w:val="001D5186"/>
    <w:rsid w:val="001D5F7C"/>
    <w:rsid w:val="001D7B23"/>
    <w:rsid w:val="001E2DB4"/>
    <w:rsid w:val="001E4156"/>
    <w:rsid w:val="001E753C"/>
    <w:rsid w:val="001F20EF"/>
    <w:rsid w:val="001F477E"/>
    <w:rsid w:val="001F499A"/>
    <w:rsid w:val="0020085C"/>
    <w:rsid w:val="00204BCD"/>
    <w:rsid w:val="00205195"/>
    <w:rsid w:val="00205B16"/>
    <w:rsid w:val="00210D6C"/>
    <w:rsid w:val="00212BE1"/>
    <w:rsid w:val="00215039"/>
    <w:rsid w:val="002165B4"/>
    <w:rsid w:val="00216853"/>
    <w:rsid w:val="00217B1C"/>
    <w:rsid w:val="00221806"/>
    <w:rsid w:val="00221A24"/>
    <w:rsid w:val="002227F6"/>
    <w:rsid w:val="002256DE"/>
    <w:rsid w:val="00227CC0"/>
    <w:rsid w:val="002300C0"/>
    <w:rsid w:val="00231B34"/>
    <w:rsid w:val="00235041"/>
    <w:rsid w:val="002417EB"/>
    <w:rsid w:val="002436A6"/>
    <w:rsid w:val="002442E5"/>
    <w:rsid w:val="0024530E"/>
    <w:rsid w:val="00245BAA"/>
    <w:rsid w:val="00250D7B"/>
    <w:rsid w:val="00254386"/>
    <w:rsid w:val="00254546"/>
    <w:rsid w:val="002551C5"/>
    <w:rsid w:val="002605BB"/>
    <w:rsid w:val="00263264"/>
    <w:rsid w:val="0026439F"/>
    <w:rsid w:val="002649E0"/>
    <w:rsid w:val="002653DE"/>
    <w:rsid w:val="00265544"/>
    <w:rsid w:val="00266FA8"/>
    <w:rsid w:val="00266FE6"/>
    <w:rsid w:val="0026725E"/>
    <w:rsid w:val="00271C88"/>
    <w:rsid w:val="00274FB3"/>
    <w:rsid w:val="0027536C"/>
    <w:rsid w:val="00275A89"/>
    <w:rsid w:val="00276141"/>
    <w:rsid w:val="00277B1B"/>
    <w:rsid w:val="00281A8A"/>
    <w:rsid w:val="00281C2D"/>
    <w:rsid w:val="0028452B"/>
    <w:rsid w:val="002928C0"/>
    <w:rsid w:val="0029395C"/>
    <w:rsid w:val="00296966"/>
    <w:rsid w:val="002A1AFB"/>
    <w:rsid w:val="002A27BF"/>
    <w:rsid w:val="002A43B8"/>
    <w:rsid w:val="002A536E"/>
    <w:rsid w:val="002A795A"/>
    <w:rsid w:val="002B01BB"/>
    <w:rsid w:val="002B0608"/>
    <w:rsid w:val="002B7E25"/>
    <w:rsid w:val="002C3679"/>
    <w:rsid w:val="002C413D"/>
    <w:rsid w:val="002C470E"/>
    <w:rsid w:val="002C492D"/>
    <w:rsid w:val="002C541C"/>
    <w:rsid w:val="002C7029"/>
    <w:rsid w:val="002D06E6"/>
    <w:rsid w:val="002D3C10"/>
    <w:rsid w:val="002D4731"/>
    <w:rsid w:val="002D65D7"/>
    <w:rsid w:val="002E0E47"/>
    <w:rsid w:val="002E2034"/>
    <w:rsid w:val="002E54A5"/>
    <w:rsid w:val="002E56F6"/>
    <w:rsid w:val="002E66A7"/>
    <w:rsid w:val="002F14B3"/>
    <w:rsid w:val="002F42E9"/>
    <w:rsid w:val="002F44CD"/>
    <w:rsid w:val="002F5BE6"/>
    <w:rsid w:val="003007F6"/>
    <w:rsid w:val="00300EF8"/>
    <w:rsid w:val="00301884"/>
    <w:rsid w:val="00302031"/>
    <w:rsid w:val="0030307A"/>
    <w:rsid w:val="003036D3"/>
    <w:rsid w:val="00303AA9"/>
    <w:rsid w:val="00305DA0"/>
    <w:rsid w:val="003063C7"/>
    <w:rsid w:val="00307420"/>
    <w:rsid w:val="00312AFA"/>
    <w:rsid w:val="00313D7C"/>
    <w:rsid w:val="003147B1"/>
    <w:rsid w:val="00315FDA"/>
    <w:rsid w:val="0032089B"/>
    <w:rsid w:val="00320EAE"/>
    <w:rsid w:val="00321607"/>
    <w:rsid w:val="00321FA3"/>
    <w:rsid w:val="0032282D"/>
    <w:rsid w:val="0032299D"/>
    <w:rsid w:val="00322F9C"/>
    <w:rsid w:val="00324731"/>
    <w:rsid w:val="003250B4"/>
    <w:rsid w:val="003264F9"/>
    <w:rsid w:val="003361F7"/>
    <w:rsid w:val="00340524"/>
    <w:rsid w:val="0034107C"/>
    <w:rsid w:val="00341E4C"/>
    <w:rsid w:val="00344A33"/>
    <w:rsid w:val="00346B4D"/>
    <w:rsid w:val="0035118E"/>
    <w:rsid w:val="00351BCE"/>
    <w:rsid w:val="00353735"/>
    <w:rsid w:val="003626E9"/>
    <w:rsid w:val="0036270F"/>
    <w:rsid w:val="00363243"/>
    <w:rsid w:val="00366892"/>
    <w:rsid w:val="003674BF"/>
    <w:rsid w:val="003677CE"/>
    <w:rsid w:val="003717AD"/>
    <w:rsid w:val="00371BAD"/>
    <w:rsid w:val="00371CDE"/>
    <w:rsid w:val="0037304F"/>
    <w:rsid w:val="00373829"/>
    <w:rsid w:val="00374395"/>
    <w:rsid w:val="00374579"/>
    <w:rsid w:val="00374804"/>
    <w:rsid w:val="00377E46"/>
    <w:rsid w:val="0038385D"/>
    <w:rsid w:val="003845FF"/>
    <w:rsid w:val="003847C1"/>
    <w:rsid w:val="00390160"/>
    <w:rsid w:val="00391FD7"/>
    <w:rsid w:val="00393B98"/>
    <w:rsid w:val="00394E57"/>
    <w:rsid w:val="00395DBA"/>
    <w:rsid w:val="003A247B"/>
    <w:rsid w:val="003A26C4"/>
    <w:rsid w:val="003A3DFF"/>
    <w:rsid w:val="003B02CD"/>
    <w:rsid w:val="003B0AFA"/>
    <w:rsid w:val="003B33DC"/>
    <w:rsid w:val="003B3B35"/>
    <w:rsid w:val="003B4360"/>
    <w:rsid w:val="003B5045"/>
    <w:rsid w:val="003C0ED3"/>
    <w:rsid w:val="003C1D67"/>
    <w:rsid w:val="003C2AA0"/>
    <w:rsid w:val="003C5FF4"/>
    <w:rsid w:val="003C605B"/>
    <w:rsid w:val="003C7300"/>
    <w:rsid w:val="003C7672"/>
    <w:rsid w:val="003D55AC"/>
    <w:rsid w:val="003D5A42"/>
    <w:rsid w:val="003D6500"/>
    <w:rsid w:val="003D6AEC"/>
    <w:rsid w:val="003D70B7"/>
    <w:rsid w:val="003E1B01"/>
    <w:rsid w:val="003E2BBB"/>
    <w:rsid w:val="003E2D4E"/>
    <w:rsid w:val="003E4617"/>
    <w:rsid w:val="003F0272"/>
    <w:rsid w:val="003F4D33"/>
    <w:rsid w:val="003F6377"/>
    <w:rsid w:val="00400090"/>
    <w:rsid w:val="00400A06"/>
    <w:rsid w:val="00402430"/>
    <w:rsid w:val="00403E1E"/>
    <w:rsid w:val="0040787F"/>
    <w:rsid w:val="00412202"/>
    <w:rsid w:val="00412991"/>
    <w:rsid w:val="004162AE"/>
    <w:rsid w:val="004228CF"/>
    <w:rsid w:val="00423BC0"/>
    <w:rsid w:val="004307C4"/>
    <w:rsid w:val="004307CE"/>
    <w:rsid w:val="0043083E"/>
    <w:rsid w:val="00432BD7"/>
    <w:rsid w:val="00434324"/>
    <w:rsid w:val="00436699"/>
    <w:rsid w:val="00436EC7"/>
    <w:rsid w:val="004370D7"/>
    <w:rsid w:val="00442688"/>
    <w:rsid w:val="004447F7"/>
    <w:rsid w:val="00445C30"/>
    <w:rsid w:val="00446713"/>
    <w:rsid w:val="0045019B"/>
    <w:rsid w:val="00450849"/>
    <w:rsid w:val="00450AC5"/>
    <w:rsid w:val="00451EF9"/>
    <w:rsid w:val="00453A5D"/>
    <w:rsid w:val="00463BD3"/>
    <w:rsid w:val="0046450E"/>
    <w:rsid w:val="00465EA4"/>
    <w:rsid w:val="004668F3"/>
    <w:rsid w:val="00467FCA"/>
    <w:rsid w:val="00471348"/>
    <w:rsid w:val="00472605"/>
    <w:rsid w:val="00473009"/>
    <w:rsid w:val="00473FB0"/>
    <w:rsid w:val="004750DE"/>
    <w:rsid w:val="00475B6F"/>
    <w:rsid w:val="00477F1E"/>
    <w:rsid w:val="0048018C"/>
    <w:rsid w:val="00480696"/>
    <w:rsid w:val="004819AA"/>
    <w:rsid w:val="00482196"/>
    <w:rsid w:val="0048403E"/>
    <w:rsid w:val="0048449A"/>
    <w:rsid w:val="00486972"/>
    <w:rsid w:val="004919B3"/>
    <w:rsid w:val="00491AD1"/>
    <w:rsid w:val="0049527C"/>
    <w:rsid w:val="00495EC8"/>
    <w:rsid w:val="00495F42"/>
    <w:rsid w:val="004A1760"/>
    <w:rsid w:val="004A2C4A"/>
    <w:rsid w:val="004A4059"/>
    <w:rsid w:val="004A4D52"/>
    <w:rsid w:val="004A61D6"/>
    <w:rsid w:val="004A69FE"/>
    <w:rsid w:val="004A6C18"/>
    <w:rsid w:val="004B0055"/>
    <w:rsid w:val="004B0A49"/>
    <w:rsid w:val="004B3000"/>
    <w:rsid w:val="004B4261"/>
    <w:rsid w:val="004B4C27"/>
    <w:rsid w:val="004B6BBC"/>
    <w:rsid w:val="004C086D"/>
    <w:rsid w:val="004C1A04"/>
    <w:rsid w:val="004C321B"/>
    <w:rsid w:val="004C520F"/>
    <w:rsid w:val="004C5398"/>
    <w:rsid w:val="004C7A54"/>
    <w:rsid w:val="004C7C30"/>
    <w:rsid w:val="004D4223"/>
    <w:rsid w:val="004E00D4"/>
    <w:rsid w:val="004E0513"/>
    <w:rsid w:val="004E359C"/>
    <w:rsid w:val="004E36AB"/>
    <w:rsid w:val="004E3B1C"/>
    <w:rsid w:val="004E4E72"/>
    <w:rsid w:val="004E5E94"/>
    <w:rsid w:val="004F1C98"/>
    <w:rsid w:val="004F45EA"/>
    <w:rsid w:val="004F4BE9"/>
    <w:rsid w:val="004F7C26"/>
    <w:rsid w:val="00503440"/>
    <w:rsid w:val="005076B2"/>
    <w:rsid w:val="00512544"/>
    <w:rsid w:val="00512F28"/>
    <w:rsid w:val="005163FD"/>
    <w:rsid w:val="00517845"/>
    <w:rsid w:val="00521CAE"/>
    <w:rsid w:val="005220F3"/>
    <w:rsid w:val="00522DDE"/>
    <w:rsid w:val="0052332D"/>
    <w:rsid w:val="0052353C"/>
    <w:rsid w:val="00525441"/>
    <w:rsid w:val="00525CBF"/>
    <w:rsid w:val="00526E45"/>
    <w:rsid w:val="005300B0"/>
    <w:rsid w:val="00530CCD"/>
    <w:rsid w:val="00533C83"/>
    <w:rsid w:val="005430DA"/>
    <w:rsid w:val="00552014"/>
    <w:rsid w:val="00552111"/>
    <w:rsid w:val="00553E3A"/>
    <w:rsid w:val="00555C10"/>
    <w:rsid w:val="00555CF6"/>
    <w:rsid w:val="00557711"/>
    <w:rsid w:val="005607E6"/>
    <w:rsid w:val="0056166B"/>
    <w:rsid w:val="00561940"/>
    <w:rsid w:val="005631CB"/>
    <w:rsid w:val="005645BA"/>
    <w:rsid w:val="00565359"/>
    <w:rsid w:val="00566374"/>
    <w:rsid w:val="00567330"/>
    <w:rsid w:val="005704ED"/>
    <w:rsid w:val="005705DE"/>
    <w:rsid w:val="00571158"/>
    <w:rsid w:val="00571CB4"/>
    <w:rsid w:val="0057285C"/>
    <w:rsid w:val="00573C9F"/>
    <w:rsid w:val="00574E2A"/>
    <w:rsid w:val="00575E6C"/>
    <w:rsid w:val="00576EAD"/>
    <w:rsid w:val="00583C7F"/>
    <w:rsid w:val="00584DDE"/>
    <w:rsid w:val="005859C9"/>
    <w:rsid w:val="00586B4A"/>
    <w:rsid w:val="00594F20"/>
    <w:rsid w:val="005A213A"/>
    <w:rsid w:val="005A72F7"/>
    <w:rsid w:val="005B26C7"/>
    <w:rsid w:val="005B2D48"/>
    <w:rsid w:val="005B3195"/>
    <w:rsid w:val="005B3447"/>
    <w:rsid w:val="005B52E8"/>
    <w:rsid w:val="005B6271"/>
    <w:rsid w:val="005B6C19"/>
    <w:rsid w:val="005B6D1B"/>
    <w:rsid w:val="005C0D59"/>
    <w:rsid w:val="005C2913"/>
    <w:rsid w:val="005C2B2D"/>
    <w:rsid w:val="005C6A77"/>
    <w:rsid w:val="005D26F7"/>
    <w:rsid w:val="005D4587"/>
    <w:rsid w:val="005E4021"/>
    <w:rsid w:val="005E5376"/>
    <w:rsid w:val="005F082B"/>
    <w:rsid w:val="005F2B3E"/>
    <w:rsid w:val="005F5919"/>
    <w:rsid w:val="006010E4"/>
    <w:rsid w:val="00613F8C"/>
    <w:rsid w:val="00615E4F"/>
    <w:rsid w:val="0061778A"/>
    <w:rsid w:val="00617D9E"/>
    <w:rsid w:val="00620117"/>
    <w:rsid w:val="006250F3"/>
    <w:rsid w:val="00632832"/>
    <w:rsid w:val="0063428D"/>
    <w:rsid w:val="00635A7D"/>
    <w:rsid w:val="00636385"/>
    <w:rsid w:val="00636FE1"/>
    <w:rsid w:val="00640E19"/>
    <w:rsid w:val="0064386E"/>
    <w:rsid w:val="00644937"/>
    <w:rsid w:val="00645D5D"/>
    <w:rsid w:val="00647045"/>
    <w:rsid w:val="00647A71"/>
    <w:rsid w:val="00647E0E"/>
    <w:rsid w:val="0065430F"/>
    <w:rsid w:val="0065466E"/>
    <w:rsid w:val="006551F9"/>
    <w:rsid w:val="0066325F"/>
    <w:rsid w:val="00665AB2"/>
    <w:rsid w:val="00665F07"/>
    <w:rsid w:val="006701D3"/>
    <w:rsid w:val="00671211"/>
    <w:rsid w:val="00673073"/>
    <w:rsid w:val="00673A5C"/>
    <w:rsid w:val="0067543F"/>
    <w:rsid w:val="006766B1"/>
    <w:rsid w:val="006778B3"/>
    <w:rsid w:val="006810AF"/>
    <w:rsid w:val="00681583"/>
    <w:rsid w:val="00682967"/>
    <w:rsid w:val="00682E32"/>
    <w:rsid w:val="00687F37"/>
    <w:rsid w:val="00687F99"/>
    <w:rsid w:val="00690698"/>
    <w:rsid w:val="006907F2"/>
    <w:rsid w:val="00692A52"/>
    <w:rsid w:val="0069431C"/>
    <w:rsid w:val="0069473E"/>
    <w:rsid w:val="006976DF"/>
    <w:rsid w:val="006A426A"/>
    <w:rsid w:val="006A5E81"/>
    <w:rsid w:val="006A7CE5"/>
    <w:rsid w:val="006A7EC2"/>
    <w:rsid w:val="006B0722"/>
    <w:rsid w:val="006B204F"/>
    <w:rsid w:val="006B2B7C"/>
    <w:rsid w:val="006B33A1"/>
    <w:rsid w:val="006B3A36"/>
    <w:rsid w:val="006B550D"/>
    <w:rsid w:val="006C2B82"/>
    <w:rsid w:val="006C2F24"/>
    <w:rsid w:val="006C43F5"/>
    <w:rsid w:val="006C4E52"/>
    <w:rsid w:val="006D0503"/>
    <w:rsid w:val="006D1359"/>
    <w:rsid w:val="006D53E4"/>
    <w:rsid w:val="006E4C57"/>
    <w:rsid w:val="006E6FF4"/>
    <w:rsid w:val="006F0329"/>
    <w:rsid w:val="006F607F"/>
    <w:rsid w:val="006F661F"/>
    <w:rsid w:val="007000DA"/>
    <w:rsid w:val="007003B8"/>
    <w:rsid w:val="0070059B"/>
    <w:rsid w:val="00701099"/>
    <w:rsid w:val="00702802"/>
    <w:rsid w:val="007060D2"/>
    <w:rsid w:val="00706157"/>
    <w:rsid w:val="0070624C"/>
    <w:rsid w:val="007062F3"/>
    <w:rsid w:val="00706737"/>
    <w:rsid w:val="00707364"/>
    <w:rsid w:val="007102DB"/>
    <w:rsid w:val="0071058D"/>
    <w:rsid w:val="00712260"/>
    <w:rsid w:val="00712F5E"/>
    <w:rsid w:val="00712FD9"/>
    <w:rsid w:val="007134FC"/>
    <w:rsid w:val="00713852"/>
    <w:rsid w:val="00714636"/>
    <w:rsid w:val="00714815"/>
    <w:rsid w:val="0071548F"/>
    <w:rsid w:val="00717C61"/>
    <w:rsid w:val="00717D19"/>
    <w:rsid w:val="00731BF1"/>
    <w:rsid w:val="00732ED8"/>
    <w:rsid w:val="00735D28"/>
    <w:rsid w:val="00743306"/>
    <w:rsid w:val="007475B8"/>
    <w:rsid w:val="00752142"/>
    <w:rsid w:val="007545B2"/>
    <w:rsid w:val="00756FA2"/>
    <w:rsid w:val="0075737D"/>
    <w:rsid w:val="00757C8A"/>
    <w:rsid w:val="00763119"/>
    <w:rsid w:val="00764971"/>
    <w:rsid w:val="00764B82"/>
    <w:rsid w:val="0076625D"/>
    <w:rsid w:val="00772B05"/>
    <w:rsid w:val="00775A1E"/>
    <w:rsid w:val="00781CE8"/>
    <w:rsid w:val="0078221F"/>
    <w:rsid w:val="0078623D"/>
    <w:rsid w:val="00786E40"/>
    <w:rsid w:val="0078745F"/>
    <w:rsid w:val="007913B5"/>
    <w:rsid w:val="00792761"/>
    <w:rsid w:val="0079387A"/>
    <w:rsid w:val="00793AD0"/>
    <w:rsid w:val="0079606B"/>
    <w:rsid w:val="00796652"/>
    <w:rsid w:val="007971F6"/>
    <w:rsid w:val="007A0640"/>
    <w:rsid w:val="007A15A9"/>
    <w:rsid w:val="007A29A8"/>
    <w:rsid w:val="007A2C20"/>
    <w:rsid w:val="007A611A"/>
    <w:rsid w:val="007A6C81"/>
    <w:rsid w:val="007B2347"/>
    <w:rsid w:val="007B2BB0"/>
    <w:rsid w:val="007C077D"/>
    <w:rsid w:val="007C0A62"/>
    <w:rsid w:val="007C2DC2"/>
    <w:rsid w:val="007C43C8"/>
    <w:rsid w:val="007C4BEE"/>
    <w:rsid w:val="007C647B"/>
    <w:rsid w:val="007D0D54"/>
    <w:rsid w:val="007D1956"/>
    <w:rsid w:val="007D4665"/>
    <w:rsid w:val="007D476F"/>
    <w:rsid w:val="007D4974"/>
    <w:rsid w:val="007E3405"/>
    <w:rsid w:val="007E5835"/>
    <w:rsid w:val="007E7233"/>
    <w:rsid w:val="007F085C"/>
    <w:rsid w:val="007F3983"/>
    <w:rsid w:val="007F408B"/>
    <w:rsid w:val="007F6EFF"/>
    <w:rsid w:val="007F720B"/>
    <w:rsid w:val="00800506"/>
    <w:rsid w:val="00803220"/>
    <w:rsid w:val="008038D8"/>
    <w:rsid w:val="008052BF"/>
    <w:rsid w:val="00807E53"/>
    <w:rsid w:val="00815361"/>
    <w:rsid w:val="00817D5C"/>
    <w:rsid w:val="00821533"/>
    <w:rsid w:val="0082205A"/>
    <w:rsid w:val="00823A50"/>
    <w:rsid w:val="008251E3"/>
    <w:rsid w:val="00825C1F"/>
    <w:rsid w:val="00826500"/>
    <w:rsid w:val="00830CD3"/>
    <w:rsid w:val="00832E39"/>
    <w:rsid w:val="008335BA"/>
    <w:rsid w:val="00833787"/>
    <w:rsid w:val="00836799"/>
    <w:rsid w:val="00837227"/>
    <w:rsid w:val="008404CA"/>
    <w:rsid w:val="00840FA1"/>
    <w:rsid w:val="00845ABF"/>
    <w:rsid w:val="00845C73"/>
    <w:rsid w:val="0085127C"/>
    <w:rsid w:val="0085314C"/>
    <w:rsid w:val="00853EDC"/>
    <w:rsid w:val="008650E1"/>
    <w:rsid w:val="00865F48"/>
    <w:rsid w:val="008705BE"/>
    <w:rsid w:val="00871634"/>
    <w:rsid w:val="008725E2"/>
    <w:rsid w:val="00873718"/>
    <w:rsid w:val="00881213"/>
    <w:rsid w:val="00882A1E"/>
    <w:rsid w:val="008834A3"/>
    <w:rsid w:val="00883588"/>
    <w:rsid w:val="00884853"/>
    <w:rsid w:val="00886D73"/>
    <w:rsid w:val="008921A4"/>
    <w:rsid w:val="00893A2E"/>
    <w:rsid w:val="00895265"/>
    <w:rsid w:val="008A5A68"/>
    <w:rsid w:val="008A61A7"/>
    <w:rsid w:val="008A68DD"/>
    <w:rsid w:val="008B02EE"/>
    <w:rsid w:val="008B060A"/>
    <w:rsid w:val="008B2005"/>
    <w:rsid w:val="008B33DE"/>
    <w:rsid w:val="008B489B"/>
    <w:rsid w:val="008B5621"/>
    <w:rsid w:val="008B6B61"/>
    <w:rsid w:val="008B7BCD"/>
    <w:rsid w:val="008C1701"/>
    <w:rsid w:val="008C199C"/>
    <w:rsid w:val="008C6783"/>
    <w:rsid w:val="008C6E52"/>
    <w:rsid w:val="008C6E54"/>
    <w:rsid w:val="008C73A1"/>
    <w:rsid w:val="008D2FEC"/>
    <w:rsid w:val="008D5EEA"/>
    <w:rsid w:val="008D6B20"/>
    <w:rsid w:val="008E0ED5"/>
    <w:rsid w:val="008E104C"/>
    <w:rsid w:val="008E289B"/>
    <w:rsid w:val="008E2DCC"/>
    <w:rsid w:val="008E45B5"/>
    <w:rsid w:val="008E58F6"/>
    <w:rsid w:val="008E6DB1"/>
    <w:rsid w:val="008E7C79"/>
    <w:rsid w:val="008F37FD"/>
    <w:rsid w:val="008F3911"/>
    <w:rsid w:val="008F430F"/>
    <w:rsid w:val="008F47CC"/>
    <w:rsid w:val="008F4C9E"/>
    <w:rsid w:val="008F5D41"/>
    <w:rsid w:val="008F7947"/>
    <w:rsid w:val="00902800"/>
    <w:rsid w:val="00904DD6"/>
    <w:rsid w:val="00906BD9"/>
    <w:rsid w:val="0091006D"/>
    <w:rsid w:val="00910938"/>
    <w:rsid w:val="009175F2"/>
    <w:rsid w:val="00921F13"/>
    <w:rsid w:val="009328C6"/>
    <w:rsid w:val="00936E35"/>
    <w:rsid w:val="00940B8A"/>
    <w:rsid w:val="009432F3"/>
    <w:rsid w:val="00946A0C"/>
    <w:rsid w:val="00946FBC"/>
    <w:rsid w:val="0095123A"/>
    <w:rsid w:val="00951EA4"/>
    <w:rsid w:val="009564C7"/>
    <w:rsid w:val="0095689A"/>
    <w:rsid w:val="00956914"/>
    <w:rsid w:val="00956CE1"/>
    <w:rsid w:val="009570FB"/>
    <w:rsid w:val="00961BA5"/>
    <w:rsid w:val="00962735"/>
    <w:rsid w:val="00963761"/>
    <w:rsid w:val="0097039D"/>
    <w:rsid w:val="0097131B"/>
    <w:rsid w:val="00973ABC"/>
    <w:rsid w:val="00976B5F"/>
    <w:rsid w:val="00980428"/>
    <w:rsid w:val="0098127A"/>
    <w:rsid w:val="009815F8"/>
    <w:rsid w:val="00985A42"/>
    <w:rsid w:val="00991AC7"/>
    <w:rsid w:val="009929E8"/>
    <w:rsid w:val="00997FF9"/>
    <w:rsid w:val="009A0023"/>
    <w:rsid w:val="009A04C4"/>
    <w:rsid w:val="009A0BD6"/>
    <w:rsid w:val="009A0F15"/>
    <w:rsid w:val="009A1B5D"/>
    <w:rsid w:val="009A7F3C"/>
    <w:rsid w:val="009B22F7"/>
    <w:rsid w:val="009B3F3F"/>
    <w:rsid w:val="009B6DC7"/>
    <w:rsid w:val="009C0252"/>
    <w:rsid w:val="009C2207"/>
    <w:rsid w:val="009C52EB"/>
    <w:rsid w:val="009C5621"/>
    <w:rsid w:val="009D0085"/>
    <w:rsid w:val="009D3867"/>
    <w:rsid w:val="009D3D40"/>
    <w:rsid w:val="009D6EF4"/>
    <w:rsid w:val="009D791B"/>
    <w:rsid w:val="009E092C"/>
    <w:rsid w:val="009E11A3"/>
    <w:rsid w:val="009E401D"/>
    <w:rsid w:val="009F1EDC"/>
    <w:rsid w:val="009F4F67"/>
    <w:rsid w:val="009F554F"/>
    <w:rsid w:val="009F6C6D"/>
    <w:rsid w:val="00A046A7"/>
    <w:rsid w:val="00A047CC"/>
    <w:rsid w:val="00A069AB"/>
    <w:rsid w:val="00A10A2B"/>
    <w:rsid w:val="00A11252"/>
    <w:rsid w:val="00A15F05"/>
    <w:rsid w:val="00A1768E"/>
    <w:rsid w:val="00A20D94"/>
    <w:rsid w:val="00A22723"/>
    <w:rsid w:val="00A23734"/>
    <w:rsid w:val="00A23ECB"/>
    <w:rsid w:val="00A241B7"/>
    <w:rsid w:val="00A244EE"/>
    <w:rsid w:val="00A24722"/>
    <w:rsid w:val="00A24F36"/>
    <w:rsid w:val="00A25058"/>
    <w:rsid w:val="00A2602C"/>
    <w:rsid w:val="00A32742"/>
    <w:rsid w:val="00A37DE4"/>
    <w:rsid w:val="00A40C52"/>
    <w:rsid w:val="00A45E91"/>
    <w:rsid w:val="00A52ACD"/>
    <w:rsid w:val="00A539D2"/>
    <w:rsid w:val="00A56D23"/>
    <w:rsid w:val="00A659F6"/>
    <w:rsid w:val="00A65F7D"/>
    <w:rsid w:val="00A67A7B"/>
    <w:rsid w:val="00A7105A"/>
    <w:rsid w:val="00A71653"/>
    <w:rsid w:val="00A71A8D"/>
    <w:rsid w:val="00A71FFC"/>
    <w:rsid w:val="00A74566"/>
    <w:rsid w:val="00A74B65"/>
    <w:rsid w:val="00A758D3"/>
    <w:rsid w:val="00A80710"/>
    <w:rsid w:val="00A80BFB"/>
    <w:rsid w:val="00A81F37"/>
    <w:rsid w:val="00A8295F"/>
    <w:rsid w:val="00A844AC"/>
    <w:rsid w:val="00A9042A"/>
    <w:rsid w:val="00A938DB"/>
    <w:rsid w:val="00A95A3E"/>
    <w:rsid w:val="00AA1413"/>
    <w:rsid w:val="00AA162C"/>
    <w:rsid w:val="00AA3A13"/>
    <w:rsid w:val="00AA418C"/>
    <w:rsid w:val="00AA42B5"/>
    <w:rsid w:val="00AA71FF"/>
    <w:rsid w:val="00AB15FF"/>
    <w:rsid w:val="00AB27BF"/>
    <w:rsid w:val="00AB2E79"/>
    <w:rsid w:val="00AB36BD"/>
    <w:rsid w:val="00AB75F9"/>
    <w:rsid w:val="00AC1F10"/>
    <w:rsid w:val="00AC3D5C"/>
    <w:rsid w:val="00AD0A3F"/>
    <w:rsid w:val="00AD425E"/>
    <w:rsid w:val="00AD4588"/>
    <w:rsid w:val="00AD45AB"/>
    <w:rsid w:val="00AE1A5C"/>
    <w:rsid w:val="00AE310A"/>
    <w:rsid w:val="00AE430A"/>
    <w:rsid w:val="00AF2447"/>
    <w:rsid w:val="00AF4F75"/>
    <w:rsid w:val="00AF5C12"/>
    <w:rsid w:val="00AF75CF"/>
    <w:rsid w:val="00B01271"/>
    <w:rsid w:val="00B040F0"/>
    <w:rsid w:val="00B0590D"/>
    <w:rsid w:val="00B05DC3"/>
    <w:rsid w:val="00B102F7"/>
    <w:rsid w:val="00B103D7"/>
    <w:rsid w:val="00B10C85"/>
    <w:rsid w:val="00B144F8"/>
    <w:rsid w:val="00B14979"/>
    <w:rsid w:val="00B15590"/>
    <w:rsid w:val="00B22043"/>
    <w:rsid w:val="00B23881"/>
    <w:rsid w:val="00B253C6"/>
    <w:rsid w:val="00B2628F"/>
    <w:rsid w:val="00B27CEC"/>
    <w:rsid w:val="00B32849"/>
    <w:rsid w:val="00B369AC"/>
    <w:rsid w:val="00B36BB4"/>
    <w:rsid w:val="00B4000E"/>
    <w:rsid w:val="00B40C66"/>
    <w:rsid w:val="00B42F03"/>
    <w:rsid w:val="00B43B96"/>
    <w:rsid w:val="00B47EE9"/>
    <w:rsid w:val="00B51EF6"/>
    <w:rsid w:val="00B53F31"/>
    <w:rsid w:val="00B55915"/>
    <w:rsid w:val="00B62756"/>
    <w:rsid w:val="00B66628"/>
    <w:rsid w:val="00B66B4B"/>
    <w:rsid w:val="00B671BE"/>
    <w:rsid w:val="00B71958"/>
    <w:rsid w:val="00B72731"/>
    <w:rsid w:val="00B72B09"/>
    <w:rsid w:val="00B74D4E"/>
    <w:rsid w:val="00B75869"/>
    <w:rsid w:val="00B75BB7"/>
    <w:rsid w:val="00B766E8"/>
    <w:rsid w:val="00B80FDC"/>
    <w:rsid w:val="00B86A7B"/>
    <w:rsid w:val="00B90107"/>
    <w:rsid w:val="00B904C6"/>
    <w:rsid w:val="00B90605"/>
    <w:rsid w:val="00B9216D"/>
    <w:rsid w:val="00B93B22"/>
    <w:rsid w:val="00B95369"/>
    <w:rsid w:val="00B96FED"/>
    <w:rsid w:val="00BA1C50"/>
    <w:rsid w:val="00BA33AD"/>
    <w:rsid w:val="00BA3905"/>
    <w:rsid w:val="00BB37F6"/>
    <w:rsid w:val="00BB71D6"/>
    <w:rsid w:val="00BC0503"/>
    <w:rsid w:val="00BC4426"/>
    <w:rsid w:val="00BC5449"/>
    <w:rsid w:val="00BC71C0"/>
    <w:rsid w:val="00BD4483"/>
    <w:rsid w:val="00BD57D3"/>
    <w:rsid w:val="00BD66EF"/>
    <w:rsid w:val="00BE11AA"/>
    <w:rsid w:val="00BE50B8"/>
    <w:rsid w:val="00BF03F1"/>
    <w:rsid w:val="00BF2FA8"/>
    <w:rsid w:val="00BF4C84"/>
    <w:rsid w:val="00BF55EB"/>
    <w:rsid w:val="00BF579E"/>
    <w:rsid w:val="00BF5B87"/>
    <w:rsid w:val="00BF7E78"/>
    <w:rsid w:val="00C05569"/>
    <w:rsid w:val="00C0776E"/>
    <w:rsid w:val="00C07C99"/>
    <w:rsid w:val="00C11FC2"/>
    <w:rsid w:val="00C12195"/>
    <w:rsid w:val="00C13CDA"/>
    <w:rsid w:val="00C1499C"/>
    <w:rsid w:val="00C159D7"/>
    <w:rsid w:val="00C21D4C"/>
    <w:rsid w:val="00C21F2C"/>
    <w:rsid w:val="00C2486F"/>
    <w:rsid w:val="00C24B9B"/>
    <w:rsid w:val="00C24DEF"/>
    <w:rsid w:val="00C26B33"/>
    <w:rsid w:val="00C27268"/>
    <w:rsid w:val="00C3126B"/>
    <w:rsid w:val="00C33D25"/>
    <w:rsid w:val="00C3416E"/>
    <w:rsid w:val="00C36B95"/>
    <w:rsid w:val="00C40D6A"/>
    <w:rsid w:val="00C41707"/>
    <w:rsid w:val="00C428C9"/>
    <w:rsid w:val="00C432C1"/>
    <w:rsid w:val="00C44572"/>
    <w:rsid w:val="00C4657D"/>
    <w:rsid w:val="00C5415C"/>
    <w:rsid w:val="00C54E46"/>
    <w:rsid w:val="00C618A0"/>
    <w:rsid w:val="00C61B76"/>
    <w:rsid w:val="00C61C5D"/>
    <w:rsid w:val="00C63936"/>
    <w:rsid w:val="00C65B73"/>
    <w:rsid w:val="00C67810"/>
    <w:rsid w:val="00C748A6"/>
    <w:rsid w:val="00C80CE9"/>
    <w:rsid w:val="00C81348"/>
    <w:rsid w:val="00C82B30"/>
    <w:rsid w:val="00C84AED"/>
    <w:rsid w:val="00C87689"/>
    <w:rsid w:val="00C87FD2"/>
    <w:rsid w:val="00C90AE7"/>
    <w:rsid w:val="00C91885"/>
    <w:rsid w:val="00C92841"/>
    <w:rsid w:val="00C93073"/>
    <w:rsid w:val="00C9711F"/>
    <w:rsid w:val="00C9713D"/>
    <w:rsid w:val="00C9744D"/>
    <w:rsid w:val="00CA03AD"/>
    <w:rsid w:val="00CA643B"/>
    <w:rsid w:val="00CA65AE"/>
    <w:rsid w:val="00CB0724"/>
    <w:rsid w:val="00CB0945"/>
    <w:rsid w:val="00CB0FAC"/>
    <w:rsid w:val="00CB7487"/>
    <w:rsid w:val="00CB75F4"/>
    <w:rsid w:val="00CC0EA1"/>
    <w:rsid w:val="00CC26E8"/>
    <w:rsid w:val="00CC2C45"/>
    <w:rsid w:val="00CC4C42"/>
    <w:rsid w:val="00CC506B"/>
    <w:rsid w:val="00CC5BF0"/>
    <w:rsid w:val="00CC6DB9"/>
    <w:rsid w:val="00CC7F44"/>
    <w:rsid w:val="00CD10FB"/>
    <w:rsid w:val="00CD3646"/>
    <w:rsid w:val="00CD46A5"/>
    <w:rsid w:val="00CE0B30"/>
    <w:rsid w:val="00CE1DEC"/>
    <w:rsid w:val="00CE4CBC"/>
    <w:rsid w:val="00CE6C8B"/>
    <w:rsid w:val="00CF081F"/>
    <w:rsid w:val="00CF3059"/>
    <w:rsid w:val="00CF4B6B"/>
    <w:rsid w:val="00D005A7"/>
    <w:rsid w:val="00D01BDF"/>
    <w:rsid w:val="00D036F3"/>
    <w:rsid w:val="00D05E4F"/>
    <w:rsid w:val="00D064C8"/>
    <w:rsid w:val="00D10416"/>
    <w:rsid w:val="00D12DCD"/>
    <w:rsid w:val="00D13A3B"/>
    <w:rsid w:val="00D15807"/>
    <w:rsid w:val="00D17A25"/>
    <w:rsid w:val="00D21E49"/>
    <w:rsid w:val="00D22112"/>
    <w:rsid w:val="00D22144"/>
    <w:rsid w:val="00D2340C"/>
    <w:rsid w:val="00D238D2"/>
    <w:rsid w:val="00D24FE8"/>
    <w:rsid w:val="00D2527E"/>
    <w:rsid w:val="00D2763C"/>
    <w:rsid w:val="00D3014A"/>
    <w:rsid w:val="00D30A3A"/>
    <w:rsid w:val="00D30FC0"/>
    <w:rsid w:val="00D33F34"/>
    <w:rsid w:val="00D430C4"/>
    <w:rsid w:val="00D4376C"/>
    <w:rsid w:val="00D4544D"/>
    <w:rsid w:val="00D46D5F"/>
    <w:rsid w:val="00D47CDD"/>
    <w:rsid w:val="00D50237"/>
    <w:rsid w:val="00D51AA6"/>
    <w:rsid w:val="00D52166"/>
    <w:rsid w:val="00D54927"/>
    <w:rsid w:val="00D55579"/>
    <w:rsid w:val="00D574ED"/>
    <w:rsid w:val="00D57DA5"/>
    <w:rsid w:val="00D6046C"/>
    <w:rsid w:val="00D729D5"/>
    <w:rsid w:val="00D737EB"/>
    <w:rsid w:val="00D777E3"/>
    <w:rsid w:val="00D830E3"/>
    <w:rsid w:val="00D87AD9"/>
    <w:rsid w:val="00D93134"/>
    <w:rsid w:val="00D93B27"/>
    <w:rsid w:val="00D96967"/>
    <w:rsid w:val="00DA3955"/>
    <w:rsid w:val="00DA50BD"/>
    <w:rsid w:val="00DA6D18"/>
    <w:rsid w:val="00DB0448"/>
    <w:rsid w:val="00DB588A"/>
    <w:rsid w:val="00DB5DC4"/>
    <w:rsid w:val="00DB6EDA"/>
    <w:rsid w:val="00DC0145"/>
    <w:rsid w:val="00DC3F30"/>
    <w:rsid w:val="00DC4997"/>
    <w:rsid w:val="00DC6973"/>
    <w:rsid w:val="00DC7C04"/>
    <w:rsid w:val="00DD24DD"/>
    <w:rsid w:val="00DD2545"/>
    <w:rsid w:val="00DD2BEF"/>
    <w:rsid w:val="00DD4DB0"/>
    <w:rsid w:val="00DD505B"/>
    <w:rsid w:val="00DE350F"/>
    <w:rsid w:val="00DE38C5"/>
    <w:rsid w:val="00DE4138"/>
    <w:rsid w:val="00DE4222"/>
    <w:rsid w:val="00DE4888"/>
    <w:rsid w:val="00DE56BB"/>
    <w:rsid w:val="00DE789B"/>
    <w:rsid w:val="00DF147F"/>
    <w:rsid w:val="00DF31F0"/>
    <w:rsid w:val="00DF48C1"/>
    <w:rsid w:val="00DF59B5"/>
    <w:rsid w:val="00E00866"/>
    <w:rsid w:val="00E0107B"/>
    <w:rsid w:val="00E0489E"/>
    <w:rsid w:val="00E06139"/>
    <w:rsid w:val="00E07CC8"/>
    <w:rsid w:val="00E10778"/>
    <w:rsid w:val="00E139E6"/>
    <w:rsid w:val="00E15589"/>
    <w:rsid w:val="00E16338"/>
    <w:rsid w:val="00E17905"/>
    <w:rsid w:val="00E20CA3"/>
    <w:rsid w:val="00E20FA4"/>
    <w:rsid w:val="00E22248"/>
    <w:rsid w:val="00E23040"/>
    <w:rsid w:val="00E240F0"/>
    <w:rsid w:val="00E24483"/>
    <w:rsid w:val="00E27178"/>
    <w:rsid w:val="00E30045"/>
    <w:rsid w:val="00E307A0"/>
    <w:rsid w:val="00E30F51"/>
    <w:rsid w:val="00E32DD6"/>
    <w:rsid w:val="00E34566"/>
    <w:rsid w:val="00E35AF4"/>
    <w:rsid w:val="00E40161"/>
    <w:rsid w:val="00E40D64"/>
    <w:rsid w:val="00E40F5A"/>
    <w:rsid w:val="00E41080"/>
    <w:rsid w:val="00E41491"/>
    <w:rsid w:val="00E43851"/>
    <w:rsid w:val="00E445E1"/>
    <w:rsid w:val="00E44D05"/>
    <w:rsid w:val="00E46807"/>
    <w:rsid w:val="00E47A4A"/>
    <w:rsid w:val="00E47C85"/>
    <w:rsid w:val="00E47E0C"/>
    <w:rsid w:val="00E5037A"/>
    <w:rsid w:val="00E5246F"/>
    <w:rsid w:val="00E55400"/>
    <w:rsid w:val="00E55CE1"/>
    <w:rsid w:val="00E60B2F"/>
    <w:rsid w:val="00E65307"/>
    <w:rsid w:val="00E67448"/>
    <w:rsid w:val="00E676B3"/>
    <w:rsid w:val="00E6787B"/>
    <w:rsid w:val="00E70B30"/>
    <w:rsid w:val="00E70C3A"/>
    <w:rsid w:val="00E728C3"/>
    <w:rsid w:val="00E74F3B"/>
    <w:rsid w:val="00E772FF"/>
    <w:rsid w:val="00E815A9"/>
    <w:rsid w:val="00E81CB0"/>
    <w:rsid w:val="00E83340"/>
    <w:rsid w:val="00E83884"/>
    <w:rsid w:val="00E87A1F"/>
    <w:rsid w:val="00E951D0"/>
    <w:rsid w:val="00EA13AA"/>
    <w:rsid w:val="00EA76B3"/>
    <w:rsid w:val="00EB0DF6"/>
    <w:rsid w:val="00EB25D3"/>
    <w:rsid w:val="00EB2A72"/>
    <w:rsid w:val="00EB2AB6"/>
    <w:rsid w:val="00EB6096"/>
    <w:rsid w:val="00EB794F"/>
    <w:rsid w:val="00EC05E7"/>
    <w:rsid w:val="00EC2B2C"/>
    <w:rsid w:val="00EC322E"/>
    <w:rsid w:val="00EC48EC"/>
    <w:rsid w:val="00EC6216"/>
    <w:rsid w:val="00EC7F0B"/>
    <w:rsid w:val="00ED0216"/>
    <w:rsid w:val="00ED282B"/>
    <w:rsid w:val="00ED5BC1"/>
    <w:rsid w:val="00ED6581"/>
    <w:rsid w:val="00EE259D"/>
    <w:rsid w:val="00EE3AA7"/>
    <w:rsid w:val="00EE53A2"/>
    <w:rsid w:val="00EE5E97"/>
    <w:rsid w:val="00EE6463"/>
    <w:rsid w:val="00EE68A7"/>
    <w:rsid w:val="00EF3F81"/>
    <w:rsid w:val="00F03BFB"/>
    <w:rsid w:val="00F03EA0"/>
    <w:rsid w:val="00F05852"/>
    <w:rsid w:val="00F075A9"/>
    <w:rsid w:val="00F12658"/>
    <w:rsid w:val="00F16C12"/>
    <w:rsid w:val="00F17901"/>
    <w:rsid w:val="00F23A7A"/>
    <w:rsid w:val="00F33414"/>
    <w:rsid w:val="00F3580F"/>
    <w:rsid w:val="00F40FAE"/>
    <w:rsid w:val="00F41BBA"/>
    <w:rsid w:val="00F46795"/>
    <w:rsid w:val="00F46C30"/>
    <w:rsid w:val="00F4721D"/>
    <w:rsid w:val="00F51035"/>
    <w:rsid w:val="00F52999"/>
    <w:rsid w:val="00F52E35"/>
    <w:rsid w:val="00F55069"/>
    <w:rsid w:val="00F566C1"/>
    <w:rsid w:val="00F6055A"/>
    <w:rsid w:val="00F72861"/>
    <w:rsid w:val="00F73C04"/>
    <w:rsid w:val="00F755E4"/>
    <w:rsid w:val="00F75DC1"/>
    <w:rsid w:val="00F767F8"/>
    <w:rsid w:val="00F81BDA"/>
    <w:rsid w:val="00F834F1"/>
    <w:rsid w:val="00F87426"/>
    <w:rsid w:val="00F87689"/>
    <w:rsid w:val="00F87B69"/>
    <w:rsid w:val="00F94466"/>
    <w:rsid w:val="00F95DA0"/>
    <w:rsid w:val="00F9783D"/>
    <w:rsid w:val="00FA5868"/>
    <w:rsid w:val="00FB1F3B"/>
    <w:rsid w:val="00FB2B82"/>
    <w:rsid w:val="00FB519A"/>
    <w:rsid w:val="00FB6F12"/>
    <w:rsid w:val="00FC093D"/>
    <w:rsid w:val="00FC19DE"/>
    <w:rsid w:val="00FC2687"/>
    <w:rsid w:val="00FC42E3"/>
    <w:rsid w:val="00FC627A"/>
    <w:rsid w:val="00FC75E0"/>
    <w:rsid w:val="00FD1F25"/>
    <w:rsid w:val="00FD321E"/>
    <w:rsid w:val="00FD3230"/>
    <w:rsid w:val="00FD71E7"/>
    <w:rsid w:val="00FD7B7A"/>
    <w:rsid w:val="00FE2EBA"/>
    <w:rsid w:val="00FE5A24"/>
    <w:rsid w:val="00FF182C"/>
    <w:rsid w:val="00FF1C10"/>
    <w:rsid w:val="00FF27A4"/>
    <w:rsid w:val="00FF5219"/>
    <w:rsid w:val="00FF79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123E15"/>
  <w15:docId w15:val="{65877755-50DA-424D-8A57-A4A6D8977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725E2"/>
    <w:rPr>
      <w:sz w:val="22"/>
      <w:szCs w:val="22"/>
      <w:lang w:val="en-US"/>
    </w:rPr>
  </w:style>
  <w:style w:type="paragraph" w:styleId="Nagwek1">
    <w:name w:val="heading 1"/>
    <w:aliases w:val="Rep Heading 1 Zchn Zchn"/>
    <w:basedOn w:val="RepStandard"/>
    <w:next w:val="RepStandard"/>
    <w:link w:val="Nagwek1Znak"/>
    <w:uiPriority w:val="9"/>
    <w:qFormat/>
    <w:rsid w:val="008725E2"/>
    <w:pPr>
      <w:numPr>
        <w:numId w:val="3"/>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uiPriority w:val="9"/>
    <w:qFormat/>
    <w:rsid w:val="008725E2"/>
    <w:pPr>
      <w:keepNext/>
      <w:numPr>
        <w:ilvl w:val="1"/>
        <w:numId w:val="3"/>
      </w:numPr>
      <w:spacing w:before="480" w:after="240"/>
      <w:outlineLvl w:val="1"/>
    </w:pPr>
    <w:rPr>
      <w:b/>
      <w:bCs/>
      <w:sz w:val="24"/>
      <w:szCs w:val="24"/>
    </w:rPr>
  </w:style>
  <w:style w:type="paragraph" w:styleId="Nagwek3">
    <w:name w:val="heading 3"/>
    <w:aliases w:val="Rep Heading 3"/>
    <w:basedOn w:val="RepStandard"/>
    <w:next w:val="RepStandard"/>
    <w:link w:val="Nagwek3Znak"/>
    <w:uiPriority w:val="9"/>
    <w:qFormat/>
    <w:rsid w:val="008725E2"/>
    <w:pPr>
      <w:keepNext/>
      <w:numPr>
        <w:ilvl w:val="2"/>
        <w:numId w:val="3"/>
      </w:numPr>
      <w:tabs>
        <w:tab w:val="clear" w:pos="1985"/>
        <w:tab w:val="num" w:pos="1417"/>
      </w:tabs>
      <w:suppressAutoHyphens/>
      <w:spacing w:before="480" w:after="240"/>
      <w:ind w:left="1417"/>
      <w:outlineLvl w:val="2"/>
    </w:pPr>
    <w:rPr>
      <w:rFonts w:cs="Tahoma"/>
      <w:b/>
      <w:bCs/>
      <w:kern w:val="24"/>
      <w:sz w:val="24"/>
      <w:szCs w:val="28"/>
    </w:rPr>
  </w:style>
  <w:style w:type="paragraph" w:styleId="Nagwek4">
    <w:name w:val="heading 4"/>
    <w:aliases w:val="Rep Heading 4"/>
    <w:basedOn w:val="RepStandard"/>
    <w:next w:val="RepStandard"/>
    <w:link w:val="Nagwek4Znak"/>
    <w:uiPriority w:val="9"/>
    <w:qFormat/>
    <w:rsid w:val="008725E2"/>
    <w:pPr>
      <w:keepNext/>
      <w:numPr>
        <w:ilvl w:val="3"/>
        <w:numId w:val="3"/>
      </w:numPr>
      <w:spacing w:before="480" w:after="240"/>
      <w:outlineLvl w:val="3"/>
    </w:pPr>
    <w:rPr>
      <w:b/>
      <w:noProof/>
      <w:sz w:val="24"/>
      <w:szCs w:val="24"/>
      <w:lang w:val="de-DE"/>
    </w:rPr>
  </w:style>
  <w:style w:type="paragraph" w:styleId="Nagwek5">
    <w:name w:val="heading 5"/>
    <w:basedOn w:val="Normalny"/>
    <w:next w:val="Normalny"/>
    <w:link w:val="Nagwek5Znak"/>
    <w:uiPriority w:val="9"/>
    <w:qFormat/>
    <w:rsid w:val="008725E2"/>
    <w:pPr>
      <w:spacing w:before="240" w:after="60"/>
      <w:outlineLvl w:val="4"/>
    </w:pPr>
    <w:rPr>
      <w:rFonts w:ascii="Arial" w:hAnsi="Arial"/>
      <w:noProof/>
      <w:szCs w:val="20"/>
      <w:lang w:val="de-DE"/>
    </w:rPr>
  </w:style>
  <w:style w:type="paragraph" w:styleId="Nagwek6">
    <w:name w:val="heading 6"/>
    <w:basedOn w:val="Normalny"/>
    <w:next w:val="Normalny"/>
    <w:link w:val="Nagwek6Znak"/>
    <w:uiPriority w:val="9"/>
    <w:qFormat/>
    <w:rsid w:val="008725E2"/>
    <w:pPr>
      <w:spacing w:before="240" w:after="60"/>
      <w:outlineLvl w:val="5"/>
    </w:pPr>
    <w:rPr>
      <w:rFonts w:ascii="Arial" w:hAnsi="Arial"/>
      <w:noProof/>
      <w:szCs w:val="20"/>
      <w:lang w:val="de-DE"/>
    </w:rPr>
  </w:style>
  <w:style w:type="paragraph" w:styleId="Nagwek7">
    <w:name w:val="heading 7"/>
    <w:basedOn w:val="Normalny"/>
    <w:next w:val="Normalny"/>
    <w:link w:val="Nagwek7Znak"/>
    <w:uiPriority w:val="9"/>
    <w:qFormat/>
    <w:rsid w:val="008725E2"/>
    <w:pPr>
      <w:spacing w:before="240" w:after="60"/>
      <w:outlineLvl w:val="6"/>
    </w:pPr>
    <w:rPr>
      <w:rFonts w:ascii="Arial" w:hAnsi="Arial"/>
      <w:noProof/>
      <w:szCs w:val="20"/>
      <w:lang w:val="de-DE"/>
    </w:rPr>
  </w:style>
  <w:style w:type="paragraph" w:styleId="Nagwek8">
    <w:name w:val="heading 8"/>
    <w:basedOn w:val="Normalny"/>
    <w:next w:val="Normalny"/>
    <w:link w:val="Nagwek8Znak"/>
    <w:uiPriority w:val="9"/>
    <w:qFormat/>
    <w:rsid w:val="008725E2"/>
    <w:pPr>
      <w:spacing w:before="240" w:after="60"/>
      <w:outlineLvl w:val="7"/>
    </w:pPr>
    <w:rPr>
      <w:rFonts w:ascii="Arial" w:hAnsi="Arial"/>
      <w:noProof/>
      <w:szCs w:val="20"/>
      <w:lang w:val="de-DE"/>
    </w:rPr>
  </w:style>
  <w:style w:type="paragraph" w:styleId="Nagwek9">
    <w:name w:val="heading 9"/>
    <w:aliases w:val="Heading 9 Figure,Heading 9 Table"/>
    <w:basedOn w:val="Normalny"/>
    <w:next w:val="Normalny"/>
    <w:link w:val="Nagwek9Znak"/>
    <w:uiPriority w:val="9"/>
    <w:qFormat/>
    <w:rsid w:val="008725E2"/>
    <w:pPr>
      <w:spacing w:before="240" w:after="60"/>
      <w:outlineLvl w:val="8"/>
    </w:pPr>
    <w:rPr>
      <w:rFonts w:ascii="Arial" w:hAnsi="Arial"/>
      <w:noProof/>
      <w:szCs w:val="20"/>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ep Heading 1 Zchn Zchn Znak"/>
    <w:link w:val="Nagwek1"/>
    <w:uiPriority w:val="9"/>
    <w:locked/>
    <w:rsid w:val="008725E2"/>
    <w:rPr>
      <w:rFonts w:eastAsia="MS Mincho"/>
      <w:b/>
      <w:bCs/>
      <w:sz w:val="28"/>
      <w:szCs w:val="28"/>
      <w:lang w:val="en-GB"/>
    </w:rPr>
  </w:style>
  <w:style w:type="character" w:customStyle="1" w:styleId="Nagwek2Znak">
    <w:name w:val="Nagłówek 2 Znak"/>
    <w:aliases w:val="Rep Heading 2 Znak,Header 1 Znak"/>
    <w:link w:val="Nagwek2"/>
    <w:uiPriority w:val="9"/>
    <w:locked/>
    <w:rsid w:val="008D2FEC"/>
    <w:rPr>
      <w:b/>
      <w:bCs/>
      <w:sz w:val="24"/>
      <w:szCs w:val="24"/>
      <w:lang w:val="en-GB"/>
    </w:rPr>
  </w:style>
  <w:style w:type="character" w:customStyle="1" w:styleId="Nagwek3Znak">
    <w:name w:val="Nagłówek 3 Znak"/>
    <w:aliases w:val="Rep Heading 3 Znak"/>
    <w:link w:val="Nagwek3"/>
    <w:uiPriority w:val="9"/>
    <w:locked/>
    <w:rsid w:val="00C81348"/>
    <w:rPr>
      <w:rFonts w:cs="Tahoma"/>
      <w:b/>
      <w:bCs/>
      <w:kern w:val="24"/>
      <w:sz w:val="24"/>
      <w:szCs w:val="28"/>
      <w:lang w:val="en-GB"/>
    </w:rPr>
  </w:style>
  <w:style w:type="character" w:customStyle="1" w:styleId="Nagwek4Znak">
    <w:name w:val="Nagłówek 4 Znak"/>
    <w:aliases w:val="Rep Heading 4 Znak"/>
    <w:link w:val="Nagwek4"/>
    <w:uiPriority w:val="9"/>
    <w:locked/>
    <w:rsid w:val="00C81348"/>
    <w:rPr>
      <w:b/>
      <w:noProof/>
      <w:sz w:val="24"/>
      <w:szCs w:val="24"/>
    </w:rPr>
  </w:style>
  <w:style w:type="character" w:customStyle="1" w:styleId="Nagwek5Znak">
    <w:name w:val="Nagłówek 5 Znak"/>
    <w:link w:val="Nagwek5"/>
    <w:uiPriority w:val="9"/>
    <w:locked/>
    <w:rsid w:val="00C81348"/>
    <w:rPr>
      <w:rFonts w:ascii="Arial" w:hAnsi="Arial"/>
      <w:noProof/>
      <w:sz w:val="22"/>
    </w:rPr>
  </w:style>
  <w:style w:type="character" w:customStyle="1" w:styleId="Nagwek6Znak">
    <w:name w:val="Nagłówek 6 Znak"/>
    <w:link w:val="Nagwek6"/>
    <w:uiPriority w:val="9"/>
    <w:locked/>
    <w:rsid w:val="00C81348"/>
    <w:rPr>
      <w:rFonts w:ascii="Arial" w:hAnsi="Arial"/>
      <w:noProof/>
      <w:sz w:val="22"/>
    </w:rPr>
  </w:style>
  <w:style w:type="character" w:customStyle="1" w:styleId="Nagwek7Znak">
    <w:name w:val="Nagłówek 7 Znak"/>
    <w:link w:val="Nagwek7"/>
    <w:uiPriority w:val="9"/>
    <w:locked/>
    <w:rsid w:val="00C81348"/>
    <w:rPr>
      <w:rFonts w:ascii="Arial" w:hAnsi="Arial"/>
      <w:noProof/>
      <w:sz w:val="22"/>
    </w:rPr>
  </w:style>
  <w:style w:type="character" w:customStyle="1" w:styleId="Nagwek8Znak">
    <w:name w:val="Nagłówek 8 Znak"/>
    <w:link w:val="Nagwek8"/>
    <w:uiPriority w:val="9"/>
    <w:locked/>
    <w:rsid w:val="00C81348"/>
    <w:rPr>
      <w:rFonts w:ascii="Arial" w:hAnsi="Arial"/>
      <w:noProof/>
      <w:sz w:val="22"/>
    </w:rPr>
  </w:style>
  <w:style w:type="character" w:customStyle="1" w:styleId="Nagwek9Znak">
    <w:name w:val="Nagłówek 9 Znak"/>
    <w:aliases w:val="Heading 9 Figure Znak,Heading 9 Table Znak"/>
    <w:link w:val="Nagwek9"/>
    <w:uiPriority w:val="9"/>
    <w:locked/>
    <w:rsid w:val="00C81348"/>
    <w:rPr>
      <w:rFonts w:ascii="Arial" w:hAnsi="Arial"/>
      <w:noProof/>
      <w:sz w:val="22"/>
    </w:rPr>
  </w:style>
  <w:style w:type="paragraph" w:styleId="Tekstpodstawowy2">
    <w:name w:val="Body Text 2"/>
    <w:basedOn w:val="Normalny"/>
    <w:link w:val="Tekstpodstawowy2Znak"/>
    <w:uiPriority w:val="99"/>
    <w:semiHidden/>
    <w:rsid w:val="008725E2"/>
    <w:pPr>
      <w:spacing w:after="120" w:line="480" w:lineRule="auto"/>
    </w:pPr>
  </w:style>
  <w:style w:type="character" w:customStyle="1" w:styleId="Tekstpodstawowy2Znak">
    <w:name w:val="Tekst podstawowy 2 Znak"/>
    <w:link w:val="Tekstpodstawowy2"/>
    <w:uiPriority w:val="99"/>
    <w:semiHidden/>
    <w:locked/>
    <w:rsid w:val="00C81348"/>
    <w:rPr>
      <w:sz w:val="22"/>
      <w:lang w:val="en-US"/>
    </w:rPr>
  </w:style>
  <w:style w:type="paragraph" w:styleId="Tekstpodstawowy">
    <w:name w:val="Body Text"/>
    <w:aliases w:val="style5"/>
    <w:basedOn w:val="Normalny"/>
    <w:link w:val="TekstpodstawowyZnak"/>
    <w:uiPriority w:val="99"/>
    <w:semiHidden/>
    <w:rsid w:val="008725E2"/>
    <w:pPr>
      <w:spacing w:after="120"/>
    </w:pPr>
  </w:style>
  <w:style w:type="character" w:customStyle="1" w:styleId="TekstpodstawowyZnak">
    <w:name w:val="Tekst podstawowy Znak"/>
    <w:aliases w:val="style5 Znak"/>
    <w:link w:val="Tekstpodstawowy"/>
    <w:uiPriority w:val="99"/>
    <w:semiHidden/>
    <w:locked/>
    <w:rsid w:val="00C81348"/>
    <w:rPr>
      <w:sz w:val="22"/>
      <w:lang w:val="en-US"/>
    </w:rPr>
  </w:style>
  <w:style w:type="paragraph" w:styleId="Spistreci4">
    <w:name w:val="toc 4"/>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495F42"/>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495F42"/>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495F42"/>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495F42"/>
    <w:pPr>
      <w:ind w:left="880"/>
    </w:pPr>
    <w:rPr>
      <w:sz w:val="18"/>
      <w:szCs w:val="21"/>
    </w:rPr>
  </w:style>
  <w:style w:type="paragraph" w:styleId="Spistreci6">
    <w:name w:val="toc 6"/>
    <w:basedOn w:val="Normalny"/>
    <w:next w:val="Normalny"/>
    <w:autoRedefine/>
    <w:uiPriority w:val="39"/>
    <w:semiHidden/>
    <w:rsid w:val="008725E2"/>
    <w:pPr>
      <w:ind w:left="1100"/>
    </w:pPr>
    <w:rPr>
      <w:sz w:val="18"/>
      <w:szCs w:val="21"/>
    </w:rPr>
  </w:style>
  <w:style w:type="paragraph" w:styleId="Spistreci7">
    <w:name w:val="toc 7"/>
    <w:basedOn w:val="Normalny"/>
    <w:next w:val="Normalny"/>
    <w:autoRedefine/>
    <w:uiPriority w:val="39"/>
    <w:semiHidden/>
    <w:rsid w:val="008725E2"/>
    <w:pPr>
      <w:ind w:left="1320"/>
    </w:pPr>
    <w:rPr>
      <w:sz w:val="18"/>
      <w:szCs w:val="21"/>
    </w:rPr>
  </w:style>
  <w:style w:type="paragraph" w:styleId="Spistreci8">
    <w:name w:val="toc 8"/>
    <w:basedOn w:val="Normalny"/>
    <w:next w:val="Normalny"/>
    <w:autoRedefine/>
    <w:uiPriority w:val="39"/>
    <w:semiHidden/>
    <w:rsid w:val="008725E2"/>
    <w:pPr>
      <w:ind w:left="1540"/>
    </w:pPr>
    <w:rPr>
      <w:sz w:val="18"/>
      <w:szCs w:val="21"/>
    </w:rPr>
  </w:style>
  <w:style w:type="paragraph" w:styleId="Spistreci9">
    <w:name w:val="toc 9"/>
    <w:basedOn w:val="Normalny"/>
    <w:next w:val="Normalny"/>
    <w:autoRedefine/>
    <w:uiPriority w:val="39"/>
    <w:semiHidden/>
    <w:rsid w:val="008725E2"/>
    <w:pPr>
      <w:ind w:left="1760"/>
    </w:pPr>
    <w:rPr>
      <w:sz w:val="18"/>
      <w:szCs w:val="21"/>
    </w:rPr>
  </w:style>
  <w:style w:type="character" w:styleId="Hipercze">
    <w:name w:val="Hyperlink"/>
    <w:uiPriority w:val="99"/>
    <w:rsid w:val="008725E2"/>
    <w:rPr>
      <w:color w:val="0000FF"/>
      <w:u w:val="single"/>
    </w:rPr>
  </w:style>
  <w:style w:type="paragraph" w:styleId="Nagwek">
    <w:name w:val="header"/>
    <w:aliases w:val="OECD-Kopfzeile,test,header protocols"/>
    <w:basedOn w:val="Normalny"/>
    <w:link w:val="NagwekZnak"/>
    <w:uiPriority w:val="99"/>
    <w:semiHidden/>
    <w:rsid w:val="008725E2"/>
    <w:pPr>
      <w:tabs>
        <w:tab w:val="center" w:pos="4536"/>
        <w:tab w:val="right" w:pos="9072"/>
      </w:tabs>
    </w:pPr>
  </w:style>
  <w:style w:type="character" w:customStyle="1" w:styleId="NagwekZnak">
    <w:name w:val="Nagłówek Znak"/>
    <w:aliases w:val="OECD-Kopfzeile Znak,test Znak,header protocols Znak"/>
    <w:link w:val="Nagwek"/>
    <w:uiPriority w:val="99"/>
    <w:semiHidden/>
    <w:locked/>
    <w:rsid w:val="008D2FEC"/>
    <w:rPr>
      <w:sz w:val="22"/>
      <w:lang w:val="en-US"/>
    </w:rPr>
  </w:style>
  <w:style w:type="paragraph" w:styleId="Stopka">
    <w:name w:val="footer"/>
    <w:basedOn w:val="Normalny"/>
    <w:link w:val="StopkaZnak"/>
    <w:uiPriority w:val="99"/>
    <w:semiHidden/>
    <w:rsid w:val="008725E2"/>
    <w:pPr>
      <w:tabs>
        <w:tab w:val="center" w:pos="4536"/>
        <w:tab w:val="right" w:pos="9072"/>
      </w:tabs>
    </w:pPr>
  </w:style>
  <w:style w:type="character" w:customStyle="1" w:styleId="StopkaZnak">
    <w:name w:val="Stopka Znak"/>
    <w:link w:val="Stopka"/>
    <w:uiPriority w:val="99"/>
    <w:semiHidden/>
    <w:locked/>
    <w:rsid w:val="00C81348"/>
    <w:rPr>
      <w:sz w:val="22"/>
      <w:lang w:val="en-US"/>
    </w:rPr>
  </w:style>
  <w:style w:type="character" w:styleId="Numerstrony">
    <w:name w:val="page number"/>
    <w:uiPriority w:val="99"/>
    <w:semiHidden/>
    <w:rsid w:val="008725E2"/>
    <w:rPr>
      <w:rFonts w:cs="Times New Roman"/>
    </w:rPr>
  </w:style>
  <w:style w:type="paragraph" w:styleId="Tekstdymka">
    <w:name w:val="Balloon Text"/>
    <w:basedOn w:val="Normalny"/>
    <w:link w:val="TekstdymkaZnak"/>
    <w:uiPriority w:val="99"/>
    <w:semiHidden/>
    <w:rsid w:val="008725E2"/>
    <w:rPr>
      <w:rFonts w:ascii="Tahoma" w:hAnsi="Tahoma" w:cs="Tahoma"/>
      <w:sz w:val="16"/>
      <w:szCs w:val="16"/>
    </w:rPr>
  </w:style>
  <w:style w:type="character" w:customStyle="1" w:styleId="TekstdymkaZnak">
    <w:name w:val="Tekst dymka Znak"/>
    <w:link w:val="Tekstdymka"/>
    <w:uiPriority w:val="99"/>
    <w:semiHidden/>
    <w:locked/>
    <w:rsid w:val="00F3580F"/>
    <w:rPr>
      <w:rFonts w:ascii="Tahoma" w:hAnsi="Tahoma"/>
      <w:sz w:val="16"/>
      <w:lang w:val="en-US"/>
    </w:rPr>
  </w:style>
  <w:style w:type="character" w:customStyle="1" w:styleId="RepTableZchn">
    <w:name w:val="Rep Table Zchn"/>
    <w:link w:val="RepTable"/>
    <w:locked/>
    <w:rsid w:val="008725E2"/>
    <w:rPr>
      <w:noProof/>
      <w:sz w:val="22"/>
      <w:lang w:val="en-GB"/>
    </w:rPr>
  </w:style>
  <w:style w:type="character" w:customStyle="1" w:styleId="RepBullet1Zchn">
    <w:name w:val="Rep Bullet 1 Zchn"/>
    <w:link w:val="RepBullet1"/>
    <w:locked/>
    <w:rsid w:val="00B01271"/>
    <w:rPr>
      <w:sz w:val="22"/>
      <w:szCs w:val="22"/>
    </w:rPr>
  </w:style>
  <w:style w:type="character" w:customStyle="1" w:styleId="RepBullet2Zchn">
    <w:name w:val="Rep Bullet 2 Zchn"/>
    <w:link w:val="RepBullet2"/>
    <w:locked/>
    <w:rsid w:val="00B01271"/>
    <w:rPr>
      <w:sz w:val="22"/>
      <w:szCs w:val="22"/>
      <w:lang w:val="en-GB"/>
    </w:rPr>
  </w:style>
  <w:style w:type="character" w:customStyle="1" w:styleId="RepLabelZchn">
    <w:name w:val="Rep Label Zchn"/>
    <w:link w:val="RepLabel"/>
    <w:locked/>
    <w:rsid w:val="008725E2"/>
    <w:rPr>
      <w:b/>
      <w:sz w:val="22"/>
      <w:lang w:val="en-GB"/>
    </w:rPr>
  </w:style>
  <w:style w:type="character" w:customStyle="1" w:styleId="RepPageHeaderZchn">
    <w:name w:val="Rep Page Header Zchn"/>
    <w:link w:val="RepPageHeader"/>
    <w:locked/>
    <w:rsid w:val="008725E2"/>
    <w:rPr>
      <w:rFonts w:cs="Times New Roman"/>
      <w:sz w:val="22"/>
      <w:szCs w:val="22"/>
      <w:lang w:val="en-GB"/>
    </w:rPr>
  </w:style>
  <w:style w:type="character" w:customStyle="1" w:styleId="RepPageFooterZchn">
    <w:name w:val="Rep Page Footer Zchn"/>
    <w:link w:val="RepPageFooter"/>
    <w:locked/>
    <w:rsid w:val="008725E2"/>
  </w:style>
  <w:style w:type="character" w:styleId="Odwoaniedokomentarza">
    <w:name w:val="annotation reference"/>
    <w:uiPriority w:val="99"/>
    <w:semiHidden/>
    <w:rsid w:val="008725E2"/>
    <w:rPr>
      <w:sz w:val="16"/>
    </w:rPr>
  </w:style>
  <w:style w:type="table" w:styleId="Tabela-Siatka">
    <w:name w:val="Table Grid"/>
    <w:basedOn w:val="Standardowy"/>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ECD-BASIS-TEXT">
    <w:name w:val="OECD-BASIS-TEXT"/>
    <w:link w:val="OECD-BASIS-TEXTChar"/>
    <w:rsid w:val="00F9783D"/>
    <w:pPr>
      <w:tabs>
        <w:tab w:val="left" w:pos="720"/>
      </w:tabs>
      <w:spacing w:line="280" w:lineRule="exact"/>
      <w:jc w:val="both"/>
    </w:pPr>
    <w:rPr>
      <w:color w:val="000000"/>
      <w:sz w:val="22"/>
      <w:szCs w:val="22"/>
      <w:lang w:val="en-GB" w:eastAsia="en-US"/>
    </w:rPr>
  </w:style>
  <w:style w:type="character" w:styleId="Odwoanieprzypisudolnego">
    <w:name w:val="footnote reference"/>
    <w:uiPriority w:val="99"/>
    <w:semiHidden/>
    <w:rsid w:val="007F6EFF"/>
    <w:rPr>
      <w:vertAlign w:val="superscript"/>
    </w:rPr>
  </w:style>
  <w:style w:type="character" w:customStyle="1" w:styleId="OECD-BASIS-TEXTChar">
    <w:name w:val="OECD-BASIS-TEXT Char"/>
    <w:link w:val="OECD-BASIS-TEXT"/>
    <w:locked/>
    <w:rsid w:val="00F9783D"/>
    <w:rPr>
      <w:color w:val="000000"/>
      <w:sz w:val="22"/>
      <w:lang w:val="en-GB" w:eastAsia="en-US"/>
    </w:rPr>
  </w:style>
  <w:style w:type="paragraph" w:customStyle="1" w:styleId="RepEditorNotes">
    <w:name w:val="Rep Editor Note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Bayer Caption"/>
    <w:basedOn w:val="Normalny"/>
    <w:next w:val="Normalny"/>
    <w:link w:val="LegendaZnak"/>
    <w:uiPriority w:val="35"/>
    <w:qFormat/>
    <w:rsid w:val="008725E2"/>
    <w:rPr>
      <w:b/>
      <w:bCs/>
      <w:sz w:val="20"/>
      <w:szCs w:val="20"/>
    </w:rPr>
  </w:style>
  <w:style w:type="paragraph" w:customStyle="1" w:styleId="RepStandard">
    <w:name w:val="Rep Standard"/>
    <w:link w:val="RepStandardZchnZchn"/>
    <w:qFormat/>
    <w:rsid w:val="008725E2"/>
    <w:pPr>
      <w:widowControl w:val="0"/>
      <w:jc w:val="both"/>
    </w:pPr>
    <w:rPr>
      <w:sz w:val="22"/>
      <w:szCs w:val="22"/>
      <w:lang w:val="en-GB"/>
    </w:rPr>
  </w:style>
  <w:style w:type="character" w:customStyle="1" w:styleId="RepStandardZchnZchn">
    <w:name w:val="Rep Standard Zchn Zchn"/>
    <w:link w:val="RepStandard"/>
    <w:qFormat/>
    <w:locked/>
    <w:rsid w:val="008725E2"/>
    <w:rPr>
      <w:sz w:val="22"/>
      <w:lang w:val="en-GB"/>
    </w:rPr>
  </w:style>
  <w:style w:type="paragraph" w:customStyle="1" w:styleId="RepTable">
    <w:name w:val="Rep Table"/>
    <w:basedOn w:val="RepStandard"/>
    <w:link w:val="RepTableZchn"/>
    <w:qFormat/>
    <w:rsid w:val="008725E2"/>
    <w:pPr>
      <w:jc w:val="left"/>
    </w:pPr>
    <w:rPr>
      <w:noProof/>
      <w:sz w:val="20"/>
    </w:rPr>
  </w:style>
  <w:style w:type="paragraph" w:customStyle="1" w:styleId="RepTitle">
    <w:name w:val="Rep Title"/>
    <w:basedOn w:val="RepTitleBold"/>
    <w:rsid w:val="008725E2"/>
    <w:rPr>
      <w:b w:val="0"/>
    </w:rPr>
  </w:style>
  <w:style w:type="paragraph" w:customStyle="1" w:styleId="RepAppendix1">
    <w:name w:val="Rep Appendix 1"/>
    <w:basedOn w:val="RepStandard"/>
    <w:next w:val="RepStandard"/>
    <w:rsid w:val="008725E2"/>
    <w:pPr>
      <w:numPr>
        <w:numId w:val="12"/>
      </w:numPr>
      <w:spacing w:before="480" w:after="240"/>
      <w:outlineLvl w:val="0"/>
    </w:pPr>
    <w:rPr>
      <w:b/>
      <w:sz w:val="28"/>
    </w:rPr>
  </w:style>
  <w:style w:type="paragraph" w:customStyle="1" w:styleId="RepTableSmall">
    <w:name w:val="Rep Table Small"/>
    <w:basedOn w:val="Normalny"/>
    <w:rsid w:val="008725E2"/>
    <w:pPr>
      <w:widowControl w:val="0"/>
    </w:pPr>
    <w:rPr>
      <w:sz w:val="16"/>
      <w:szCs w:val="20"/>
    </w:rPr>
  </w:style>
  <w:style w:type="paragraph" w:customStyle="1" w:styleId="RepTableBold">
    <w:name w:val="Rep Table Bold"/>
    <w:basedOn w:val="Normalny"/>
    <w:link w:val="RepTableBoldZchn"/>
    <w:rsid w:val="008725E2"/>
    <w:pPr>
      <w:widowControl w:val="0"/>
    </w:pPr>
    <w:rPr>
      <w:b/>
      <w:bCs/>
      <w:sz w:val="20"/>
      <w:szCs w:val="20"/>
    </w:rPr>
  </w:style>
  <w:style w:type="paragraph" w:customStyle="1" w:styleId="RepPageHeader">
    <w:name w:val="Rep Page Header"/>
    <w:basedOn w:val="RepStandard"/>
    <w:link w:val="RepPageHeaderZchn"/>
    <w:rsid w:val="008725E2"/>
    <w:pPr>
      <w:jc w:val="left"/>
    </w:pPr>
    <w:rPr>
      <w:sz w:val="20"/>
    </w:rPr>
  </w:style>
  <w:style w:type="paragraph" w:customStyle="1" w:styleId="RepPageFooter">
    <w:name w:val="Rep Page Footer"/>
    <w:basedOn w:val="RepPageHeader"/>
    <w:link w:val="RepPageFooterZchn"/>
    <w:rsid w:val="008725E2"/>
    <w:pPr>
      <w:jc w:val="center"/>
    </w:pPr>
  </w:style>
  <w:style w:type="paragraph" w:customStyle="1" w:styleId="RepLabel">
    <w:name w:val="Rep Label"/>
    <w:basedOn w:val="RepStandard"/>
    <w:next w:val="RepStandard"/>
    <w:link w:val="RepLabelZchn"/>
    <w:qFormat/>
    <w:rsid w:val="008725E2"/>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8725E2"/>
    <w:pPr>
      <w:keepNext/>
      <w:keepLines/>
      <w:widowControl w:val="0"/>
      <w:spacing w:before="60" w:after="60"/>
    </w:pPr>
    <w:rPr>
      <w:b/>
      <w:sz w:val="20"/>
      <w:szCs w:val="20"/>
    </w:rPr>
  </w:style>
  <w:style w:type="paragraph" w:customStyle="1" w:styleId="RepTableFootnote">
    <w:name w:val="Rep Table Footnote"/>
    <w:basedOn w:val="RepStandard"/>
    <w:next w:val="RepStandard"/>
    <w:link w:val="RepTableFootnoteZchn"/>
    <w:rsid w:val="008725E2"/>
    <w:pPr>
      <w:tabs>
        <w:tab w:val="left" w:pos="425"/>
      </w:tabs>
      <w:ind w:left="425" w:hanging="425"/>
      <w:jc w:val="left"/>
    </w:pPr>
    <w:rPr>
      <w:noProof/>
      <w:sz w:val="18"/>
      <w:szCs w:val="18"/>
      <w:lang w:val="de-DE"/>
    </w:rPr>
  </w:style>
  <w:style w:type="paragraph" w:customStyle="1" w:styleId="RepSubtitle">
    <w:name w:val="Rep Subtitle"/>
    <w:basedOn w:val="RepSubtitleBold"/>
    <w:rsid w:val="008725E2"/>
    <w:rPr>
      <w:b w:val="0"/>
      <w:bCs/>
    </w:rPr>
  </w:style>
  <w:style w:type="paragraph" w:customStyle="1" w:styleId="RepTableHeaderSmall">
    <w:name w:val="Rep Table Header Small"/>
    <w:basedOn w:val="Normalny"/>
    <w:rsid w:val="008725E2"/>
    <w:pPr>
      <w:keepNext/>
      <w:keepLines/>
      <w:widowControl w:val="0"/>
      <w:spacing w:before="60" w:after="60"/>
    </w:pPr>
    <w:rPr>
      <w:b/>
      <w:sz w:val="16"/>
      <w:szCs w:val="16"/>
    </w:rPr>
  </w:style>
  <w:style w:type="paragraph" w:customStyle="1" w:styleId="RepNewPart">
    <w:name w:val="Rep NewPart"/>
    <w:basedOn w:val="RepStandard"/>
    <w:next w:val="RepStandard"/>
    <w:rsid w:val="008725E2"/>
    <w:pPr>
      <w:keepNext/>
      <w:keepLines/>
      <w:spacing w:before="360" w:after="120"/>
      <w:jc w:val="left"/>
      <w:outlineLvl w:val="4"/>
    </w:pPr>
    <w:rPr>
      <w:b/>
      <w:iCs/>
    </w:rPr>
  </w:style>
  <w:style w:type="paragraph" w:customStyle="1" w:styleId="RepTableofContent">
    <w:name w:val="Rep Table of Content"/>
    <w:basedOn w:val="RepStandard"/>
    <w:next w:val="RepStandard"/>
    <w:rsid w:val="008725E2"/>
    <w:pPr>
      <w:tabs>
        <w:tab w:val="right" w:leader="dot" w:pos="9356"/>
      </w:tabs>
      <w:spacing w:before="120"/>
      <w:ind w:left="1418" w:right="567" w:hanging="1418"/>
      <w:jc w:val="left"/>
    </w:pPr>
    <w:rPr>
      <w:noProof/>
    </w:rPr>
  </w:style>
  <w:style w:type="paragraph" w:styleId="Nagwekwykazurde">
    <w:name w:val="toa heading"/>
    <w:basedOn w:val="Normalny"/>
    <w:next w:val="Normalny"/>
    <w:uiPriority w:val="99"/>
    <w:semiHidden/>
    <w:rsid w:val="008725E2"/>
    <w:pPr>
      <w:spacing w:before="120"/>
    </w:pPr>
    <w:rPr>
      <w:rFonts w:cs="Arial"/>
      <w:b/>
      <w:bCs/>
      <w:sz w:val="24"/>
    </w:rPr>
  </w:style>
  <w:style w:type="paragraph" w:styleId="Spisilustracji">
    <w:name w:val="table of figures"/>
    <w:basedOn w:val="Normalny"/>
    <w:next w:val="Normalny"/>
    <w:uiPriority w:val="99"/>
    <w:semiHidden/>
    <w:rsid w:val="008725E2"/>
  </w:style>
  <w:style w:type="paragraph" w:styleId="Tekstprzypisudolnego">
    <w:name w:val="footnote text"/>
    <w:aliases w:val="FT,Footnotetext"/>
    <w:basedOn w:val="Normalny"/>
    <w:link w:val="TekstprzypisudolnegoZnak"/>
    <w:uiPriority w:val="99"/>
    <w:semiHidden/>
    <w:rsid w:val="008725E2"/>
    <w:rPr>
      <w:sz w:val="20"/>
      <w:szCs w:val="20"/>
    </w:rPr>
  </w:style>
  <w:style w:type="character" w:customStyle="1" w:styleId="TekstprzypisudolnegoZnak">
    <w:name w:val="Tekst przypisu dolnego Znak"/>
    <w:aliases w:val="FT Znak,Footnotetext Znak"/>
    <w:link w:val="Tekstprzypisudolnego"/>
    <w:uiPriority w:val="99"/>
    <w:semiHidden/>
    <w:locked/>
    <w:rsid w:val="00C81348"/>
    <w:rPr>
      <w:lang w:val="en-US"/>
    </w:rPr>
  </w:style>
  <w:style w:type="paragraph" w:styleId="Zwrotpoegnalny">
    <w:name w:val="Closing"/>
    <w:basedOn w:val="Normalny"/>
    <w:link w:val="ZwrotpoegnalnyZnak"/>
    <w:uiPriority w:val="99"/>
    <w:semiHidden/>
    <w:rsid w:val="008725E2"/>
    <w:pPr>
      <w:ind w:left="4252"/>
    </w:pPr>
  </w:style>
  <w:style w:type="character" w:customStyle="1" w:styleId="ZwrotpoegnalnyZnak">
    <w:name w:val="Zwrot pożegnalny Znak"/>
    <w:link w:val="Zwrotpoegnalny"/>
    <w:uiPriority w:val="99"/>
    <w:semiHidden/>
    <w:locked/>
    <w:rsid w:val="00C81348"/>
    <w:rPr>
      <w:sz w:val="22"/>
      <w:lang w:val="en-US"/>
    </w:rPr>
  </w:style>
  <w:style w:type="paragraph" w:styleId="HTML-adres">
    <w:name w:val="HTML Address"/>
    <w:basedOn w:val="Normalny"/>
    <w:link w:val="HTML-adresZnak"/>
    <w:uiPriority w:val="99"/>
    <w:semiHidden/>
    <w:rsid w:val="008725E2"/>
    <w:rPr>
      <w:i/>
      <w:iCs/>
    </w:rPr>
  </w:style>
  <w:style w:type="character" w:customStyle="1" w:styleId="HTML-adresZnak">
    <w:name w:val="HTML - adres Znak"/>
    <w:link w:val="HTML-adres"/>
    <w:uiPriority w:val="99"/>
    <w:semiHidden/>
    <w:locked/>
    <w:rsid w:val="00C81348"/>
    <w:rPr>
      <w:i/>
      <w:sz w:val="22"/>
      <w:lang w:val="en-US"/>
    </w:rPr>
  </w:style>
  <w:style w:type="paragraph" w:styleId="HTML-wstpniesformatowany">
    <w:name w:val="HTML Preformatted"/>
    <w:basedOn w:val="Normalny"/>
    <w:link w:val="HTML-wstpniesformatowanyZnak"/>
    <w:uiPriority w:val="99"/>
    <w:semiHidden/>
    <w:rsid w:val="008725E2"/>
    <w:rPr>
      <w:rFonts w:ascii="Courier New" w:hAnsi="Courier New" w:cs="Courier New"/>
      <w:sz w:val="20"/>
      <w:szCs w:val="20"/>
    </w:rPr>
  </w:style>
  <w:style w:type="character" w:customStyle="1" w:styleId="HTML-wstpniesformatowanyZnak">
    <w:name w:val="HTML - wstępnie sformatowany Znak"/>
    <w:link w:val="HTML-wstpniesformatowany"/>
    <w:uiPriority w:val="99"/>
    <w:semiHidden/>
    <w:locked/>
    <w:rsid w:val="00C81348"/>
    <w:rPr>
      <w:rFonts w:ascii="Courier New" w:hAnsi="Courier New"/>
      <w:lang w:val="en-US"/>
    </w:rPr>
  </w:style>
  <w:style w:type="paragraph" w:styleId="Indeks1">
    <w:name w:val="index 1"/>
    <w:basedOn w:val="Normalny"/>
    <w:next w:val="Normalny"/>
    <w:autoRedefine/>
    <w:uiPriority w:val="99"/>
    <w:semiHidden/>
    <w:rsid w:val="008725E2"/>
    <w:pPr>
      <w:ind w:left="220" w:hanging="220"/>
    </w:pPr>
  </w:style>
  <w:style w:type="paragraph" w:styleId="Indeks2">
    <w:name w:val="index 2"/>
    <w:basedOn w:val="Normalny"/>
    <w:next w:val="Normalny"/>
    <w:autoRedefine/>
    <w:uiPriority w:val="99"/>
    <w:semiHidden/>
    <w:rsid w:val="008725E2"/>
    <w:pPr>
      <w:ind w:left="440" w:hanging="220"/>
    </w:pPr>
  </w:style>
  <w:style w:type="paragraph" w:styleId="Indeks3">
    <w:name w:val="index 3"/>
    <w:basedOn w:val="Normalny"/>
    <w:next w:val="Normalny"/>
    <w:autoRedefine/>
    <w:uiPriority w:val="99"/>
    <w:semiHidden/>
    <w:rsid w:val="008725E2"/>
    <w:pPr>
      <w:ind w:left="660" w:hanging="220"/>
    </w:pPr>
  </w:style>
  <w:style w:type="paragraph" w:styleId="Indeks4">
    <w:name w:val="index 4"/>
    <w:basedOn w:val="Normalny"/>
    <w:next w:val="Normalny"/>
    <w:autoRedefine/>
    <w:uiPriority w:val="99"/>
    <w:semiHidden/>
    <w:rsid w:val="008725E2"/>
    <w:pPr>
      <w:ind w:left="880" w:hanging="220"/>
    </w:pPr>
  </w:style>
  <w:style w:type="paragraph" w:styleId="Indeks5">
    <w:name w:val="index 5"/>
    <w:basedOn w:val="Normalny"/>
    <w:next w:val="Normalny"/>
    <w:autoRedefine/>
    <w:uiPriority w:val="99"/>
    <w:semiHidden/>
    <w:rsid w:val="008725E2"/>
    <w:pPr>
      <w:ind w:left="1100" w:hanging="220"/>
    </w:pPr>
  </w:style>
  <w:style w:type="paragraph" w:styleId="Indeks6">
    <w:name w:val="index 6"/>
    <w:basedOn w:val="Normalny"/>
    <w:next w:val="Normalny"/>
    <w:autoRedefine/>
    <w:uiPriority w:val="99"/>
    <w:semiHidden/>
    <w:rsid w:val="008725E2"/>
    <w:pPr>
      <w:ind w:left="1320" w:hanging="220"/>
    </w:pPr>
  </w:style>
  <w:style w:type="paragraph" w:styleId="Indeks7">
    <w:name w:val="index 7"/>
    <w:basedOn w:val="Normalny"/>
    <w:next w:val="Normalny"/>
    <w:autoRedefine/>
    <w:uiPriority w:val="99"/>
    <w:semiHidden/>
    <w:rsid w:val="008725E2"/>
    <w:pPr>
      <w:ind w:left="1540" w:hanging="220"/>
    </w:pPr>
  </w:style>
  <w:style w:type="paragraph" w:styleId="Indeks8">
    <w:name w:val="index 8"/>
    <w:basedOn w:val="Normalny"/>
    <w:next w:val="Normalny"/>
    <w:autoRedefine/>
    <w:uiPriority w:val="99"/>
    <w:semiHidden/>
    <w:rsid w:val="008725E2"/>
    <w:pPr>
      <w:ind w:left="1760" w:hanging="220"/>
    </w:pPr>
  </w:style>
  <w:style w:type="paragraph" w:styleId="Indeks9">
    <w:name w:val="index 9"/>
    <w:basedOn w:val="Normalny"/>
    <w:next w:val="Normalny"/>
    <w:autoRedefine/>
    <w:uiPriority w:val="99"/>
    <w:semiHidden/>
    <w:rsid w:val="008725E2"/>
    <w:pPr>
      <w:ind w:left="1980" w:hanging="220"/>
    </w:pPr>
  </w:style>
  <w:style w:type="paragraph" w:styleId="Nagwekindeksu">
    <w:name w:val="index heading"/>
    <w:basedOn w:val="Normalny"/>
    <w:next w:val="Indeks1"/>
    <w:uiPriority w:val="99"/>
    <w:semiHidden/>
    <w:rsid w:val="008725E2"/>
    <w:rPr>
      <w:rFonts w:cs="Arial"/>
      <w:b/>
      <w:bCs/>
    </w:rPr>
  </w:style>
  <w:style w:type="paragraph" w:styleId="Tekstkomentarza">
    <w:name w:val="annotation text"/>
    <w:basedOn w:val="Normalny"/>
    <w:link w:val="TekstkomentarzaZnak"/>
    <w:uiPriority w:val="99"/>
    <w:semiHidden/>
    <w:rsid w:val="008725E2"/>
    <w:rPr>
      <w:sz w:val="20"/>
      <w:szCs w:val="20"/>
    </w:rPr>
  </w:style>
  <w:style w:type="character" w:customStyle="1" w:styleId="TekstkomentarzaZnak">
    <w:name w:val="Tekst komentarza Znak"/>
    <w:link w:val="Tekstkomentarza"/>
    <w:uiPriority w:val="99"/>
    <w:semiHidden/>
    <w:locked/>
    <w:rsid w:val="00C81348"/>
    <w:rPr>
      <w:lang w:val="en-US"/>
    </w:rPr>
  </w:style>
  <w:style w:type="paragraph" w:styleId="Tematkomentarza">
    <w:name w:val="annotation subject"/>
    <w:basedOn w:val="Tekstkomentarza"/>
    <w:next w:val="Tekstkomentarza"/>
    <w:link w:val="TematkomentarzaZnak"/>
    <w:uiPriority w:val="99"/>
    <w:semiHidden/>
    <w:rsid w:val="008725E2"/>
    <w:rPr>
      <w:b/>
      <w:bCs/>
    </w:rPr>
  </w:style>
  <w:style w:type="character" w:customStyle="1" w:styleId="TematkomentarzaZnak">
    <w:name w:val="Temat komentarza Znak"/>
    <w:link w:val="Tematkomentarza"/>
    <w:uiPriority w:val="99"/>
    <w:semiHidden/>
    <w:locked/>
    <w:rsid w:val="00C81348"/>
    <w:rPr>
      <w:b/>
      <w:lang w:val="en-US"/>
    </w:rPr>
  </w:style>
  <w:style w:type="paragraph" w:styleId="Lista">
    <w:name w:val="List"/>
    <w:basedOn w:val="Normalny"/>
    <w:uiPriority w:val="99"/>
    <w:semiHidden/>
    <w:rsid w:val="008725E2"/>
    <w:pPr>
      <w:ind w:left="283" w:hanging="283"/>
    </w:pPr>
  </w:style>
  <w:style w:type="paragraph" w:styleId="Lista2">
    <w:name w:val="List 2"/>
    <w:basedOn w:val="Normalny"/>
    <w:uiPriority w:val="99"/>
    <w:semiHidden/>
    <w:rsid w:val="008725E2"/>
    <w:pPr>
      <w:ind w:left="566" w:hanging="283"/>
    </w:pPr>
  </w:style>
  <w:style w:type="paragraph" w:styleId="Lista3">
    <w:name w:val="List 3"/>
    <w:basedOn w:val="Normalny"/>
    <w:uiPriority w:val="99"/>
    <w:semiHidden/>
    <w:rsid w:val="008725E2"/>
    <w:pPr>
      <w:ind w:left="849" w:hanging="283"/>
    </w:pPr>
  </w:style>
  <w:style w:type="paragraph" w:styleId="Lista4">
    <w:name w:val="List 4"/>
    <w:basedOn w:val="Normalny"/>
    <w:uiPriority w:val="99"/>
    <w:semiHidden/>
    <w:rsid w:val="008725E2"/>
    <w:pPr>
      <w:ind w:left="1132" w:hanging="283"/>
    </w:pPr>
  </w:style>
  <w:style w:type="paragraph" w:styleId="Lista5">
    <w:name w:val="List 5"/>
    <w:basedOn w:val="Normalny"/>
    <w:uiPriority w:val="99"/>
    <w:semiHidden/>
    <w:rsid w:val="008725E2"/>
    <w:pPr>
      <w:ind w:left="1415" w:hanging="283"/>
    </w:pPr>
  </w:style>
  <w:style w:type="paragraph" w:styleId="Lista-kontynuacja">
    <w:name w:val="List Continue"/>
    <w:basedOn w:val="Normalny"/>
    <w:uiPriority w:val="99"/>
    <w:semiHidden/>
    <w:rsid w:val="008725E2"/>
    <w:pPr>
      <w:spacing w:after="120"/>
      <w:ind w:left="283"/>
    </w:pPr>
  </w:style>
  <w:style w:type="paragraph" w:styleId="Lista-kontynuacja2">
    <w:name w:val="List Continue 2"/>
    <w:basedOn w:val="Normalny"/>
    <w:uiPriority w:val="99"/>
    <w:semiHidden/>
    <w:rsid w:val="008725E2"/>
    <w:pPr>
      <w:spacing w:after="120"/>
      <w:ind w:left="566"/>
    </w:pPr>
  </w:style>
  <w:style w:type="paragraph" w:styleId="Lista-kontynuacja3">
    <w:name w:val="List Continue 3"/>
    <w:basedOn w:val="Normalny"/>
    <w:uiPriority w:val="99"/>
    <w:semiHidden/>
    <w:rsid w:val="008725E2"/>
    <w:pPr>
      <w:spacing w:after="120"/>
      <w:ind w:left="849"/>
    </w:pPr>
  </w:style>
  <w:style w:type="paragraph" w:styleId="Lista-kontynuacja4">
    <w:name w:val="List Continue 4"/>
    <w:basedOn w:val="Normalny"/>
    <w:uiPriority w:val="99"/>
    <w:semiHidden/>
    <w:rsid w:val="008725E2"/>
    <w:pPr>
      <w:spacing w:after="120"/>
      <w:ind w:left="1132"/>
    </w:pPr>
  </w:style>
  <w:style w:type="paragraph" w:styleId="Lista-kontynuacja5">
    <w:name w:val="List Continue 5"/>
    <w:basedOn w:val="Normalny"/>
    <w:uiPriority w:val="99"/>
    <w:semiHidden/>
    <w:rsid w:val="008725E2"/>
    <w:pPr>
      <w:spacing w:after="120"/>
      <w:ind w:left="1415"/>
    </w:pPr>
  </w:style>
  <w:style w:type="paragraph" w:styleId="Listanumerowana">
    <w:name w:val="List Number"/>
    <w:basedOn w:val="Normalny"/>
    <w:uiPriority w:val="99"/>
    <w:semiHidden/>
    <w:rsid w:val="008725E2"/>
    <w:pPr>
      <w:tabs>
        <w:tab w:val="num" w:pos="360"/>
      </w:tabs>
      <w:ind w:left="360" w:hanging="360"/>
    </w:pPr>
  </w:style>
  <w:style w:type="paragraph" w:styleId="Listanumerowana2">
    <w:name w:val="List Number 2"/>
    <w:basedOn w:val="Normalny"/>
    <w:uiPriority w:val="99"/>
    <w:semiHidden/>
    <w:rsid w:val="008725E2"/>
    <w:pPr>
      <w:tabs>
        <w:tab w:val="num" w:pos="643"/>
      </w:tabs>
      <w:ind w:left="643" w:hanging="360"/>
    </w:pPr>
  </w:style>
  <w:style w:type="paragraph" w:styleId="Listanumerowana3">
    <w:name w:val="List Number 3"/>
    <w:basedOn w:val="Normalny"/>
    <w:uiPriority w:val="99"/>
    <w:semiHidden/>
    <w:rsid w:val="008725E2"/>
    <w:pPr>
      <w:tabs>
        <w:tab w:val="num" w:pos="926"/>
      </w:tabs>
      <w:ind w:left="926" w:hanging="360"/>
    </w:pPr>
  </w:style>
  <w:style w:type="paragraph" w:styleId="Listanumerowana4">
    <w:name w:val="List Number 4"/>
    <w:basedOn w:val="Normalny"/>
    <w:uiPriority w:val="99"/>
    <w:semiHidden/>
    <w:rsid w:val="008725E2"/>
    <w:pPr>
      <w:tabs>
        <w:tab w:val="num" w:pos="1209"/>
      </w:tabs>
      <w:ind w:left="1209" w:hanging="360"/>
    </w:pPr>
  </w:style>
  <w:style w:type="paragraph" w:styleId="Listanumerowana5">
    <w:name w:val="List Number 5"/>
    <w:basedOn w:val="Normalny"/>
    <w:uiPriority w:val="99"/>
    <w:semiHidden/>
    <w:rsid w:val="008725E2"/>
    <w:pPr>
      <w:tabs>
        <w:tab w:val="num" w:pos="1492"/>
      </w:tabs>
      <w:ind w:left="1492" w:hanging="360"/>
    </w:pPr>
  </w:style>
  <w:style w:type="paragraph" w:styleId="Tekstmakra">
    <w:name w:val="macro"/>
    <w:link w:val="TekstmakraZnak"/>
    <w:uiPriority w:val="99"/>
    <w:semiHidden/>
    <w:rsid w:val="008725E2"/>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character" w:customStyle="1" w:styleId="TekstmakraZnak">
    <w:name w:val="Tekst makra Znak"/>
    <w:link w:val="Tekstmakra"/>
    <w:uiPriority w:val="99"/>
    <w:semiHidden/>
    <w:locked/>
    <w:rsid w:val="00C81348"/>
    <w:rPr>
      <w:rFonts w:ascii="Courier New" w:hAnsi="Courier New"/>
    </w:rPr>
  </w:style>
  <w:style w:type="paragraph" w:styleId="Nagwekwiadomoci">
    <w:name w:val="Message Header"/>
    <w:basedOn w:val="Normalny"/>
    <w:link w:val="NagwekwiadomociZnak"/>
    <w:uiPriority w:val="99"/>
    <w:semiHidden/>
    <w:rsid w:val="008725E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NagwekwiadomociZnak">
    <w:name w:val="Nagłówek wiadomości Znak"/>
    <w:link w:val="Nagwekwiadomoci"/>
    <w:uiPriority w:val="99"/>
    <w:semiHidden/>
    <w:locked/>
    <w:rsid w:val="00C81348"/>
    <w:rPr>
      <w:sz w:val="22"/>
      <w:shd w:val="pct20" w:color="auto" w:fill="auto"/>
      <w:lang w:val="en-US"/>
    </w:rPr>
  </w:style>
  <w:style w:type="paragraph" w:styleId="Zwykytekst">
    <w:name w:val="Plain Text"/>
    <w:basedOn w:val="Normalny"/>
    <w:link w:val="ZwykytekstZnak"/>
    <w:uiPriority w:val="99"/>
    <w:semiHidden/>
    <w:rsid w:val="008725E2"/>
    <w:rPr>
      <w:rFonts w:ascii="Courier New" w:hAnsi="Courier New" w:cs="Courier New"/>
      <w:sz w:val="20"/>
      <w:szCs w:val="20"/>
    </w:rPr>
  </w:style>
  <w:style w:type="character" w:customStyle="1" w:styleId="ZwykytekstZnak">
    <w:name w:val="Zwykły tekst Znak"/>
    <w:link w:val="Zwykytekst"/>
    <w:uiPriority w:val="99"/>
    <w:semiHidden/>
    <w:locked/>
    <w:rsid w:val="00C81348"/>
    <w:rPr>
      <w:rFonts w:ascii="Courier New" w:hAnsi="Courier New"/>
      <w:lang w:val="en-US"/>
    </w:rPr>
  </w:style>
  <w:style w:type="paragraph" w:styleId="Wykazrde">
    <w:name w:val="table of authorities"/>
    <w:basedOn w:val="Normalny"/>
    <w:next w:val="Normalny"/>
    <w:uiPriority w:val="99"/>
    <w:semiHidden/>
    <w:rsid w:val="008725E2"/>
    <w:pPr>
      <w:ind w:left="220" w:hanging="220"/>
    </w:pPr>
  </w:style>
  <w:style w:type="paragraph" w:styleId="NormalnyWeb">
    <w:name w:val="Normal (Web)"/>
    <w:basedOn w:val="Normalny"/>
    <w:uiPriority w:val="99"/>
    <w:semiHidden/>
    <w:rsid w:val="008725E2"/>
    <w:rPr>
      <w:sz w:val="24"/>
    </w:rPr>
  </w:style>
  <w:style w:type="paragraph" w:styleId="Wcicienormalne">
    <w:name w:val="Normal Indent"/>
    <w:basedOn w:val="Normalny"/>
    <w:uiPriority w:val="99"/>
    <w:semiHidden/>
    <w:rsid w:val="008725E2"/>
    <w:pPr>
      <w:ind w:left="708"/>
    </w:pPr>
  </w:style>
  <w:style w:type="paragraph" w:styleId="Tekstpodstawowy3">
    <w:name w:val="Body Text 3"/>
    <w:basedOn w:val="Normalny"/>
    <w:link w:val="Tekstpodstawowy3Znak"/>
    <w:uiPriority w:val="99"/>
    <w:semiHidden/>
    <w:rsid w:val="008725E2"/>
    <w:pPr>
      <w:spacing w:after="120"/>
    </w:pPr>
    <w:rPr>
      <w:sz w:val="16"/>
      <w:szCs w:val="16"/>
    </w:rPr>
  </w:style>
  <w:style w:type="character" w:customStyle="1" w:styleId="Tekstpodstawowy3Znak">
    <w:name w:val="Tekst podstawowy 3 Znak"/>
    <w:link w:val="Tekstpodstawowy3"/>
    <w:uiPriority w:val="99"/>
    <w:semiHidden/>
    <w:locked/>
    <w:rsid w:val="00C81348"/>
    <w:rPr>
      <w:sz w:val="16"/>
      <w:lang w:val="en-US"/>
    </w:rPr>
  </w:style>
  <w:style w:type="paragraph" w:styleId="Tekstpodstawowywcity2">
    <w:name w:val="Body Text Indent 2"/>
    <w:basedOn w:val="Normalny"/>
    <w:link w:val="Tekstpodstawowywcity2Znak"/>
    <w:uiPriority w:val="99"/>
    <w:semiHidden/>
    <w:rsid w:val="008725E2"/>
    <w:pPr>
      <w:spacing w:after="120" w:line="480" w:lineRule="auto"/>
      <w:ind w:left="283"/>
    </w:pPr>
  </w:style>
  <w:style w:type="character" w:customStyle="1" w:styleId="Tekstpodstawowywcity2Znak">
    <w:name w:val="Tekst podstawowy wcięty 2 Znak"/>
    <w:link w:val="Tekstpodstawowywcity2"/>
    <w:uiPriority w:val="99"/>
    <w:semiHidden/>
    <w:locked/>
    <w:rsid w:val="00C81348"/>
    <w:rPr>
      <w:sz w:val="22"/>
      <w:lang w:val="en-US"/>
    </w:rPr>
  </w:style>
  <w:style w:type="paragraph" w:styleId="Tekstpodstawowywcity3">
    <w:name w:val="Body Text Indent 3"/>
    <w:basedOn w:val="Normalny"/>
    <w:link w:val="Tekstpodstawowywcity3Znak"/>
    <w:uiPriority w:val="99"/>
    <w:semiHidden/>
    <w:rsid w:val="008725E2"/>
    <w:pPr>
      <w:spacing w:after="120"/>
      <w:ind w:left="283"/>
    </w:pPr>
    <w:rPr>
      <w:sz w:val="16"/>
      <w:szCs w:val="16"/>
    </w:rPr>
  </w:style>
  <w:style w:type="character" w:customStyle="1" w:styleId="Tekstpodstawowywcity3Znak">
    <w:name w:val="Tekst podstawowy wcięty 3 Znak"/>
    <w:link w:val="Tekstpodstawowywcity3"/>
    <w:uiPriority w:val="99"/>
    <w:semiHidden/>
    <w:locked/>
    <w:rsid w:val="00C81348"/>
    <w:rPr>
      <w:sz w:val="16"/>
      <w:lang w:val="en-US"/>
    </w:rPr>
  </w:style>
  <w:style w:type="paragraph" w:styleId="Tekstpodstawowyzwciciem">
    <w:name w:val="Body Text First Indent"/>
    <w:basedOn w:val="Tekstpodstawowy"/>
    <w:link w:val="TekstpodstawowyzwciciemZnak"/>
    <w:uiPriority w:val="99"/>
    <w:semiHidden/>
    <w:rsid w:val="008725E2"/>
    <w:pPr>
      <w:ind w:firstLine="210"/>
    </w:pPr>
  </w:style>
  <w:style w:type="character" w:customStyle="1" w:styleId="TekstpodstawowyzwciciemZnak">
    <w:name w:val="Tekst podstawowy z wcięciem Znak"/>
    <w:link w:val="Tekstpodstawowyzwciciem"/>
    <w:uiPriority w:val="99"/>
    <w:semiHidden/>
    <w:locked/>
    <w:rsid w:val="00C81348"/>
    <w:rPr>
      <w:rFonts w:cs="Times New Roman"/>
      <w:sz w:val="22"/>
      <w:szCs w:val="22"/>
      <w:lang w:val="en-US"/>
    </w:rPr>
  </w:style>
  <w:style w:type="paragraph" w:styleId="Tekstpodstawowywcity">
    <w:name w:val="Body Text Indent"/>
    <w:basedOn w:val="Normalny"/>
    <w:link w:val="TekstpodstawowywcityZnak"/>
    <w:uiPriority w:val="99"/>
    <w:semiHidden/>
    <w:rsid w:val="008725E2"/>
    <w:pPr>
      <w:spacing w:after="120"/>
      <w:ind w:left="283"/>
    </w:pPr>
  </w:style>
  <w:style w:type="character" w:customStyle="1" w:styleId="TekstpodstawowywcityZnak">
    <w:name w:val="Tekst podstawowy wcięty Znak"/>
    <w:link w:val="Tekstpodstawowywcity"/>
    <w:uiPriority w:val="99"/>
    <w:semiHidden/>
    <w:locked/>
    <w:rsid w:val="00C81348"/>
    <w:rPr>
      <w:sz w:val="22"/>
      <w:lang w:val="en-US"/>
    </w:rPr>
  </w:style>
  <w:style w:type="paragraph" w:styleId="Tekstpodstawowyzwciciem2">
    <w:name w:val="Body Text First Indent 2"/>
    <w:basedOn w:val="Tekstpodstawowywcity"/>
    <w:link w:val="Tekstpodstawowyzwciciem2Znak"/>
    <w:uiPriority w:val="99"/>
    <w:semiHidden/>
    <w:rsid w:val="008725E2"/>
    <w:pPr>
      <w:ind w:firstLine="210"/>
    </w:pPr>
  </w:style>
  <w:style w:type="character" w:customStyle="1" w:styleId="Tekstpodstawowyzwciciem2Znak">
    <w:name w:val="Tekst podstawowy z wcięciem 2 Znak"/>
    <w:link w:val="Tekstpodstawowyzwciciem2"/>
    <w:uiPriority w:val="99"/>
    <w:semiHidden/>
    <w:locked/>
    <w:rsid w:val="00C81348"/>
    <w:rPr>
      <w:rFonts w:cs="Times New Roman"/>
      <w:sz w:val="22"/>
      <w:szCs w:val="22"/>
      <w:lang w:val="en-US"/>
    </w:rPr>
  </w:style>
  <w:style w:type="paragraph" w:styleId="Tytu">
    <w:name w:val="Title"/>
    <w:basedOn w:val="Normalny"/>
    <w:link w:val="TytuZnak"/>
    <w:uiPriority w:val="10"/>
    <w:qFormat/>
    <w:rsid w:val="003C1D67"/>
    <w:pPr>
      <w:spacing w:before="240" w:after="60"/>
      <w:outlineLvl w:val="0"/>
    </w:pPr>
    <w:rPr>
      <w:rFonts w:cs="Arial"/>
      <w:b/>
      <w:bCs/>
      <w:kern w:val="28"/>
      <w:sz w:val="32"/>
      <w:szCs w:val="32"/>
    </w:rPr>
  </w:style>
  <w:style w:type="character" w:customStyle="1" w:styleId="TytuZnak">
    <w:name w:val="Tytuł Znak"/>
    <w:link w:val="Tytu"/>
    <w:uiPriority w:val="10"/>
    <w:locked/>
    <w:rsid w:val="00C81348"/>
    <w:rPr>
      <w:b/>
      <w:kern w:val="28"/>
      <w:sz w:val="32"/>
      <w:lang w:val="en-US"/>
    </w:rPr>
  </w:style>
  <w:style w:type="paragraph" w:styleId="Adreszwrotnynakopercie">
    <w:name w:val="envelope return"/>
    <w:basedOn w:val="Normalny"/>
    <w:uiPriority w:val="99"/>
    <w:semiHidden/>
    <w:rsid w:val="008725E2"/>
    <w:rPr>
      <w:rFonts w:cs="Arial"/>
      <w:sz w:val="20"/>
      <w:szCs w:val="20"/>
    </w:rPr>
  </w:style>
  <w:style w:type="paragraph" w:styleId="Adresnakopercie">
    <w:name w:val="envelope address"/>
    <w:basedOn w:val="Normalny"/>
    <w:uiPriority w:val="99"/>
    <w:semiHidden/>
    <w:rsid w:val="008725E2"/>
    <w:pPr>
      <w:framePr w:w="4320" w:h="2160" w:hRule="exact" w:hSpace="141" w:wrap="auto" w:hAnchor="page" w:xAlign="center" w:yAlign="bottom"/>
      <w:ind w:left="1"/>
    </w:pPr>
    <w:rPr>
      <w:rFonts w:cs="Arial"/>
      <w:sz w:val="24"/>
    </w:rPr>
  </w:style>
  <w:style w:type="paragraph" w:styleId="Podpis">
    <w:name w:val="Signature"/>
    <w:basedOn w:val="Normalny"/>
    <w:link w:val="PodpisZnak"/>
    <w:uiPriority w:val="99"/>
    <w:semiHidden/>
    <w:rsid w:val="008725E2"/>
    <w:pPr>
      <w:ind w:left="4252"/>
    </w:pPr>
  </w:style>
  <w:style w:type="character" w:customStyle="1" w:styleId="PodpisZnak">
    <w:name w:val="Podpis Znak"/>
    <w:link w:val="Podpis"/>
    <w:uiPriority w:val="99"/>
    <w:semiHidden/>
    <w:locked/>
    <w:rsid w:val="00C81348"/>
    <w:rPr>
      <w:sz w:val="22"/>
      <w:lang w:val="en-US"/>
    </w:rPr>
  </w:style>
  <w:style w:type="paragraph" w:styleId="Podtytu">
    <w:name w:val="Subtitle"/>
    <w:basedOn w:val="Normalny"/>
    <w:link w:val="PodtytuZnak"/>
    <w:uiPriority w:val="11"/>
    <w:qFormat/>
    <w:rsid w:val="008725E2"/>
    <w:pPr>
      <w:spacing w:after="60"/>
      <w:outlineLvl w:val="1"/>
    </w:pPr>
    <w:rPr>
      <w:rFonts w:cs="Arial"/>
      <w:sz w:val="24"/>
    </w:rPr>
  </w:style>
  <w:style w:type="character" w:customStyle="1" w:styleId="PodtytuZnak">
    <w:name w:val="Podtytuł Znak"/>
    <w:link w:val="Podtytu"/>
    <w:uiPriority w:val="11"/>
    <w:locked/>
    <w:rsid w:val="00C81348"/>
    <w:rPr>
      <w:sz w:val="22"/>
      <w:lang w:val="en-US"/>
    </w:rPr>
  </w:style>
  <w:style w:type="character" w:styleId="Numerwiersza">
    <w:name w:val="line number"/>
    <w:uiPriority w:val="99"/>
    <w:semiHidden/>
    <w:rsid w:val="008725E2"/>
    <w:rPr>
      <w:rFonts w:cs="Times New Roman"/>
    </w:rPr>
  </w:style>
  <w:style w:type="paragraph" w:customStyle="1" w:styleId="RepAppendix2">
    <w:name w:val="Rep Appendix 2"/>
    <w:basedOn w:val="RepStandard"/>
    <w:next w:val="RepStandard"/>
    <w:rsid w:val="008725E2"/>
    <w:pPr>
      <w:numPr>
        <w:ilvl w:val="1"/>
        <w:numId w:val="12"/>
      </w:numPr>
      <w:spacing w:before="480" w:after="240"/>
      <w:outlineLvl w:val="1"/>
    </w:pPr>
    <w:rPr>
      <w:b/>
      <w:sz w:val="24"/>
    </w:rPr>
  </w:style>
  <w:style w:type="paragraph" w:customStyle="1" w:styleId="RepAppendix3">
    <w:name w:val="Rep Appendix 3"/>
    <w:basedOn w:val="RepStandard"/>
    <w:next w:val="RepStandard"/>
    <w:rsid w:val="008725E2"/>
    <w:pPr>
      <w:numPr>
        <w:ilvl w:val="2"/>
        <w:numId w:val="12"/>
      </w:numPr>
      <w:spacing w:before="480" w:after="240"/>
    </w:pPr>
    <w:rPr>
      <w:b/>
      <w:sz w:val="24"/>
    </w:rPr>
  </w:style>
  <w:style w:type="paragraph" w:customStyle="1" w:styleId="RepTableSmallBold">
    <w:name w:val="Rep Table Small Bold"/>
    <w:basedOn w:val="RepTableSmall"/>
    <w:rsid w:val="008725E2"/>
    <w:rPr>
      <w:b/>
      <w:bCs/>
    </w:rPr>
  </w:style>
  <w:style w:type="paragraph" w:customStyle="1" w:styleId="RepBullet1">
    <w:name w:val="Rep Bullet 1"/>
    <w:basedOn w:val="RepStandard"/>
    <w:link w:val="RepBullet1Zchn"/>
    <w:autoRedefine/>
    <w:rsid w:val="00B01271"/>
    <w:pPr>
      <w:numPr>
        <w:numId w:val="9"/>
      </w:numPr>
      <w:jc w:val="left"/>
    </w:pPr>
    <w:rPr>
      <w:lang w:val="de-DE"/>
    </w:rPr>
  </w:style>
  <w:style w:type="paragraph" w:customStyle="1" w:styleId="RepBullet2">
    <w:name w:val="Rep Bullet 2"/>
    <w:basedOn w:val="RepStandard"/>
    <w:link w:val="RepBullet2Zchn"/>
    <w:autoRedefine/>
    <w:rsid w:val="00B01271"/>
    <w:pPr>
      <w:numPr>
        <w:numId w:val="10"/>
      </w:numPr>
      <w:jc w:val="left"/>
    </w:pPr>
  </w:style>
  <w:style w:type="paragraph" w:customStyle="1" w:styleId="RepBullet3">
    <w:name w:val="Rep Bullet 3"/>
    <w:basedOn w:val="RepStandard"/>
    <w:autoRedefine/>
    <w:rsid w:val="00B01271"/>
    <w:pPr>
      <w:numPr>
        <w:numId w:val="11"/>
      </w:numPr>
      <w:jc w:val="left"/>
    </w:pPr>
  </w:style>
  <w:style w:type="table" w:customStyle="1" w:styleId="RepTableBorder">
    <w:name w:val="Rep Table Border"/>
    <w:basedOn w:val="Standardowy"/>
    <w:rsid w:val="008725E2"/>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cs="Times New Roman"/>
      </w:rPr>
    </w:tblStylePr>
  </w:style>
  <w:style w:type="paragraph" w:styleId="Zwrotgrzecznociowy">
    <w:name w:val="Salutation"/>
    <w:basedOn w:val="Normalny"/>
    <w:next w:val="Normalny"/>
    <w:link w:val="ZwrotgrzecznociowyZnak"/>
    <w:uiPriority w:val="99"/>
    <w:semiHidden/>
    <w:rsid w:val="008725E2"/>
  </w:style>
  <w:style w:type="character" w:customStyle="1" w:styleId="ZwrotgrzecznociowyZnak">
    <w:name w:val="Zwrot grzecznościowy Znak"/>
    <w:link w:val="Zwrotgrzecznociowy"/>
    <w:uiPriority w:val="99"/>
    <w:semiHidden/>
    <w:locked/>
    <w:rsid w:val="00C81348"/>
    <w:rPr>
      <w:sz w:val="22"/>
      <w:lang w:val="en-US"/>
    </w:rPr>
  </w:style>
  <w:style w:type="paragraph" w:styleId="Listapunktowana">
    <w:name w:val="List Bullet"/>
    <w:basedOn w:val="Normalny"/>
    <w:uiPriority w:val="99"/>
    <w:semiHidden/>
    <w:rsid w:val="008725E2"/>
    <w:pPr>
      <w:numPr>
        <w:numId w:val="1"/>
      </w:numPr>
    </w:pPr>
  </w:style>
  <w:style w:type="paragraph" w:styleId="Listapunktowana2">
    <w:name w:val="List Bullet 2"/>
    <w:basedOn w:val="Normalny"/>
    <w:uiPriority w:val="99"/>
    <w:semiHidden/>
    <w:rsid w:val="008725E2"/>
    <w:pPr>
      <w:numPr>
        <w:numId w:val="2"/>
      </w:numPr>
    </w:pPr>
  </w:style>
  <w:style w:type="paragraph" w:styleId="Listapunktowana3">
    <w:name w:val="List Bullet 3"/>
    <w:basedOn w:val="Normalny"/>
    <w:uiPriority w:val="99"/>
    <w:semiHidden/>
    <w:rsid w:val="008725E2"/>
    <w:pPr>
      <w:tabs>
        <w:tab w:val="num" w:pos="1417"/>
      </w:tabs>
      <w:ind w:left="1417" w:hanging="1417"/>
    </w:pPr>
  </w:style>
  <w:style w:type="paragraph" w:styleId="Listapunktowana4">
    <w:name w:val="List Bullet 4"/>
    <w:basedOn w:val="Normalny"/>
    <w:uiPriority w:val="99"/>
    <w:semiHidden/>
    <w:rsid w:val="008725E2"/>
    <w:pPr>
      <w:numPr>
        <w:numId w:val="4"/>
      </w:numPr>
    </w:pPr>
  </w:style>
  <w:style w:type="paragraph" w:styleId="Listapunktowana5">
    <w:name w:val="List Bullet 5"/>
    <w:basedOn w:val="Normalny"/>
    <w:uiPriority w:val="99"/>
    <w:semiHidden/>
    <w:rsid w:val="008725E2"/>
    <w:pPr>
      <w:numPr>
        <w:numId w:val="5"/>
      </w:numPr>
    </w:pPr>
  </w:style>
  <w:style w:type="character" w:styleId="UyteHipercze">
    <w:name w:val="FollowedHyperlink"/>
    <w:uiPriority w:val="99"/>
    <w:semiHidden/>
    <w:rsid w:val="008725E2"/>
    <w:rPr>
      <w:color w:val="800080"/>
      <w:u w:val="single"/>
    </w:rPr>
  </w:style>
  <w:style w:type="paragraph" w:styleId="Tekstblokowy">
    <w:name w:val="Block Text"/>
    <w:basedOn w:val="Normalny"/>
    <w:uiPriority w:val="99"/>
    <w:semiHidden/>
    <w:rsid w:val="008725E2"/>
    <w:pPr>
      <w:spacing w:after="120"/>
      <w:ind w:left="1440" w:right="1440"/>
    </w:pPr>
  </w:style>
  <w:style w:type="paragraph" w:styleId="Data">
    <w:name w:val="Date"/>
    <w:basedOn w:val="Normalny"/>
    <w:next w:val="Normalny"/>
    <w:link w:val="DataZnak"/>
    <w:uiPriority w:val="99"/>
    <w:semiHidden/>
    <w:rsid w:val="008725E2"/>
  </w:style>
  <w:style w:type="character" w:customStyle="1" w:styleId="DataZnak">
    <w:name w:val="Data Znak"/>
    <w:link w:val="Data"/>
    <w:uiPriority w:val="99"/>
    <w:semiHidden/>
    <w:locked/>
    <w:rsid w:val="00C81348"/>
    <w:rPr>
      <w:sz w:val="22"/>
      <w:lang w:val="en-US"/>
    </w:rPr>
  </w:style>
  <w:style w:type="paragraph" w:styleId="Podpise-mail">
    <w:name w:val="E-mail Signature"/>
    <w:basedOn w:val="Normalny"/>
    <w:link w:val="Podpise-mailZnak"/>
    <w:uiPriority w:val="99"/>
    <w:semiHidden/>
    <w:rsid w:val="008725E2"/>
  </w:style>
  <w:style w:type="character" w:customStyle="1" w:styleId="Podpise-mailZnak">
    <w:name w:val="Podpis e-mail Znak"/>
    <w:link w:val="Podpise-mail"/>
    <w:uiPriority w:val="99"/>
    <w:semiHidden/>
    <w:locked/>
    <w:rsid w:val="00C81348"/>
    <w:rPr>
      <w:sz w:val="22"/>
      <w:lang w:val="en-US"/>
    </w:rPr>
  </w:style>
  <w:style w:type="character" w:styleId="Pogrubienie">
    <w:name w:val="Strong"/>
    <w:uiPriority w:val="22"/>
    <w:qFormat/>
    <w:rsid w:val="003C1D67"/>
    <w:rPr>
      <w:b/>
    </w:rPr>
  </w:style>
  <w:style w:type="paragraph" w:styleId="Nagweknotatki">
    <w:name w:val="Note Heading"/>
    <w:basedOn w:val="Normalny"/>
    <w:next w:val="Normalny"/>
    <w:link w:val="NagweknotatkiZnak"/>
    <w:uiPriority w:val="99"/>
    <w:semiHidden/>
    <w:rsid w:val="008725E2"/>
  </w:style>
  <w:style w:type="character" w:customStyle="1" w:styleId="NagweknotatkiZnak">
    <w:name w:val="Nagłówek notatki Znak"/>
    <w:link w:val="Nagweknotatki"/>
    <w:uiPriority w:val="99"/>
    <w:semiHidden/>
    <w:locked/>
    <w:rsid w:val="00C81348"/>
    <w:rPr>
      <w:sz w:val="22"/>
      <w:lang w:val="en-US"/>
    </w:rPr>
  </w:style>
  <w:style w:type="character" w:styleId="Uwydatnienie">
    <w:name w:val="Emphasis"/>
    <w:uiPriority w:val="20"/>
    <w:qFormat/>
    <w:rsid w:val="003C1D67"/>
    <w:rPr>
      <w:i/>
    </w:rPr>
  </w:style>
  <w:style w:type="character" w:styleId="HTML-akronim">
    <w:name w:val="HTML Acronym"/>
    <w:uiPriority w:val="99"/>
    <w:semiHidden/>
    <w:rsid w:val="008725E2"/>
    <w:rPr>
      <w:rFonts w:cs="Times New Roman"/>
    </w:rPr>
  </w:style>
  <w:style w:type="character" w:styleId="HTML-przykad">
    <w:name w:val="HTML Sample"/>
    <w:uiPriority w:val="99"/>
    <w:semiHidden/>
    <w:rsid w:val="008725E2"/>
    <w:rPr>
      <w:rFonts w:ascii="Courier New" w:hAnsi="Courier New"/>
    </w:rPr>
  </w:style>
  <w:style w:type="character" w:styleId="HTML-kod">
    <w:name w:val="HTML Code"/>
    <w:uiPriority w:val="99"/>
    <w:semiHidden/>
    <w:rsid w:val="008725E2"/>
    <w:rPr>
      <w:rFonts w:ascii="Courier New" w:hAnsi="Courier New"/>
      <w:sz w:val="20"/>
    </w:rPr>
  </w:style>
  <w:style w:type="character" w:styleId="HTML-definicja">
    <w:name w:val="HTML Definition"/>
    <w:uiPriority w:val="99"/>
    <w:semiHidden/>
    <w:rsid w:val="008725E2"/>
    <w:rPr>
      <w:i/>
    </w:rPr>
  </w:style>
  <w:style w:type="character" w:styleId="HTML-staaszeroko">
    <w:name w:val="HTML Typewriter"/>
    <w:uiPriority w:val="99"/>
    <w:semiHidden/>
    <w:rsid w:val="008725E2"/>
    <w:rPr>
      <w:rFonts w:ascii="Courier New" w:hAnsi="Courier New"/>
      <w:sz w:val="20"/>
    </w:rPr>
  </w:style>
  <w:style w:type="character" w:styleId="HTML-klawiatura">
    <w:name w:val="HTML Keyboard"/>
    <w:uiPriority w:val="99"/>
    <w:semiHidden/>
    <w:rsid w:val="008725E2"/>
    <w:rPr>
      <w:rFonts w:ascii="Courier New" w:hAnsi="Courier New"/>
      <w:sz w:val="20"/>
    </w:rPr>
  </w:style>
  <w:style w:type="character" w:styleId="HTML-zmienna">
    <w:name w:val="HTML Variable"/>
    <w:uiPriority w:val="99"/>
    <w:semiHidden/>
    <w:rsid w:val="008725E2"/>
    <w:rPr>
      <w:i/>
    </w:rPr>
  </w:style>
  <w:style w:type="character" w:styleId="HTML-cytat">
    <w:name w:val="HTML Cite"/>
    <w:uiPriority w:val="99"/>
    <w:semiHidden/>
    <w:rsid w:val="008725E2"/>
    <w:rPr>
      <w:i/>
    </w:rPr>
  </w:style>
  <w:style w:type="table" w:styleId="Tabela-Efekty3D1">
    <w:name w:val="Table 3D effects 1"/>
    <w:basedOn w:val="Standardowy"/>
    <w:uiPriority w:val="99"/>
    <w:semiHidden/>
    <w:rsid w:val="008725E2"/>
    <w:pPr>
      <w:jc w:val="center"/>
    </w:p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rsid w:val="008725E2"/>
    <w:pPr>
      <w:jc w:val="center"/>
    </w:p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rsid w:val="008725E2"/>
    <w:pPr>
      <w:jc w:val="center"/>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Wspczesny">
    <w:name w:val="Table Contemporary"/>
    <w:basedOn w:val="Standardowy"/>
    <w:uiPriority w:val="99"/>
    <w:semiHidden/>
    <w:rsid w:val="008725E2"/>
    <w:pPr>
      <w:jc w:val="center"/>
    </w:p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uiPriority w:val="99"/>
    <w:semiHidden/>
    <w:rsid w:val="008725E2"/>
    <w:pPr>
      <w:jc w:val="center"/>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8725E2"/>
    <w:pPr>
      <w:jc w:val="center"/>
    </w:p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uiPriority w:val="99"/>
    <w:semiHidden/>
    <w:rsid w:val="008725E2"/>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8725E2"/>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2">
    <w:name w:val="Table Colorful 2"/>
    <w:basedOn w:val="Standardowy"/>
    <w:uiPriority w:val="99"/>
    <w:semiHidden/>
    <w:rsid w:val="008725E2"/>
    <w:pPr>
      <w:jc w:val="center"/>
    </w:p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8725E2"/>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yczny2">
    <w:name w:val="Table Classic 2"/>
    <w:basedOn w:val="Standardowy"/>
    <w:uiPriority w:val="99"/>
    <w:semiHidden/>
    <w:rsid w:val="008725E2"/>
    <w:pPr>
      <w:jc w:val="center"/>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yczny3">
    <w:name w:val="Table Classic 3"/>
    <w:basedOn w:val="Standardowy"/>
    <w:uiPriority w:val="99"/>
    <w:semiHidden/>
    <w:rsid w:val="008725E2"/>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Klasyczny4">
    <w:name w:val="Table Classic 4"/>
    <w:basedOn w:val="Standardowy"/>
    <w:uiPriority w:val="99"/>
    <w:semiHidden/>
    <w:rsid w:val="008725E2"/>
    <w:pPr>
      <w:jc w:val="center"/>
    </w:p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ela-Lista1">
    <w:name w:val="Table List 1"/>
    <w:basedOn w:val="Standardowy"/>
    <w:uiPriority w:val="99"/>
    <w:semiHidden/>
    <w:rsid w:val="008725E2"/>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8725E2"/>
    <w:pPr>
      <w:jc w:val="center"/>
    </w:p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8725E2"/>
    <w:pPr>
      <w:jc w:val="center"/>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ela-Lista6">
    <w:name w:val="Table List 6"/>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ela-Lista7">
    <w:name w:val="Table List 7"/>
    <w:basedOn w:val="Standardowy"/>
    <w:uiPriority w:val="99"/>
    <w:semiHidden/>
    <w:rsid w:val="008725E2"/>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ela-Lista8">
    <w:name w:val="Table List 8"/>
    <w:basedOn w:val="Standardowy"/>
    <w:uiPriority w:val="99"/>
    <w:semiHidden/>
    <w:rsid w:val="008725E2"/>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uiPriority w:val="99"/>
    <w:semiHidden/>
    <w:rsid w:val="008725E2"/>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ela-Siatka2">
    <w:name w:val="Table Grid 2"/>
    <w:basedOn w:val="Standardowy"/>
    <w:uiPriority w:val="99"/>
    <w:semiHidden/>
    <w:rsid w:val="008725E2"/>
    <w:pPr>
      <w:jc w:val="center"/>
    </w:p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3">
    <w:name w:val="Table Grid 3"/>
    <w:basedOn w:val="Standardowy"/>
    <w:uiPriority w:val="99"/>
    <w:semiHidden/>
    <w:rsid w:val="008725E2"/>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ela-Siatka4">
    <w:name w:val="Table Grid 4"/>
    <w:basedOn w:val="Standardowy"/>
    <w:uiPriority w:val="99"/>
    <w:semiHidden/>
    <w:rsid w:val="008725E2"/>
    <w:pPr>
      <w:jc w:val="center"/>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ela-Siatka5">
    <w:name w:val="Table Grid 5"/>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6">
    <w:name w:val="Table Grid 6"/>
    <w:basedOn w:val="Standardowy"/>
    <w:uiPriority w:val="99"/>
    <w:semiHidden/>
    <w:rsid w:val="008725E2"/>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7">
    <w:name w:val="Table Grid 7"/>
    <w:basedOn w:val="Standardowy"/>
    <w:uiPriority w:val="99"/>
    <w:semiHidden/>
    <w:rsid w:val="008725E2"/>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ela-Siatka8">
    <w:name w:val="Table Grid 8"/>
    <w:basedOn w:val="Standardowy"/>
    <w:uiPriority w:val="99"/>
    <w:semiHidden/>
    <w:rsid w:val="008725E2"/>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ela-Kolumnowy1">
    <w:name w:val="Table Columns 1"/>
    <w:basedOn w:val="Standardowy"/>
    <w:uiPriority w:val="99"/>
    <w:semiHidden/>
    <w:rsid w:val="008725E2"/>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8725E2"/>
    <w:pPr>
      <w:jc w:val="center"/>
    </w:pPr>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8725E2"/>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ela-Kolumnowy4">
    <w:name w:val="Table Columns 4"/>
    <w:basedOn w:val="Standardowy"/>
    <w:uiPriority w:val="99"/>
    <w:semiHidden/>
    <w:rsid w:val="008725E2"/>
    <w:pPr>
      <w:jc w:val="center"/>
    </w:p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ela-Kolumnowy5">
    <w:name w:val="Table Columns 5"/>
    <w:basedOn w:val="Standardowy"/>
    <w:uiPriority w:val="99"/>
    <w:semiHidden/>
    <w:rsid w:val="008725E2"/>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ela-Delikatny1">
    <w:name w:val="Table Subtle 1"/>
    <w:basedOn w:val="Standardowy"/>
    <w:uiPriority w:val="99"/>
    <w:semiHidden/>
    <w:rsid w:val="008725E2"/>
    <w:pPr>
      <w:jc w:val="center"/>
    </w:p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8725E2"/>
    <w:pPr>
      <w:jc w:val="center"/>
    </w:p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SieWeb1">
    <w:name w:val="Table Web 1"/>
    <w:basedOn w:val="Standardowy"/>
    <w:uiPriority w:val="99"/>
    <w:semiHidden/>
    <w:rsid w:val="008725E2"/>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2">
    <w:name w:val="Table Web 2"/>
    <w:basedOn w:val="Standardowy"/>
    <w:uiPriority w:val="99"/>
    <w:semiHidden/>
    <w:rsid w:val="008725E2"/>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SieWeb3">
    <w:name w:val="Table Web 3"/>
    <w:basedOn w:val="Standardowy"/>
    <w:uiPriority w:val="99"/>
    <w:semiHidden/>
    <w:rsid w:val="008725E2"/>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ela-Motyw">
    <w:name w:val="Table Theme"/>
    <w:basedOn w:val="Standardowy"/>
    <w:uiPriority w:val="99"/>
    <w:semiHidden/>
    <w:rsid w:val="008725E2"/>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rsid w:val="008725E2"/>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C81348"/>
    <w:rPr>
      <w:rFonts w:ascii="Tahoma" w:hAnsi="Tahoma"/>
      <w:shd w:val="clear" w:color="auto" w:fill="000080"/>
      <w:lang w:val="en-US"/>
    </w:rPr>
  </w:style>
  <w:style w:type="paragraph" w:styleId="Tekstprzypisukocowego">
    <w:name w:val="endnote text"/>
    <w:basedOn w:val="Normalny"/>
    <w:link w:val="TekstprzypisukocowegoZnak"/>
    <w:uiPriority w:val="99"/>
    <w:semiHidden/>
    <w:rsid w:val="008725E2"/>
    <w:rPr>
      <w:sz w:val="20"/>
      <w:szCs w:val="20"/>
    </w:rPr>
  </w:style>
  <w:style w:type="character" w:customStyle="1" w:styleId="TekstprzypisukocowegoZnak">
    <w:name w:val="Tekst przypisu końcowego Znak"/>
    <w:link w:val="Tekstprzypisukocowego"/>
    <w:uiPriority w:val="99"/>
    <w:semiHidden/>
    <w:locked/>
    <w:rsid w:val="00C81348"/>
    <w:rPr>
      <w:lang w:val="en-US"/>
    </w:rPr>
  </w:style>
  <w:style w:type="character" w:customStyle="1" w:styleId="RepTableBoldZchn">
    <w:name w:val="Rep Table Bold Zchn"/>
    <w:link w:val="RepTableBold"/>
    <w:locked/>
    <w:rsid w:val="008725E2"/>
    <w:rPr>
      <w:b/>
      <w:lang w:val="en-US"/>
    </w:rPr>
  </w:style>
  <w:style w:type="character" w:customStyle="1" w:styleId="RepEditorNote">
    <w:name w:val="Rep Editor Note"/>
    <w:rsid w:val="008725E2"/>
    <w:rPr>
      <w:color w:val="0000FF"/>
    </w:rPr>
  </w:style>
  <w:style w:type="character" w:customStyle="1" w:styleId="RepTextoption">
    <w:name w:val="Rep Textoption"/>
    <w:rsid w:val="008725E2"/>
    <w:rPr>
      <w:color w:val="FF0000"/>
    </w:rPr>
  </w:style>
  <w:style w:type="paragraph" w:customStyle="1" w:styleId="RepAppendix4">
    <w:name w:val="Rep Appendix 4"/>
    <w:basedOn w:val="RepStandard"/>
    <w:next w:val="RepStandard"/>
    <w:rsid w:val="008725E2"/>
    <w:pPr>
      <w:numPr>
        <w:ilvl w:val="3"/>
        <w:numId w:val="12"/>
      </w:numPr>
      <w:spacing w:before="480" w:after="240"/>
    </w:pPr>
    <w:rPr>
      <w:b/>
      <w:sz w:val="24"/>
    </w:rPr>
  </w:style>
  <w:style w:type="paragraph" w:customStyle="1" w:styleId="RepSupertitle">
    <w:name w:val="Rep Supertitle"/>
    <w:basedOn w:val="RepStandard"/>
    <w:next w:val="RepStandard"/>
    <w:rsid w:val="008725E2"/>
    <w:pPr>
      <w:jc w:val="center"/>
    </w:pPr>
    <w:rPr>
      <w:b/>
      <w:bCs/>
      <w:sz w:val="72"/>
    </w:rPr>
  </w:style>
  <w:style w:type="paragraph" w:customStyle="1" w:styleId="RepAppendix5">
    <w:name w:val="Rep Appendix 5"/>
    <w:basedOn w:val="RepStandard"/>
    <w:next w:val="RepStandard"/>
    <w:rsid w:val="008725E2"/>
    <w:pPr>
      <w:numPr>
        <w:ilvl w:val="4"/>
        <w:numId w:val="12"/>
      </w:numPr>
      <w:spacing w:before="480" w:after="240"/>
      <w:outlineLvl w:val="4"/>
    </w:pPr>
    <w:rPr>
      <w:b/>
      <w:bCs/>
      <w:sz w:val="24"/>
    </w:rPr>
  </w:style>
  <w:style w:type="paragraph" w:customStyle="1" w:styleId="RepAppendix6">
    <w:name w:val="Rep Appendix 6"/>
    <w:basedOn w:val="RepStandard"/>
    <w:next w:val="RepStandard"/>
    <w:rsid w:val="008725E2"/>
    <w:pPr>
      <w:numPr>
        <w:ilvl w:val="5"/>
        <w:numId w:val="12"/>
      </w:numPr>
      <w:spacing w:before="480" w:after="240"/>
      <w:outlineLvl w:val="5"/>
    </w:pPr>
    <w:rPr>
      <w:b/>
      <w:sz w:val="24"/>
    </w:rPr>
  </w:style>
  <w:style w:type="paragraph" w:customStyle="1" w:styleId="RepTitleBold">
    <w:name w:val="Rep Title Bold"/>
    <w:basedOn w:val="RepStandard"/>
    <w:rsid w:val="008725E2"/>
    <w:pPr>
      <w:spacing w:before="120" w:after="120"/>
      <w:jc w:val="center"/>
    </w:pPr>
    <w:rPr>
      <w:b/>
      <w:sz w:val="36"/>
    </w:rPr>
  </w:style>
  <w:style w:type="paragraph" w:customStyle="1" w:styleId="RepSubtitleBold">
    <w:name w:val="Rep Subtitle Bold"/>
    <w:basedOn w:val="RepTitleBold"/>
    <w:rsid w:val="008725E2"/>
    <w:rPr>
      <w:sz w:val="32"/>
    </w:rPr>
  </w:style>
  <w:style w:type="paragraph" w:customStyle="1" w:styleId="RepEditorNotesMS">
    <w:name w:val="Rep Editor Notes MS"/>
    <w:basedOn w:val="RepStandard"/>
    <w:next w:val="RepStandard"/>
    <w:rsid w:val="008725E2"/>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dRRinstructions">
    <w:name w:val="dRR_instructions"/>
    <w:basedOn w:val="Normalny"/>
    <w:link w:val="dRRinstructionsChar"/>
    <w:qFormat/>
    <w:rsid w:val="00F9783D"/>
    <w:pPr>
      <w:tabs>
        <w:tab w:val="left" w:pos="720"/>
      </w:tabs>
      <w:spacing w:before="20"/>
      <w:jc w:val="both"/>
    </w:pPr>
    <w:rPr>
      <w:color w:val="0000FF"/>
      <w:szCs w:val="24"/>
      <w:lang w:val="fr-FR" w:eastAsia="en-US"/>
    </w:rPr>
  </w:style>
  <w:style w:type="character" w:customStyle="1" w:styleId="dRRinstructionsChar">
    <w:name w:val="dRR_instructions Char"/>
    <w:link w:val="dRRinstructions"/>
    <w:locked/>
    <w:rsid w:val="00F9783D"/>
    <w:rPr>
      <w:color w:val="0000FF"/>
      <w:sz w:val="24"/>
      <w:lang w:val="fr-FR" w:eastAsia="en-US"/>
    </w:rPr>
  </w:style>
  <w:style w:type="paragraph" w:styleId="Nagwekspisutreci">
    <w:name w:val="TOC Heading"/>
    <w:basedOn w:val="Nagwek1"/>
    <w:next w:val="Normalny"/>
    <w:uiPriority w:val="39"/>
    <w:qFormat/>
    <w:rsid w:val="00B32849"/>
    <w:pPr>
      <w:keepNext/>
      <w:widowControl/>
      <w:numPr>
        <w:numId w:val="0"/>
      </w:numPr>
      <w:spacing w:before="240" w:after="60"/>
      <w:jc w:val="left"/>
      <w:outlineLvl w:val="9"/>
    </w:pPr>
    <w:rPr>
      <w:rFonts w:ascii="Cambria" w:eastAsia="Times New Roman" w:hAnsi="Cambria"/>
      <w:kern w:val="32"/>
      <w:sz w:val="32"/>
      <w:szCs w:val="32"/>
      <w:lang w:val="en-US"/>
    </w:rPr>
  </w:style>
  <w:style w:type="paragraph" w:styleId="Cytatintensywny">
    <w:name w:val="Intense Quote"/>
    <w:basedOn w:val="Normalny"/>
    <w:next w:val="Normalny"/>
    <w:link w:val="CytatintensywnyZnak"/>
    <w:uiPriority w:val="30"/>
    <w:qFormat/>
    <w:rsid w:val="00B32849"/>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locked/>
    <w:rsid w:val="00B32849"/>
    <w:rPr>
      <w:b/>
      <w:i/>
      <w:color w:val="4F81BD"/>
      <w:sz w:val="22"/>
      <w:lang w:val="en-US"/>
    </w:rPr>
  </w:style>
  <w:style w:type="paragraph" w:styleId="Bezodstpw">
    <w:name w:val="No Spacing"/>
    <w:uiPriority w:val="1"/>
    <w:qFormat/>
    <w:rsid w:val="00B32849"/>
    <w:rPr>
      <w:sz w:val="22"/>
      <w:szCs w:val="22"/>
      <w:lang w:val="en-US"/>
    </w:rPr>
  </w:style>
  <w:style w:type="paragraph" w:styleId="Akapitzlist">
    <w:name w:val="List Paragraph"/>
    <w:basedOn w:val="Normalny"/>
    <w:uiPriority w:val="34"/>
    <w:qFormat/>
    <w:rsid w:val="00B32849"/>
    <w:pPr>
      <w:ind w:left="708"/>
    </w:pPr>
  </w:style>
  <w:style w:type="paragraph" w:styleId="Bibliografia">
    <w:name w:val="Bibliography"/>
    <w:basedOn w:val="Normalny"/>
    <w:next w:val="Normalny"/>
    <w:uiPriority w:val="37"/>
    <w:semiHidden/>
    <w:unhideWhenUsed/>
    <w:rsid w:val="00B32849"/>
  </w:style>
  <w:style w:type="paragraph" w:styleId="Cytat">
    <w:name w:val="Quote"/>
    <w:basedOn w:val="Normalny"/>
    <w:next w:val="Normalny"/>
    <w:link w:val="CytatZnak"/>
    <w:uiPriority w:val="29"/>
    <w:qFormat/>
    <w:rsid w:val="00B32849"/>
    <w:rPr>
      <w:i/>
      <w:iCs/>
      <w:color w:val="000000"/>
    </w:rPr>
  </w:style>
  <w:style w:type="character" w:customStyle="1" w:styleId="CytatZnak">
    <w:name w:val="Cytat Znak"/>
    <w:link w:val="Cytat"/>
    <w:uiPriority w:val="29"/>
    <w:locked/>
    <w:rsid w:val="00B32849"/>
    <w:rPr>
      <w:i/>
      <w:color w:val="000000"/>
      <w:sz w:val="22"/>
      <w:lang w:val="en-US"/>
    </w:rPr>
  </w:style>
  <w:style w:type="paragraph" w:customStyle="1" w:styleId="berarbeitung1">
    <w:name w:val="Überarbeitung1"/>
    <w:hidden/>
    <w:semiHidden/>
    <w:rsid w:val="00C81348"/>
    <w:rPr>
      <w:sz w:val="24"/>
      <w:szCs w:val="24"/>
      <w:lang w:val="en-GB" w:eastAsia="en-US"/>
    </w:rPr>
  </w:style>
  <w:style w:type="character" w:customStyle="1" w:styleId="BalloonTextChar">
    <w:name w:val="Balloon Text Char"/>
    <w:semiHidden/>
    <w:locked/>
    <w:rsid w:val="00C81348"/>
    <w:rPr>
      <w:rFonts w:ascii="Tahoma" w:hAnsi="Tahoma"/>
      <w:sz w:val="16"/>
      <w:lang w:val="en-GB" w:eastAsia="en-US"/>
    </w:rPr>
  </w:style>
  <w:style w:type="character" w:customStyle="1" w:styleId="LegendaZnak">
    <w:name w:val="Legenda Znak"/>
    <w:aliases w:val="o Znak,o + Links Znak,Bayer Caption Znak"/>
    <w:link w:val="Legenda"/>
    <w:uiPriority w:val="35"/>
    <w:locked/>
    <w:rsid w:val="00C81348"/>
    <w:rPr>
      <w:b/>
      <w:lang w:val="en-US"/>
    </w:rPr>
  </w:style>
  <w:style w:type="character" w:customStyle="1" w:styleId="RepTableFootnoteZchn">
    <w:name w:val="Rep Table Footnote Zchn"/>
    <w:link w:val="RepTableFootnote"/>
    <w:locked/>
    <w:rsid w:val="00C81348"/>
    <w:rPr>
      <w:noProof/>
      <w:sz w:val="18"/>
    </w:rPr>
  </w:style>
  <w:style w:type="numbering" w:styleId="111111">
    <w:name w:val="Outline List 2"/>
    <w:basedOn w:val="Bezlisty"/>
    <w:uiPriority w:val="99"/>
    <w:semiHidden/>
    <w:unhideWhenUsed/>
    <w:rsid w:val="00312AFA"/>
    <w:pPr>
      <w:numPr>
        <w:numId w:val="6"/>
      </w:numPr>
    </w:pPr>
  </w:style>
  <w:style w:type="numbering" w:styleId="1ai">
    <w:name w:val="Outline List 1"/>
    <w:basedOn w:val="Bezlisty"/>
    <w:uiPriority w:val="99"/>
    <w:semiHidden/>
    <w:unhideWhenUsed/>
    <w:rsid w:val="00312AFA"/>
    <w:pPr>
      <w:numPr>
        <w:numId w:val="7"/>
      </w:numPr>
    </w:pPr>
  </w:style>
  <w:style w:type="numbering" w:styleId="Artykusekcja">
    <w:name w:val="Outline List 3"/>
    <w:basedOn w:val="Bezlisty"/>
    <w:uiPriority w:val="99"/>
    <w:semiHidden/>
    <w:unhideWhenUsed/>
    <w:rsid w:val="00312AFA"/>
    <w:pPr>
      <w:numPr>
        <w:numId w:val="8"/>
      </w:numPr>
    </w:pPr>
  </w:style>
  <w:style w:type="paragraph" w:customStyle="1" w:styleId="TableCaption">
    <w:name w:val="Table Caption"/>
    <w:basedOn w:val="Legenda"/>
    <w:rsid w:val="0005733C"/>
    <w:pPr>
      <w:keepNext/>
      <w:spacing w:after="120"/>
      <w:jc w:val="center"/>
    </w:pPr>
    <w:rPr>
      <w:rFonts w:asciiTheme="minorHAnsi" w:eastAsiaTheme="minorHAnsi" w:hAnsiTheme="minorHAnsi" w:cstheme="minorBidi"/>
      <w:b w:val="0"/>
      <w:bCs w:val="0"/>
      <w:i/>
      <w:sz w:val="24"/>
      <w:szCs w:val="24"/>
      <w:lang w:eastAsia="en-US"/>
    </w:rPr>
  </w:style>
  <w:style w:type="paragraph" w:styleId="Poprawka">
    <w:name w:val="Revision"/>
    <w:hidden/>
    <w:uiPriority w:val="99"/>
    <w:semiHidden/>
    <w:rsid w:val="00FC2687"/>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86720">
      <w:bodyDiv w:val="1"/>
      <w:marLeft w:val="0"/>
      <w:marRight w:val="0"/>
      <w:marTop w:val="0"/>
      <w:marBottom w:val="0"/>
      <w:divBdr>
        <w:top w:val="none" w:sz="0" w:space="0" w:color="auto"/>
        <w:left w:val="none" w:sz="0" w:space="0" w:color="auto"/>
        <w:bottom w:val="none" w:sz="0" w:space="0" w:color="auto"/>
        <w:right w:val="none" w:sz="0" w:space="0" w:color="auto"/>
      </w:divBdr>
    </w:div>
    <w:div w:id="784227208">
      <w:bodyDiv w:val="1"/>
      <w:marLeft w:val="0"/>
      <w:marRight w:val="0"/>
      <w:marTop w:val="0"/>
      <w:marBottom w:val="0"/>
      <w:divBdr>
        <w:top w:val="none" w:sz="0" w:space="0" w:color="auto"/>
        <w:left w:val="none" w:sz="0" w:space="0" w:color="auto"/>
        <w:bottom w:val="none" w:sz="0" w:space="0" w:color="auto"/>
        <w:right w:val="none" w:sz="0" w:space="0" w:color="auto"/>
      </w:divBdr>
    </w:div>
    <w:div w:id="1217396916">
      <w:bodyDiv w:val="1"/>
      <w:marLeft w:val="0"/>
      <w:marRight w:val="0"/>
      <w:marTop w:val="0"/>
      <w:marBottom w:val="0"/>
      <w:divBdr>
        <w:top w:val="none" w:sz="0" w:space="0" w:color="auto"/>
        <w:left w:val="none" w:sz="0" w:space="0" w:color="auto"/>
        <w:bottom w:val="none" w:sz="0" w:space="0" w:color="auto"/>
        <w:right w:val="none" w:sz="0" w:space="0" w:color="auto"/>
      </w:divBdr>
    </w:div>
    <w:div w:id="195096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v:\repor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404CAB76FE0D641AB179BD7ACA629FD" ma:contentTypeVersion="18" ma:contentTypeDescription="Create a new document." ma:contentTypeScope="" ma:versionID="7244442a70b280015d6b892667802990">
  <xsd:schema xmlns:xsd="http://www.w3.org/2001/XMLSchema" xmlns:xs="http://www.w3.org/2001/XMLSchema" xmlns:p="http://schemas.microsoft.com/office/2006/metadata/properties" xmlns:ns2="5f84ec0f-835e-41f4-802b-2fa23672561c" xmlns:ns3="04fea204-770f-4857-90f5-54040f764191" targetNamespace="http://schemas.microsoft.com/office/2006/metadata/properties" ma:root="true" ma:fieldsID="3f7b1151d1133bf4e2dbf8800f4cdede" ns2:_="" ns3:_="">
    <xsd:import namespace="5f84ec0f-835e-41f4-802b-2fa23672561c"/>
    <xsd:import namespace="04fea204-770f-4857-90f5-54040f76419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84ec0f-835e-41f4-802b-2fa23672561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6fad437-dd5a-4ce3-a6b6-040aae8a5671}" ma:internalName="TaxCatchAll" ma:showField="CatchAllData" ma:web="5f84ec0f-835e-41f4-802b-2fa23672561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4fea204-770f-4857-90f5-54040f7641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a49fc16-135b-46dc-a243-9615bd3a6f7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fea204-770f-4857-90f5-54040f764191">
      <Terms xmlns="http://schemas.microsoft.com/office/infopath/2007/PartnerControls"/>
    </lcf76f155ced4ddcb4097134ff3c332f>
    <TaxCatchAll xmlns="5f84ec0f-835e-41f4-802b-2fa23672561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0B0CD2-41BA-4695-9839-1AF36E2E1723}">
  <ds:schemaRefs>
    <ds:schemaRef ds:uri="http://schemas.openxmlformats.org/officeDocument/2006/bibliography"/>
  </ds:schemaRefs>
</ds:datastoreItem>
</file>

<file path=customXml/itemProps2.xml><?xml version="1.0" encoding="utf-8"?>
<ds:datastoreItem xmlns:ds="http://schemas.openxmlformats.org/officeDocument/2006/customXml" ds:itemID="{2CB11440-38D2-4BA4-85BC-AA5866B42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84ec0f-835e-41f4-802b-2fa23672561c"/>
    <ds:schemaRef ds:uri="04fea204-770f-4857-90f5-54040f7641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4FB8FD-AB52-4AE0-B177-D037850D53C8}">
  <ds:schemaRefs>
    <ds:schemaRef ds:uri="http://schemas.microsoft.com/office/2006/metadata/properties"/>
    <ds:schemaRef ds:uri="http://schemas.microsoft.com/office/infopath/2007/PartnerControls"/>
    <ds:schemaRef ds:uri="04fea204-770f-4857-90f5-54040f764191"/>
    <ds:schemaRef ds:uri="5f84ec0f-835e-41f4-802b-2fa23672561c"/>
  </ds:schemaRefs>
</ds:datastoreItem>
</file>

<file path=customXml/itemProps4.xml><?xml version="1.0" encoding="utf-8"?>
<ds:datastoreItem xmlns:ds="http://schemas.openxmlformats.org/officeDocument/2006/customXml" ds:itemID="{BF764775-B8BE-41CF-8495-C6521A3DAF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Template>
  <TotalTime>227</TotalTime>
  <Pages>52</Pages>
  <Words>10573</Words>
  <Characters>63444</Characters>
  <Application>Microsoft Office Word</Application>
  <DocSecurity>0</DocSecurity>
  <Lines>528</Lines>
  <Paragraphs>147</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B, Section 6</vt:lpstr>
      <vt:lpstr>Part B, Section 6</vt:lpstr>
    </vt:vector>
  </TitlesOfParts>
  <Company>AFSSA</Company>
  <LinksUpToDate>false</LinksUpToDate>
  <CharactersWithSpaces>73870</CharactersWithSpaces>
  <SharedDoc>false</SharedDoc>
  <HLinks>
    <vt:vector size="342" baseType="variant">
      <vt:variant>
        <vt:i4>1441846</vt:i4>
      </vt:variant>
      <vt:variant>
        <vt:i4>338</vt:i4>
      </vt:variant>
      <vt:variant>
        <vt:i4>0</vt:i4>
      </vt:variant>
      <vt:variant>
        <vt:i4>5</vt:i4>
      </vt:variant>
      <vt:variant>
        <vt:lpwstr/>
      </vt:variant>
      <vt:variant>
        <vt:lpwstr>_Toc454461014</vt:lpwstr>
      </vt:variant>
      <vt:variant>
        <vt:i4>1441846</vt:i4>
      </vt:variant>
      <vt:variant>
        <vt:i4>332</vt:i4>
      </vt:variant>
      <vt:variant>
        <vt:i4>0</vt:i4>
      </vt:variant>
      <vt:variant>
        <vt:i4>5</vt:i4>
      </vt:variant>
      <vt:variant>
        <vt:lpwstr/>
      </vt:variant>
      <vt:variant>
        <vt:lpwstr>_Toc454461013</vt:lpwstr>
      </vt:variant>
      <vt:variant>
        <vt:i4>1441846</vt:i4>
      </vt:variant>
      <vt:variant>
        <vt:i4>326</vt:i4>
      </vt:variant>
      <vt:variant>
        <vt:i4>0</vt:i4>
      </vt:variant>
      <vt:variant>
        <vt:i4>5</vt:i4>
      </vt:variant>
      <vt:variant>
        <vt:lpwstr/>
      </vt:variant>
      <vt:variant>
        <vt:lpwstr>_Toc454461012</vt:lpwstr>
      </vt:variant>
      <vt:variant>
        <vt:i4>1441846</vt:i4>
      </vt:variant>
      <vt:variant>
        <vt:i4>320</vt:i4>
      </vt:variant>
      <vt:variant>
        <vt:i4>0</vt:i4>
      </vt:variant>
      <vt:variant>
        <vt:i4>5</vt:i4>
      </vt:variant>
      <vt:variant>
        <vt:lpwstr/>
      </vt:variant>
      <vt:variant>
        <vt:lpwstr>_Toc454461011</vt:lpwstr>
      </vt:variant>
      <vt:variant>
        <vt:i4>1441846</vt:i4>
      </vt:variant>
      <vt:variant>
        <vt:i4>314</vt:i4>
      </vt:variant>
      <vt:variant>
        <vt:i4>0</vt:i4>
      </vt:variant>
      <vt:variant>
        <vt:i4>5</vt:i4>
      </vt:variant>
      <vt:variant>
        <vt:lpwstr/>
      </vt:variant>
      <vt:variant>
        <vt:lpwstr>_Toc454461010</vt:lpwstr>
      </vt:variant>
      <vt:variant>
        <vt:i4>1507382</vt:i4>
      </vt:variant>
      <vt:variant>
        <vt:i4>308</vt:i4>
      </vt:variant>
      <vt:variant>
        <vt:i4>0</vt:i4>
      </vt:variant>
      <vt:variant>
        <vt:i4>5</vt:i4>
      </vt:variant>
      <vt:variant>
        <vt:lpwstr/>
      </vt:variant>
      <vt:variant>
        <vt:lpwstr>_Toc454461009</vt:lpwstr>
      </vt:variant>
      <vt:variant>
        <vt:i4>1507382</vt:i4>
      </vt:variant>
      <vt:variant>
        <vt:i4>302</vt:i4>
      </vt:variant>
      <vt:variant>
        <vt:i4>0</vt:i4>
      </vt:variant>
      <vt:variant>
        <vt:i4>5</vt:i4>
      </vt:variant>
      <vt:variant>
        <vt:lpwstr/>
      </vt:variant>
      <vt:variant>
        <vt:lpwstr>_Toc454461008</vt:lpwstr>
      </vt:variant>
      <vt:variant>
        <vt:i4>1507382</vt:i4>
      </vt:variant>
      <vt:variant>
        <vt:i4>296</vt:i4>
      </vt:variant>
      <vt:variant>
        <vt:i4>0</vt:i4>
      </vt:variant>
      <vt:variant>
        <vt:i4>5</vt:i4>
      </vt:variant>
      <vt:variant>
        <vt:lpwstr/>
      </vt:variant>
      <vt:variant>
        <vt:lpwstr>_Toc454461007</vt:lpwstr>
      </vt:variant>
      <vt:variant>
        <vt:i4>1507382</vt:i4>
      </vt:variant>
      <vt:variant>
        <vt:i4>290</vt:i4>
      </vt:variant>
      <vt:variant>
        <vt:i4>0</vt:i4>
      </vt:variant>
      <vt:variant>
        <vt:i4>5</vt:i4>
      </vt:variant>
      <vt:variant>
        <vt:lpwstr/>
      </vt:variant>
      <vt:variant>
        <vt:lpwstr>_Toc454461006</vt:lpwstr>
      </vt:variant>
      <vt:variant>
        <vt:i4>1507382</vt:i4>
      </vt:variant>
      <vt:variant>
        <vt:i4>284</vt:i4>
      </vt:variant>
      <vt:variant>
        <vt:i4>0</vt:i4>
      </vt:variant>
      <vt:variant>
        <vt:i4>5</vt:i4>
      </vt:variant>
      <vt:variant>
        <vt:lpwstr/>
      </vt:variant>
      <vt:variant>
        <vt:lpwstr>_Toc454461005</vt:lpwstr>
      </vt:variant>
      <vt:variant>
        <vt:i4>1507382</vt:i4>
      </vt:variant>
      <vt:variant>
        <vt:i4>278</vt:i4>
      </vt:variant>
      <vt:variant>
        <vt:i4>0</vt:i4>
      </vt:variant>
      <vt:variant>
        <vt:i4>5</vt:i4>
      </vt:variant>
      <vt:variant>
        <vt:lpwstr/>
      </vt:variant>
      <vt:variant>
        <vt:lpwstr>_Toc454461004</vt:lpwstr>
      </vt:variant>
      <vt:variant>
        <vt:i4>1507382</vt:i4>
      </vt:variant>
      <vt:variant>
        <vt:i4>272</vt:i4>
      </vt:variant>
      <vt:variant>
        <vt:i4>0</vt:i4>
      </vt:variant>
      <vt:variant>
        <vt:i4>5</vt:i4>
      </vt:variant>
      <vt:variant>
        <vt:lpwstr/>
      </vt:variant>
      <vt:variant>
        <vt:lpwstr>_Toc454461003</vt:lpwstr>
      </vt:variant>
      <vt:variant>
        <vt:i4>1507382</vt:i4>
      </vt:variant>
      <vt:variant>
        <vt:i4>266</vt:i4>
      </vt:variant>
      <vt:variant>
        <vt:i4>0</vt:i4>
      </vt:variant>
      <vt:variant>
        <vt:i4>5</vt:i4>
      </vt:variant>
      <vt:variant>
        <vt:lpwstr/>
      </vt:variant>
      <vt:variant>
        <vt:lpwstr>_Toc454461002</vt:lpwstr>
      </vt:variant>
      <vt:variant>
        <vt:i4>1507382</vt:i4>
      </vt:variant>
      <vt:variant>
        <vt:i4>260</vt:i4>
      </vt:variant>
      <vt:variant>
        <vt:i4>0</vt:i4>
      </vt:variant>
      <vt:variant>
        <vt:i4>5</vt:i4>
      </vt:variant>
      <vt:variant>
        <vt:lpwstr/>
      </vt:variant>
      <vt:variant>
        <vt:lpwstr>_Toc454461001</vt:lpwstr>
      </vt:variant>
      <vt:variant>
        <vt:i4>1507382</vt:i4>
      </vt:variant>
      <vt:variant>
        <vt:i4>254</vt:i4>
      </vt:variant>
      <vt:variant>
        <vt:i4>0</vt:i4>
      </vt:variant>
      <vt:variant>
        <vt:i4>5</vt:i4>
      </vt:variant>
      <vt:variant>
        <vt:lpwstr/>
      </vt:variant>
      <vt:variant>
        <vt:lpwstr>_Toc454461000</vt:lpwstr>
      </vt:variant>
      <vt:variant>
        <vt:i4>2031679</vt:i4>
      </vt:variant>
      <vt:variant>
        <vt:i4>248</vt:i4>
      </vt:variant>
      <vt:variant>
        <vt:i4>0</vt:i4>
      </vt:variant>
      <vt:variant>
        <vt:i4>5</vt:i4>
      </vt:variant>
      <vt:variant>
        <vt:lpwstr/>
      </vt:variant>
      <vt:variant>
        <vt:lpwstr>_Toc454460999</vt:lpwstr>
      </vt:variant>
      <vt:variant>
        <vt:i4>2031679</vt:i4>
      </vt:variant>
      <vt:variant>
        <vt:i4>242</vt:i4>
      </vt:variant>
      <vt:variant>
        <vt:i4>0</vt:i4>
      </vt:variant>
      <vt:variant>
        <vt:i4>5</vt:i4>
      </vt:variant>
      <vt:variant>
        <vt:lpwstr/>
      </vt:variant>
      <vt:variant>
        <vt:lpwstr>_Toc454460998</vt:lpwstr>
      </vt:variant>
      <vt:variant>
        <vt:i4>2031679</vt:i4>
      </vt:variant>
      <vt:variant>
        <vt:i4>236</vt:i4>
      </vt:variant>
      <vt:variant>
        <vt:i4>0</vt:i4>
      </vt:variant>
      <vt:variant>
        <vt:i4>5</vt:i4>
      </vt:variant>
      <vt:variant>
        <vt:lpwstr/>
      </vt:variant>
      <vt:variant>
        <vt:lpwstr>_Toc454460997</vt:lpwstr>
      </vt:variant>
      <vt:variant>
        <vt:i4>2031679</vt:i4>
      </vt:variant>
      <vt:variant>
        <vt:i4>230</vt:i4>
      </vt:variant>
      <vt:variant>
        <vt:i4>0</vt:i4>
      </vt:variant>
      <vt:variant>
        <vt:i4>5</vt:i4>
      </vt:variant>
      <vt:variant>
        <vt:lpwstr/>
      </vt:variant>
      <vt:variant>
        <vt:lpwstr>_Toc454460996</vt:lpwstr>
      </vt:variant>
      <vt:variant>
        <vt:i4>2031679</vt:i4>
      </vt:variant>
      <vt:variant>
        <vt:i4>224</vt:i4>
      </vt:variant>
      <vt:variant>
        <vt:i4>0</vt:i4>
      </vt:variant>
      <vt:variant>
        <vt:i4>5</vt:i4>
      </vt:variant>
      <vt:variant>
        <vt:lpwstr/>
      </vt:variant>
      <vt:variant>
        <vt:lpwstr>_Toc454460995</vt:lpwstr>
      </vt:variant>
      <vt:variant>
        <vt:i4>2031679</vt:i4>
      </vt:variant>
      <vt:variant>
        <vt:i4>218</vt:i4>
      </vt:variant>
      <vt:variant>
        <vt:i4>0</vt:i4>
      </vt:variant>
      <vt:variant>
        <vt:i4>5</vt:i4>
      </vt:variant>
      <vt:variant>
        <vt:lpwstr/>
      </vt:variant>
      <vt:variant>
        <vt:lpwstr>_Toc454460994</vt:lpwstr>
      </vt:variant>
      <vt:variant>
        <vt:i4>2031679</vt:i4>
      </vt:variant>
      <vt:variant>
        <vt:i4>212</vt:i4>
      </vt:variant>
      <vt:variant>
        <vt:i4>0</vt:i4>
      </vt:variant>
      <vt:variant>
        <vt:i4>5</vt:i4>
      </vt:variant>
      <vt:variant>
        <vt:lpwstr/>
      </vt:variant>
      <vt:variant>
        <vt:lpwstr>_Toc454460993</vt:lpwstr>
      </vt:variant>
      <vt:variant>
        <vt:i4>2031679</vt:i4>
      </vt:variant>
      <vt:variant>
        <vt:i4>206</vt:i4>
      </vt:variant>
      <vt:variant>
        <vt:i4>0</vt:i4>
      </vt:variant>
      <vt:variant>
        <vt:i4>5</vt:i4>
      </vt:variant>
      <vt:variant>
        <vt:lpwstr/>
      </vt:variant>
      <vt:variant>
        <vt:lpwstr>_Toc454460992</vt:lpwstr>
      </vt:variant>
      <vt:variant>
        <vt:i4>2031679</vt:i4>
      </vt:variant>
      <vt:variant>
        <vt:i4>200</vt:i4>
      </vt:variant>
      <vt:variant>
        <vt:i4>0</vt:i4>
      </vt:variant>
      <vt:variant>
        <vt:i4>5</vt:i4>
      </vt:variant>
      <vt:variant>
        <vt:lpwstr/>
      </vt:variant>
      <vt:variant>
        <vt:lpwstr>_Toc454460991</vt:lpwstr>
      </vt:variant>
      <vt:variant>
        <vt:i4>2031679</vt:i4>
      </vt:variant>
      <vt:variant>
        <vt:i4>194</vt:i4>
      </vt:variant>
      <vt:variant>
        <vt:i4>0</vt:i4>
      </vt:variant>
      <vt:variant>
        <vt:i4>5</vt:i4>
      </vt:variant>
      <vt:variant>
        <vt:lpwstr/>
      </vt:variant>
      <vt:variant>
        <vt:lpwstr>_Toc454460990</vt:lpwstr>
      </vt:variant>
      <vt:variant>
        <vt:i4>1966143</vt:i4>
      </vt:variant>
      <vt:variant>
        <vt:i4>188</vt:i4>
      </vt:variant>
      <vt:variant>
        <vt:i4>0</vt:i4>
      </vt:variant>
      <vt:variant>
        <vt:i4>5</vt:i4>
      </vt:variant>
      <vt:variant>
        <vt:lpwstr/>
      </vt:variant>
      <vt:variant>
        <vt:lpwstr>_Toc454460989</vt:lpwstr>
      </vt:variant>
      <vt:variant>
        <vt:i4>1966143</vt:i4>
      </vt:variant>
      <vt:variant>
        <vt:i4>182</vt:i4>
      </vt:variant>
      <vt:variant>
        <vt:i4>0</vt:i4>
      </vt:variant>
      <vt:variant>
        <vt:i4>5</vt:i4>
      </vt:variant>
      <vt:variant>
        <vt:lpwstr/>
      </vt:variant>
      <vt:variant>
        <vt:lpwstr>_Toc454460988</vt:lpwstr>
      </vt:variant>
      <vt:variant>
        <vt:i4>1966143</vt:i4>
      </vt:variant>
      <vt:variant>
        <vt:i4>176</vt:i4>
      </vt:variant>
      <vt:variant>
        <vt:i4>0</vt:i4>
      </vt:variant>
      <vt:variant>
        <vt:i4>5</vt:i4>
      </vt:variant>
      <vt:variant>
        <vt:lpwstr/>
      </vt:variant>
      <vt:variant>
        <vt:lpwstr>_Toc454460987</vt:lpwstr>
      </vt:variant>
      <vt:variant>
        <vt:i4>1966143</vt:i4>
      </vt:variant>
      <vt:variant>
        <vt:i4>170</vt:i4>
      </vt:variant>
      <vt:variant>
        <vt:i4>0</vt:i4>
      </vt:variant>
      <vt:variant>
        <vt:i4>5</vt:i4>
      </vt:variant>
      <vt:variant>
        <vt:lpwstr/>
      </vt:variant>
      <vt:variant>
        <vt:lpwstr>_Toc454460986</vt:lpwstr>
      </vt:variant>
      <vt:variant>
        <vt:i4>1966143</vt:i4>
      </vt:variant>
      <vt:variant>
        <vt:i4>164</vt:i4>
      </vt:variant>
      <vt:variant>
        <vt:i4>0</vt:i4>
      </vt:variant>
      <vt:variant>
        <vt:i4>5</vt:i4>
      </vt:variant>
      <vt:variant>
        <vt:lpwstr/>
      </vt:variant>
      <vt:variant>
        <vt:lpwstr>_Toc454460985</vt:lpwstr>
      </vt:variant>
      <vt:variant>
        <vt:i4>1966143</vt:i4>
      </vt:variant>
      <vt:variant>
        <vt:i4>158</vt:i4>
      </vt:variant>
      <vt:variant>
        <vt:i4>0</vt:i4>
      </vt:variant>
      <vt:variant>
        <vt:i4>5</vt:i4>
      </vt:variant>
      <vt:variant>
        <vt:lpwstr/>
      </vt:variant>
      <vt:variant>
        <vt:lpwstr>_Toc454460984</vt:lpwstr>
      </vt:variant>
      <vt:variant>
        <vt:i4>1966143</vt:i4>
      </vt:variant>
      <vt:variant>
        <vt:i4>152</vt:i4>
      </vt:variant>
      <vt:variant>
        <vt:i4>0</vt:i4>
      </vt:variant>
      <vt:variant>
        <vt:i4>5</vt:i4>
      </vt:variant>
      <vt:variant>
        <vt:lpwstr/>
      </vt:variant>
      <vt:variant>
        <vt:lpwstr>_Toc454460983</vt:lpwstr>
      </vt:variant>
      <vt:variant>
        <vt:i4>1966143</vt:i4>
      </vt:variant>
      <vt:variant>
        <vt:i4>146</vt:i4>
      </vt:variant>
      <vt:variant>
        <vt:i4>0</vt:i4>
      </vt:variant>
      <vt:variant>
        <vt:i4>5</vt:i4>
      </vt:variant>
      <vt:variant>
        <vt:lpwstr/>
      </vt:variant>
      <vt:variant>
        <vt:lpwstr>_Toc454460982</vt:lpwstr>
      </vt:variant>
      <vt:variant>
        <vt:i4>1966143</vt:i4>
      </vt:variant>
      <vt:variant>
        <vt:i4>140</vt:i4>
      </vt:variant>
      <vt:variant>
        <vt:i4>0</vt:i4>
      </vt:variant>
      <vt:variant>
        <vt:i4>5</vt:i4>
      </vt:variant>
      <vt:variant>
        <vt:lpwstr/>
      </vt:variant>
      <vt:variant>
        <vt:lpwstr>_Toc454460981</vt:lpwstr>
      </vt:variant>
      <vt:variant>
        <vt:i4>1966143</vt:i4>
      </vt:variant>
      <vt:variant>
        <vt:i4>134</vt:i4>
      </vt:variant>
      <vt:variant>
        <vt:i4>0</vt:i4>
      </vt:variant>
      <vt:variant>
        <vt:i4>5</vt:i4>
      </vt:variant>
      <vt:variant>
        <vt:lpwstr/>
      </vt:variant>
      <vt:variant>
        <vt:lpwstr>_Toc454460980</vt:lpwstr>
      </vt:variant>
      <vt:variant>
        <vt:i4>1114175</vt:i4>
      </vt:variant>
      <vt:variant>
        <vt:i4>128</vt:i4>
      </vt:variant>
      <vt:variant>
        <vt:i4>0</vt:i4>
      </vt:variant>
      <vt:variant>
        <vt:i4>5</vt:i4>
      </vt:variant>
      <vt:variant>
        <vt:lpwstr/>
      </vt:variant>
      <vt:variant>
        <vt:lpwstr>_Toc454460979</vt:lpwstr>
      </vt:variant>
      <vt:variant>
        <vt:i4>1114175</vt:i4>
      </vt:variant>
      <vt:variant>
        <vt:i4>122</vt:i4>
      </vt:variant>
      <vt:variant>
        <vt:i4>0</vt:i4>
      </vt:variant>
      <vt:variant>
        <vt:i4>5</vt:i4>
      </vt:variant>
      <vt:variant>
        <vt:lpwstr/>
      </vt:variant>
      <vt:variant>
        <vt:lpwstr>_Toc454460978</vt:lpwstr>
      </vt:variant>
      <vt:variant>
        <vt:i4>1114175</vt:i4>
      </vt:variant>
      <vt:variant>
        <vt:i4>116</vt:i4>
      </vt:variant>
      <vt:variant>
        <vt:i4>0</vt:i4>
      </vt:variant>
      <vt:variant>
        <vt:i4>5</vt:i4>
      </vt:variant>
      <vt:variant>
        <vt:lpwstr/>
      </vt:variant>
      <vt:variant>
        <vt:lpwstr>_Toc454460977</vt:lpwstr>
      </vt:variant>
      <vt:variant>
        <vt:i4>1114175</vt:i4>
      </vt:variant>
      <vt:variant>
        <vt:i4>110</vt:i4>
      </vt:variant>
      <vt:variant>
        <vt:i4>0</vt:i4>
      </vt:variant>
      <vt:variant>
        <vt:i4>5</vt:i4>
      </vt:variant>
      <vt:variant>
        <vt:lpwstr/>
      </vt:variant>
      <vt:variant>
        <vt:lpwstr>_Toc454460976</vt:lpwstr>
      </vt:variant>
      <vt:variant>
        <vt:i4>1114175</vt:i4>
      </vt:variant>
      <vt:variant>
        <vt:i4>104</vt:i4>
      </vt:variant>
      <vt:variant>
        <vt:i4>0</vt:i4>
      </vt:variant>
      <vt:variant>
        <vt:i4>5</vt:i4>
      </vt:variant>
      <vt:variant>
        <vt:lpwstr/>
      </vt:variant>
      <vt:variant>
        <vt:lpwstr>_Toc454460975</vt:lpwstr>
      </vt:variant>
      <vt:variant>
        <vt:i4>1114175</vt:i4>
      </vt:variant>
      <vt:variant>
        <vt:i4>98</vt:i4>
      </vt:variant>
      <vt:variant>
        <vt:i4>0</vt:i4>
      </vt:variant>
      <vt:variant>
        <vt:i4>5</vt:i4>
      </vt:variant>
      <vt:variant>
        <vt:lpwstr/>
      </vt:variant>
      <vt:variant>
        <vt:lpwstr>_Toc454460974</vt:lpwstr>
      </vt:variant>
      <vt:variant>
        <vt:i4>1114175</vt:i4>
      </vt:variant>
      <vt:variant>
        <vt:i4>92</vt:i4>
      </vt:variant>
      <vt:variant>
        <vt:i4>0</vt:i4>
      </vt:variant>
      <vt:variant>
        <vt:i4>5</vt:i4>
      </vt:variant>
      <vt:variant>
        <vt:lpwstr/>
      </vt:variant>
      <vt:variant>
        <vt:lpwstr>_Toc454460973</vt:lpwstr>
      </vt:variant>
      <vt:variant>
        <vt:i4>1114175</vt:i4>
      </vt:variant>
      <vt:variant>
        <vt:i4>86</vt:i4>
      </vt:variant>
      <vt:variant>
        <vt:i4>0</vt:i4>
      </vt:variant>
      <vt:variant>
        <vt:i4>5</vt:i4>
      </vt:variant>
      <vt:variant>
        <vt:lpwstr/>
      </vt:variant>
      <vt:variant>
        <vt:lpwstr>_Toc454460972</vt:lpwstr>
      </vt:variant>
      <vt:variant>
        <vt:i4>1114175</vt:i4>
      </vt:variant>
      <vt:variant>
        <vt:i4>80</vt:i4>
      </vt:variant>
      <vt:variant>
        <vt:i4>0</vt:i4>
      </vt:variant>
      <vt:variant>
        <vt:i4>5</vt:i4>
      </vt:variant>
      <vt:variant>
        <vt:lpwstr/>
      </vt:variant>
      <vt:variant>
        <vt:lpwstr>_Toc454460971</vt:lpwstr>
      </vt:variant>
      <vt:variant>
        <vt:i4>1114175</vt:i4>
      </vt:variant>
      <vt:variant>
        <vt:i4>74</vt:i4>
      </vt:variant>
      <vt:variant>
        <vt:i4>0</vt:i4>
      </vt:variant>
      <vt:variant>
        <vt:i4>5</vt:i4>
      </vt:variant>
      <vt:variant>
        <vt:lpwstr/>
      </vt:variant>
      <vt:variant>
        <vt:lpwstr>_Toc454460970</vt:lpwstr>
      </vt:variant>
      <vt:variant>
        <vt:i4>1048639</vt:i4>
      </vt:variant>
      <vt:variant>
        <vt:i4>68</vt:i4>
      </vt:variant>
      <vt:variant>
        <vt:i4>0</vt:i4>
      </vt:variant>
      <vt:variant>
        <vt:i4>5</vt:i4>
      </vt:variant>
      <vt:variant>
        <vt:lpwstr/>
      </vt:variant>
      <vt:variant>
        <vt:lpwstr>_Toc454460969</vt:lpwstr>
      </vt:variant>
      <vt:variant>
        <vt:i4>1048639</vt:i4>
      </vt:variant>
      <vt:variant>
        <vt:i4>62</vt:i4>
      </vt:variant>
      <vt:variant>
        <vt:i4>0</vt:i4>
      </vt:variant>
      <vt:variant>
        <vt:i4>5</vt:i4>
      </vt:variant>
      <vt:variant>
        <vt:lpwstr/>
      </vt:variant>
      <vt:variant>
        <vt:lpwstr>_Toc454460968</vt:lpwstr>
      </vt:variant>
      <vt:variant>
        <vt:i4>1048639</vt:i4>
      </vt:variant>
      <vt:variant>
        <vt:i4>56</vt:i4>
      </vt:variant>
      <vt:variant>
        <vt:i4>0</vt:i4>
      </vt:variant>
      <vt:variant>
        <vt:i4>5</vt:i4>
      </vt:variant>
      <vt:variant>
        <vt:lpwstr/>
      </vt:variant>
      <vt:variant>
        <vt:lpwstr>_Toc454460967</vt:lpwstr>
      </vt:variant>
      <vt:variant>
        <vt:i4>1048639</vt:i4>
      </vt:variant>
      <vt:variant>
        <vt:i4>50</vt:i4>
      </vt:variant>
      <vt:variant>
        <vt:i4>0</vt:i4>
      </vt:variant>
      <vt:variant>
        <vt:i4>5</vt:i4>
      </vt:variant>
      <vt:variant>
        <vt:lpwstr/>
      </vt:variant>
      <vt:variant>
        <vt:lpwstr>_Toc454460966</vt:lpwstr>
      </vt:variant>
      <vt:variant>
        <vt:i4>1048639</vt:i4>
      </vt:variant>
      <vt:variant>
        <vt:i4>44</vt:i4>
      </vt:variant>
      <vt:variant>
        <vt:i4>0</vt:i4>
      </vt:variant>
      <vt:variant>
        <vt:i4>5</vt:i4>
      </vt:variant>
      <vt:variant>
        <vt:lpwstr/>
      </vt:variant>
      <vt:variant>
        <vt:lpwstr>_Toc454460965</vt:lpwstr>
      </vt:variant>
      <vt:variant>
        <vt:i4>1048639</vt:i4>
      </vt:variant>
      <vt:variant>
        <vt:i4>38</vt:i4>
      </vt:variant>
      <vt:variant>
        <vt:i4>0</vt:i4>
      </vt:variant>
      <vt:variant>
        <vt:i4>5</vt:i4>
      </vt:variant>
      <vt:variant>
        <vt:lpwstr/>
      </vt:variant>
      <vt:variant>
        <vt:lpwstr>_Toc454460964</vt:lpwstr>
      </vt:variant>
      <vt:variant>
        <vt:i4>1048639</vt:i4>
      </vt:variant>
      <vt:variant>
        <vt:i4>32</vt:i4>
      </vt:variant>
      <vt:variant>
        <vt:i4>0</vt:i4>
      </vt:variant>
      <vt:variant>
        <vt:i4>5</vt:i4>
      </vt:variant>
      <vt:variant>
        <vt:lpwstr/>
      </vt:variant>
      <vt:variant>
        <vt:lpwstr>_Toc454460963</vt:lpwstr>
      </vt:variant>
      <vt:variant>
        <vt:i4>1048639</vt:i4>
      </vt:variant>
      <vt:variant>
        <vt:i4>26</vt:i4>
      </vt:variant>
      <vt:variant>
        <vt:i4>0</vt:i4>
      </vt:variant>
      <vt:variant>
        <vt:i4>5</vt:i4>
      </vt:variant>
      <vt:variant>
        <vt:lpwstr/>
      </vt:variant>
      <vt:variant>
        <vt:lpwstr>_Toc454460962</vt:lpwstr>
      </vt:variant>
      <vt:variant>
        <vt:i4>1048639</vt:i4>
      </vt:variant>
      <vt:variant>
        <vt:i4>20</vt:i4>
      </vt:variant>
      <vt:variant>
        <vt:i4>0</vt:i4>
      </vt:variant>
      <vt:variant>
        <vt:i4>5</vt:i4>
      </vt:variant>
      <vt:variant>
        <vt:lpwstr/>
      </vt:variant>
      <vt:variant>
        <vt:lpwstr>_Toc454460961</vt:lpwstr>
      </vt:variant>
      <vt:variant>
        <vt:i4>1048639</vt:i4>
      </vt:variant>
      <vt:variant>
        <vt:i4>14</vt:i4>
      </vt:variant>
      <vt:variant>
        <vt:i4>0</vt:i4>
      </vt:variant>
      <vt:variant>
        <vt:i4>5</vt:i4>
      </vt:variant>
      <vt:variant>
        <vt:lpwstr/>
      </vt:variant>
      <vt:variant>
        <vt:lpwstr>_Toc454460960</vt:lpwstr>
      </vt:variant>
      <vt:variant>
        <vt:i4>1245247</vt:i4>
      </vt:variant>
      <vt:variant>
        <vt:i4>8</vt:i4>
      </vt:variant>
      <vt:variant>
        <vt:i4>0</vt:i4>
      </vt:variant>
      <vt:variant>
        <vt:i4>5</vt:i4>
      </vt:variant>
      <vt:variant>
        <vt:lpwstr/>
      </vt:variant>
      <vt:variant>
        <vt:lpwstr>_Toc454460959</vt:lpwstr>
      </vt:variant>
      <vt:variant>
        <vt:i4>1245247</vt:i4>
      </vt:variant>
      <vt:variant>
        <vt:i4>2</vt:i4>
      </vt:variant>
      <vt:variant>
        <vt:i4>0</vt:i4>
      </vt:variant>
      <vt:variant>
        <vt:i4>5</vt:i4>
      </vt:variant>
      <vt:variant>
        <vt:lpwstr/>
      </vt:variant>
      <vt:variant>
        <vt:lpwstr>_Toc454460958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6</dc:title>
  <dc:creator>BfR</dc:creator>
  <cp:lastModifiedBy>Bożena Wiadrowska</cp:lastModifiedBy>
  <cp:revision>118</cp:revision>
  <cp:lastPrinted>2016-06-30T08:49:00Z</cp:lastPrinted>
  <dcterms:created xsi:type="dcterms:W3CDTF">2025-01-10T08:35:00Z</dcterms:created>
  <dcterms:modified xsi:type="dcterms:W3CDTF">2026-01-21T13:48:00Z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0x0101009404CAB76FE0D641AB179BD7ACA629FD</vt:lpwstr>
  </property>
  <property fmtid="{D5CDD505-2E9C-101B-9397-08002B2CF9AE}" pid="3" name="Order">
    <vt:r8>2700</vt:r8>
  </property>
  <property fmtid="{D5CDD505-2E9C-101B-9397-08002B2CF9AE}" pid="4" name="MediaServiceImageTags">
    <vt:lpwstr/>
  </property>
  <property fmtid="{D5CDD505-2E9C-101B-9397-08002B2CF9AE}" pid="5" name="GrammarlyDocumentId">
    <vt:lpwstr>439ff39c3e84723fb04ed248a6ae11c0afb33f7ba2676234a7d7e64067f5c7f0</vt:lpwstr>
  </property>
</Properties>
</file>